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F490A" w14:textId="77777777" w:rsidR="0088665D" w:rsidRPr="0088665D" w:rsidRDefault="0088665D" w:rsidP="0088665D">
      <w:pPr>
        <w:spacing w:after="120" w:line="240" w:lineRule="auto"/>
        <w:jc w:val="center"/>
        <w:rPr>
          <w:rFonts w:eastAsia="Times New Roman" w:cs="Arial"/>
          <w:b/>
          <w:bCs/>
          <w:color w:val="000000" w:themeColor="text1"/>
          <w:sz w:val="24"/>
          <w:szCs w:val="24"/>
        </w:rPr>
      </w:pPr>
      <w:r w:rsidRPr="0088665D">
        <w:rPr>
          <w:rFonts w:eastAsia="Times New Roman" w:cs="Arial"/>
          <w:b/>
          <w:bCs/>
          <w:color w:val="000000" w:themeColor="text1"/>
          <w:sz w:val="24"/>
          <w:szCs w:val="24"/>
        </w:rPr>
        <w:t>AGÊNCIA NACIONAL DO PETRÓLEO, GÁS NATURAL E BIOCOMBUSTÍVEIS</w:t>
      </w:r>
    </w:p>
    <w:p w14:paraId="00F1D88F" w14:textId="77777777" w:rsidR="0088665D" w:rsidRPr="0088665D" w:rsidRDefault="0088665D" w:rsidP="0088665D">
      <w:pPr>
        <w:pBdr>
          <w:top w:val="single" w:sz="2" w:space="0" w:color="000080"/>
          <w:bottom w:val="single" w:sz="2" w:space="0" w:color="000080"/>
        </w:pBdr>
        <w:suppressAutoHyphens/>
        <w:spacing w:after="120" w:line="240" w:lineRule="auto"/>
        <w:jc w:val="center"/>
        <w:rPr>
          <w:rFonts w:eastAsia="Times New Roman"/>
          <w:color w:val="000000" w:themeColor="text1"/>
          <w:sz w:val="24"/>
          <w:szCs w:val="24"/>
        </w:rPr>
      </w:pPr>
      <w:r w:rsidRPr="0088665D">
        <w:rPr>
          <w:rFonts w:eastAsia="Times New Roman"/>
          <w:color w:val="000000" w:themeColor="text1"/>
          <w:sz w:val="24"/>
          <w:szCs w:val="24"/>
        </w:rPr>
        <w:t xml:space="preserve">RESOLUÇÃO ANP Nº XX, DE </w:t>
      </w:r>
      <w:r w:rsidR="00CF28ED">
        <w:rPr>
          <w:rFonts w:eastAsia="Times New Roman"/>
          <w:color w:val="000000" w:themeColor="text1"/>
          <w:sz w:val="24"/>
          <w:szCs w:val="24"/>
        </w:rPr>
        <w:t>(DIA) DE (MÊS) DE (ANO)</w:t>
      </w:r>
    </w:p>
    <w:p w14:paraId="590D83D8" w14:textId="77777777" w:rsidR="0088665D" w:rsidRDefault="0088665D" w:rsidP="0088665D">
      <w:pPr>
        <w:tabs>
          <w:tab w:val="left" w:pos="720"/>
          <w:tab w:val="left" w:pos="1698"/>
          <w:tab w:val="left" w:pos="2304"/>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after="0" w:line="240" w:lineRule="auto"/>
        <w:ind w:left="3402"/>
        <w:jc w:val="both"/>
        <w:rPr>
          <w:rFonts w:eastAsia="Times New Roman" w:cs="Times New Roman"/>
          <w:color w:val="000000" w:themeColor="text1"/>
          <w:sz w:val="24"/>
          <w:szCs w:val="24"/>
        </w:rPr>
      </w:pPr>
    </w:p>
    <w:p w14:paraId="7687E183" w14:textId="45247832" w:rsidR="0088665D" w:rsidRPr="0088665D" w:rsidRDefault="0088665D" w:rsidP="008106BB">
      <w:pPr>
        <w:tabs>
          <w:tab w:val="left" w:pos="720"/>
          <w:tab w:val="left" w:pos="1698"/>
          <w:tab w:val="left" w:pos="2304"/>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40" w:after="240" w:line="240" w:lineRule="auto"/>
        <w:ind w:left="3402"/>
        <w:jc w:val="both"/>
        <w:rPr>
          <w:rFonts w:eastAsia="Times New Roman" w:cs="Times New Roman"/>
          <w:color w:val="000000" w:themeColor="text1"/>
          <w:sz w:val="24"/>
          <w:szCs w:val="24"/>
        </w:rPr>
      </w:pPr>
      <w:r w:rsidRPr="008106BB">
        <w:rPr>
          <w:rFonts w:ascii="Times New Roman" w:eastAsia="Times New Roman" w:hAnsi="Times New Roman" w:cs="Times New Roman"/>
          <w:color w:val="000000" w:themeColor="text1"/>
          <w:sz w:val="24"/>
          <w:szCs w:val="24"/>
        </w:rPr>
        <w:t xml:space="preserve">Estabelece os requisitos necessários para o credenciamento de firma </w:t>
      </w:r>
      <w:del w:id="0" w:author="Ricardo K Fermam" w:date="2018-05-11T15:17:00Z">
        <w:r w:rsidRPr="008106BB" w:rsidDel="00822978">
          <w:rPr>
            <w:rFonts w:ascii="Times New Roman" w:eastAsia="Times New Roman" w:hAnsi="Times New Roman" w:cs="Times New Roman"/>
            <w:color w:val="000000" w:themeColor="text1"/>
            <w:sz w:val="24"/>
            <w:szCs w:val="24"/>
          </w:rPr>
          <w:delText>inspetora</w:delText>
        </w:r>
      </w:del>
      <w:ins w:id="1" w:author="Ricardo K Fermam" w:date="2018-05-11T16:02:00Z">
        <w:r w:rsidR="000B6DE9">
          <w:rPr>
            <w:rFonts w:ascii="Times New Roman" w:eastAsia="Times New Roman" w:hAnsi="Times New Roman" w:cs="Times New Roman"/>
            <w:color w:val="000000" w:themeColor="text1"/>
            <w:sz w:val="24"/>
            <w:szCs w:val="24"/>
          </w:rPr>
          <w:t>certificadora</w:t>
        </w:r>
      </w:ins>
      <w:del w:id="2" w:author="Ricardo K Fermam" w:date="2018-05-11T15:17:00Z">
        <w:r w:rsidRPr="008106BB" w:rsidDel="00822978">
          <w:rPr>
            <w:rFonts w:ascii="Times New Roman" w:eastAsia="Times New Roman" w:hAnsi="Times New Roman" w:cs="Times New Roman"/>
            <w:color w:val="000000" w:themeColor="text1"/>
            <w:sz w:val="24"/>
            <w:szCs w:val="24"/>
          </w:rPr>
          <w:delText xml:space="preserve"> </w:delText>
        </w:r>
      </w:del>
      <w:ins w:id="3" w:author="Ricardo K Fermam" w:date="2018-05-11T15:17:00Z">
        <w:r w:rsidR="00822978" w:rsidRPr="008106BB">
          <w:rPr>
            <w:rFonts w:ascii="Times New Roman" w:eastAsia="Times New Roman" w:hAnsi="Times New Roman" w:cs="Times New Roman"/>
            <w:color w:val="000000" w:themeColor="text1"/>
            <w:sz w:val="24"/>
            <w:szCs w:val="24"/>
          </w:rPr>
          <w:t xml:space="preserve"> </w:t>
        </w:r>
      </w:ins>
      <w:r w:rsidRPr="008106BB">
        <w:rPr>
          <w:rFonts w:ascii="Times New Roman" w:eastAsia="Times New Roman" w:hAnsi="Times New Roman" w:cs="Times New Roman"/>
          <w:color w:val="000000" w:themeColor="text1"/>
          <w:sz w:val="24"/>
          <w:szCs w:val="24"/>
        </w:rPr>
        <w:t>para realizar a Certificação de Biocombustíveis e emitir o Certificado da Produção Eficiente de Biocombustíveis e a Nota de Eficiência Energético-Ambiental, para atuação em todo território nacional.</w:t>
      </w:r>
    </w:p>
    <w:p w14:paraId="55E36768" w14:textId="77777777" w:rsidR="0088665D" w:rsidRDefault="0088665D" w:rsidP="0088665D">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after="120" w:line="240" w:lineRule="auto"/>
        <w:jc w:val="both"/>
        <w:rPr>
          <w:color w:val="000000" w:themeColor="text1"/>
          <w:sz w:val="24"/>
          <w:szCs w:val="24"/>
        </w:rPr>
      </w:pPr>
      <w:r w:rsidRPr="0088665D">
        <w:rPr>
          <w:b/>
          <w:color w:val="000000" w:themeColor="text1"/>
          <w:sz w:val="24"/>
          <w:szCs w:val="24"/>
        </w:rPr>
        <w:t>A DIRETORIA DA AGÊNCIA NACIONAL DO PETRÓLEO, GÁS NATURAL E BIOCOMBUSTÍVEIS – ANP</w:t>
      </w:r>
      <w:r w:rsidR="00694774" w:rsidRPr="00246B50">
        <w:rPr>
          <w:color w:val="000000" w:themeColor="text1"/>
          <w:sz w:val="24"/>
          <w:szCs w:val="24"/>
        </w:rPr>
        <w:t>, no exercício das atribuições conferidas pelo art. 6º do Regimento Interno da Agência Nacional do Petróleo, Gás Natural e Biocombustíveis e pelo art. 7º do Decreto nº 2.455, de 14 de janeiro de 1998, tendo em vista o disposto na Lei nº 9.478, de 6 de agosto de 1997, considerando o que consta do Processo n.º XXXXX.XXXXXX/XXXX-XX e as deliberações tomadas na XXª Reunião de Diretoria, realizada em (DIA) de (MÊS) de (ANO), RESOLVE:</w:t>
      </w:r>
    </w:p>
    <w:p w14:paraId="1002F4B3" w14:textId="77777777" w:rsidR="0088665D" w:rsidRPr="0088665D" w:rsidRDefault="0088665D" w:rsidP="0088665D">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after="120" w:line="240" w:lineRule="auto"/>
        <w:jc w:val="both"/>
        <w:rPr>
          <w:rFonts w:eastAsia="Times New Roman" w:cs="Times New Roman"/>
          <w:color w:val="000000" w:themeColor="text1"/>
          <w:sz w:val="24"/>
          <w:szCs w:val="24"/>
        </w:rPr>
      </w:pPr>
    </w:p>
    <w:p w14:paraId="5C722A6D" w14:textId="3F06DFA4" w:rsidR="0088665D" w:rsidRPr="0088665D" w:rsidRDefault="00694774"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I</w:t>
      </w:r>
    </w:p>
    <w:p w14:paraId="22D288AB" w14:textId="77777777" w:rsidR="0088665D" w:rsidRPr="0088665D" w:rsidRDefault="00694774"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DAS DISPOSIÇÕES PRELIMINARES</w:t>
      </w:r>
    </w:p>
    <w:p w14:paraId="01D1BF46" w14:textId="42B4FA0C" w:rsidR="006416D4" w:rsidRPr="00F6662A" w:rsidRDefault="0088665D" w:rsidP="00F6662A">
      <w:pPr>
        <w:autoSpaceDE w:val="0"/>
        <w:autoSpaceDN w:val="0"/>
        <w:adjustRightInd w:val="0"/>
        <w:spacing w:after="120" w:line="240" w:lineRule="auto"/>
        <w:jc w:val="both"/>
        <w:rPr>
          <w:rFonts w:cs="Times New Roman"/>
          <w:sz w:val="24"/>
          <w:szCs w:val="24"/>
        </w:rPr>
      </w:pPr>
      <w:r w:rsidRPr="00F6662A">
        <w:rPr>
          <w:rFonts w:cs="Times New Roman"/>
          <w:sz w:val="24"/>
          <w:szCs w:val="24"/>
        </w:rPr>
        <w:t xml:space="preserve">Art. 1º  Estabelecer os procedimentos e as responsabilidades para o credenciamento de firma </w:t>
      </w:r>
      <w:del w:id="4" w:author="Ricardo K Fermam" w:date="2018-05-11T15:17:00Z">
        <w:r w:rsidRPr="00F6662A" w:rsidDel="00822978">
          <w:rPr>
            <w:rFonts w:cs="Times New Roman"/>
            <w:sz w:val="24"/>
            <w:szCs w:val="24"/>
          </w:rPr>
          <w:delText>inspetora</w:delText>
        </w:r>
      </w:del>
      <w:ins w:id="5" w:author="Ricardo K Fermam" w:date="2018-05-11T16:02:00Z">
        <w:r w:rsidR="000B6DE9">
          <w:rPr>
            <w:rFonts w:cs="Times New Roman"/>
            <w:sz w:val="24"/>
            <w:szCs w:val="24"/>
          </w:rPr>
          <w:t>certificadora</w:t>
        </w:r>
      </w:ins>
      <w:del w:id="6" w:author="Ricardo K Fermam" w:date="2018-05-11T15:17:00Z">
        <w:r w:rsidRPr="00F6662A" w:rsidDel="00822978">
          <w:rPr>
            <w:rFonts w:cs="Times New Roman"/>
            <w:sz w:val="24"/>
            <w:szCs w:val="24"/>
          </w:rPr>
          <w:delText xml:space="preserve"> </w:delText>
        </w:r>
      </w:del>
      <w:r w:rsidRPr="00F6662A">
        <w:rPr>
          <w:rFonts w:cs="Times New Roman"/>
          <w:sz w:val="24"/>
          <w:szCs w:val="24"/>
        </w:rPr>
        <w:t>responsável pela Certificação de Biocombustíveis e para o processo de emissão de Certificado da Produção Eficiente de Biocombustíveis que contém a Nota de Eficiência Energético-Ambiental.</w:t>
      </w:r>
    </w:p>
    <w:p w14:paraId="66A387EA" w14:textId="77777777" w:rsidR="0088665D" w:rsidRPr="0088665D" w:rsidRDefault="00DD043F" w:rsidP="0088665D">
      <w:pPr>
        <w:autoSpaceDE w:val="0"/>
        <w:autoSpaceDN w:val="0"/>
        <w:adjustRightInd w:val="0"/>
        <w:spacing w:after="120" w:line="240" w:lineRule="auto"/>
        <w:jc w:val="both"/>
        <w:rPr>
          <w:rFonts w:cs="Times New Roman"/>
          <w:sz w:val="24"/>
          <w:szCs w:val="24"/>
        </w:rPr>
      </w:pPr>
      <w:r w:rsidRPr="00B14DD0">
        <w:rPr>
          <w:rFonts w:cs="Times New Roman"/>
          <w:sz w:val="24"/>
          <w:szCs w:val="24"/>
        </w:rPr>
        <w:t xml:space="preserve">Parágrafo único.  </w:t>
      </w:r>
      <w:r w:rsidR="0088665D" w:rsidRPr="00B14DD0">
        <w:rPr>
          <w:rFonts w:cs="Times New Roman"/>
          <w:sz w:val="24"/>
          <w:szCs w:val="24"/>
        </w:rPr>
        <w:t xml:space="preserve">A participação </w:t>
      </w:r>
      <w:r w:rsidR="00DF014C" w:rsidRPr="00B14DD0">
        <w:rPr>
          <w:rFonts w:cs="Times New Roman"/>
          <w:sz w:val="24"/>
          <w:szCs w:val="24"/>
        </w:rPr>
        <w:t xml:space="preserve">no </w:t>
      </w:r>
      <w:r w:rsidR="00BC6C2E" w:rsidRPr="00B14DD0">
        <w:rPr>
          <w:rFonts w:cs="Times New Roman"/>
          <w:sz w:val="24"/>
          <w:szCs w:val="24"/>
        </w:rPr>
        <w:t>RenovaBio</w:t>
      </w:r>
      <w:r w:rsidR="0088665D" w:rsidRPr="00B14DD0">
        <w:rPr>
          <w:rFonts w:cs="Times New Roman"/>
          <w:sz w:val="24"/>
          <w:szCs w:val="24"/>
        </w:rPr>
        <w:t xml:space="preserve"> é de caráter voluntário</w:t>
      </w:r>
      <w:r w:rsidR="00AA74DE" w:rsidRPr="00B14DD0">
        <w:rPr>
          <w:rFonts w:cs="Times New Roman"/>
          <w:sz w:val="24"/>
          <w:szCs w:val="24"/>
        </w:rPr>
        <w:t xml:space="preserve"> para cada emissor primário</w:t>
      </w:r>
      <w:r w:rsidRPr="00B14DD0">
        <w:rPr>
          <w:rFonts w:cs="Times New Roman"/>
          <w:sz w:val="24"/>
          <w:szCs w:val="24"/>
        </w:rPr>
        <w:t>, sendo</w:t>
      </w:r>
      <w:r w:rsidR="0088665D" w:rsidRPr="00B14DD0">
        <w:rPr>
          <w:rFonts w:cs="Times New Roman"/>
          <w:sz w:val="24"/>
          <w:szCs w:val="24"/>
        </w:rPr>
        <w:t xml:space="preserve"> </w:t>
      </w:r>
      <w:r w:rsidR="00AA74DE" w:rsidRPr="00B14DD0">
        <w:rPr>
          <w:rFonts w:cs="Times New Roman"/>
          <w:sz w:val="24"/>
          <w:szCs w:val="24"/>
        </w:rPr>
        <w:t xml:space="preserve">o Certificado da Produção Eficiente de Biocombustível </w:t>
      </w:r>
      <w:r w:rsidR="0088665D" w:rsidRPr="00B14DD0">
        <w:rPr>
          <w:rFonts w:cs="Times New Roman"/>
          <w:sz w:val="24"/>
          <w:szCs w:val="24"/>
        </w:rPr>
        <w:t>específic</w:t>
      </w:r>
      <w:r w:rsidR="00AA74DE" w:rsidRPr="00B14DD0">
        <w:rPr>
          <w:rFonts w:cs="Times New Roman"/>
          <w:sz w:val="24"/>
          <w:szCs w:val="24"/>
        </w:rPr>
        <w:t>o</w:t>
      </w:r>
      <w:r w:rsidR="0088665D" w:rsidRPr="00B14DD0">
        <w:rPr>
          <w:rFonts w:cs="Times New Roman"/>
          <w:sz w:val="24"/>
          <w:szCs w:val="24"/>
        </w:rPr>
        <w:t xml:space="preserve"> p</w:t>
      </w:r>
      <w:r w:rsidR="00261490" w:rsidRPr="00B14DD0">
        <w:rPr>
          <w:rFonts w:cs="Times New Roman"/>
          <w:sz w:val="24"/>
          <w:szCs w:val="24"/>
        </w:rPr>
        <w:t>ara cada</w:t>
      </w:r>
      <w:r w:rsidR="0088665D" w:rsidRPr="00B14DD0">
        <w:rPr>
          <w:rFonts w:cs="Times New Roman"/>
          <w:sz w:val="24"/>
          <w:szCs w:val="24"/>
        </w:rPr>
        <w:t xml:space="preserve"> </w:t>
      </w:r>
      <w:r w:rsidR="00AA74DE" w:rsidRPr="00B14DD0">
        <w:rPr>
          <w:rFonts w:cs="Times New Roman"/>
          <w:sz w:val="24"/>
          <w:szCs w:val="24"/>
        </w:rPr>
        <w:t>unidade produtora</w:t>
      </w:r>
      <w:r w:rsidR="0088665D" w:rsidRPr="00B14DD0">
        <w:rPr>
          <w:rFonts w:cs="Times New Roman"/>
          <w:sz w:val="24"/>
          <w:szCs w:val="24"/>
        </w:rPr>
        <w:t>.</w:t>
      </w:r>
    </w:p>
    <w:p w14:paraId="2AA211A6" w14:textId="77777777" w:rsidR="000E0E05" w:rsidRPr="00246B50" w:rsidRDefault="00BC6C2E" w:rsidP="00713058">
      <w:pPr>
        <w:autoSpaceDE w:val="0"/>
        <w:autoSpaceDN w:val="0"/>
        <w:adjustRightInd w:val="0"/>
        <w:spacing w:after="240" w:line="240" w:lineRule="auto"/>
        <w:jc w:val="both"/>
        <w:rPr>
          <w:rFonts w:cs="Times New Roman"/>
          <w:sz w:val="24"/>
          <w:szCs w:val="24"/>
        </w:rPr>
      </w:pPr>
      <w:r w:rsidRPr="00B14DD0">
        <w:rPr>
          <w:rFonts w:cs="Times New Roman"/>
          <w:sz w:val="24"/>
          <w:szCs w:val="24"/>
        </w:rPr>
        <w:t xml:space="preserve">Art. 2º </w:t>
      </w:r>
      <w:r w:rsidR="0088665D" w:rsidRPr="00B14DD0">
        <w:rPr>
          <w:rFonts w:cs="Times New Roman"/>
          <w:sz w:val="24"/>
          <w:szCs w:val="24"/>
        </w:rPr>
        <w:t xml:space="preserve"> O emissor primário participante do Renova</w:t>
      </w:r>
      <w:r w:rsidR="00713058" w:rsidRPr="00B14DD0">
        <w:rPr>
          <w:rFonts w:cs="Times New Roman"/>
          <w:sz w:val="24"/>
          <w:szCs w:val="24"/>
        </w:rPr>
        <w:t>B</w:t>
      </w:r>
      <w:r w:rsidR="0088665D" w:rsidRPr="00B14DD0">
        <w:rPr>
          <w:rFonts w:cs="Times New Roman"/>
          <w:sz w:val="24"/>
          <w:szCs w:val="24"/>
        </w:rPr>
        <w:t>io fica obrigado a fornecer todos os parâmetros técnicos do processo produtivo – nas fases de geração, tratamento e conversão da biomassa em biocombustível – necessários para</w:t>
      </w:r>
      <w:r w:rsidRPr="00B14DD0">
        <w:rPr>
          <w:rFonts w:cs="Times New Roman"/>
          <w:sz w:val="24"/>
          <w:szCs w:val="24"/>
        </w:rPr>
        <w:t xml:space="preserve"> o </w:t>
      </w:r>
      <w:r w:rsidR="00D90FFD" w:rsidRPr="00B14DD0">
        <w:rPr>
          <w:rFonts w:cs="Times New Roman"/>
          <w:sz w:val="24"/>
          <w:szCs w:val="24"/>
        </w:rPr>
        <w:t>cálculo da Nota de Eficiência Energético-Ambiental</w:t>
      </w:r>
      <w:r w:rsidR="0088665D" w:rsidRPr="00B14DD0">
        <w:rPr>
          <w:rFonts w:cs="Times New Roman"/>
          <w:sz w:val="24"/>
          <w:szCs w:val="24"/>
        </w:rPr>
        <w:t>.</w:t>
      </w:r>
    </w:p>
    <w:p w14:paraId="268BDE87" w14:textId="77777777" w:rsidR="0088665D" w:rsidRPr="0088665D" w:rsidRDefault="0088665D" w:rsidP="0088665D">
      <w:pPr>
        <w:autoSpaceDE w:val="0"/>
        <w:autoSpaceDN w:val="0"/>
        <w:adjustRightInd w:val="0"/>
        <w:spacing w:after="0" w:line="240" w:lineRule="auto"/>
        <w:jc w:val="center"/>
        <w:rPr>
          <w:rFonts w:cs="Times New Roman"/>
          <w:b/>
          <w:sz w:val="24"/>
          <w:szCs w:val="24"/>
        </w:rPr>
      </w:pPr>
    </w:p>
    <w:p w14:paraId="5EE4B6FC" w14:textId="77777777" w:rsidR="0088665D" w:rsidRPr="0088665D" w:rsidRDefault="0088665D" w:rsidP="0088665D">
      <w:pPr>
        <w:autoSpaceDE w:val="0"/>
        <w:autoSpaceDN w:val="0"/>
        <w:adjustRightInd w:val="0"/>
        <w:spacing w:after="120" w:line="240" w:lineRule="auto"/>
        <w:jc w:val="center"/>
        <w:rPr>
          <w:rFonts w:cs="Times New Roman"/>
          <w:sz w:val="24"/>
          <w:szCs w:val="24"/>
        </w:rPr>
      </w:pPr>
      <w:r w:rsidRPr="0088665D">
        <w:rPr>
          <w:rFonts w:cs="Times New Roman"/>
          <w:sz w:val="24"/>
          <w:szCs w:val="24"/>
        </w:rPr>
        <w:t>CAPÍTULO II</w:t>
      </w:r>
    </w:p>
    <w:p w14:paraId="074CC881" w14:textId="77777777" w:rsidR="0088665D" w:rsidRPr="0088665D" w:rsidRDefault="0088665D" w:rsidP="0088665D">
      <w:pPr>
        <w:autoSpaceDE w:val="0"/>
        <w:autoSpaceDN w:val="0"/>
        <w:adjustRightInd w:val="0"/>
        <w:spacing w:after="120" w:line="240" w:lineRule="auto"/>
        <w:jc w:val="center"/>
        <w:rPr>
          <w:rFonts w:cs="Times New Roman"/>
          <w:sz w:val="24"/>
          <w:szCs w:val="24"/>
        </w:rPr>
      </w:pPr>
      <w:r w:rsidRPr="0088665D">
        <w:rPr>
          <w:rFonts w:cs="Times New Roman"/>
          <w:sz w:val="24"/>
          <w:szCs w:val="24"/>
        </w:rPr>
        <w:t>DAS DEFINIÇÕES</w:t>
      </w:r>
    </w:p>
    <w:p w14:paraId="27B4A002" w14:textId="77777777" w:rsidR="0088665D" w:rsidRPr="000A2EC8" w:rsidRDefault="0088665D" w:rsidP="0088665D">
      <w:pPr>
        <w:autoSpaceDE w:val="0"/>
        <w:autoSpaceDN w:val="0"/>
        <w:adjustRightInd w:val="0"/>
        <w:spacing w:after="120" w:line="240" w:lineRule="auto"/>
        <w:jc w:val="both"/>
        <w:rPr>
          <w:rFonts w:cs="Times New Roman"/>
          <w:sz w:val="24"/>
          <w:szCs w:val="24"/>
        </w:rPr>
      </w:pPr>
      <w:r w:rsidRPr="000A2EC8">
        <w:rPr>
          <w:rFonts w:cs="Times New Roman"/>
          <w:sz w:val="24"/>
          <w:szCs w:val="24"/>
        </w:rPr>
        <w:t xml:space="preserve">Art. 3º </w:t>
      </w:r>
      <w:r w:rsidR="00F87212" w:rsidRPr="000A2EC8">
        <w:rPr>
          <w:rFonts w:cs="Times New Roman"/>
          <w:sz w:val="24"/>
          <w:szCs w:val="24"/>
        </w:rPr>
        <w:t xml:space="preserve"> </w:t>
      </w:r>
      <w:r w:rsidRPr="000A2EC8">
        <w:rPr>
          <w:rFonts w:cs="Times New Roman"/>
          <w:sz w:val="24"/>
          <w:szCs w:val="24"/>
        </w:rPr>
        <w:t>Para os fins desta Resolução, ficam estabelecidas as seguintes definições:</w:t>
      </w:r>
    </w:p>
    <w:p w14:paraId="576B2778" w14:textId="77777777" w:rsidR="000A72E9" w:rsidRDefault="000A72E9" w:rsidP="0088665D">
      <w:pPr>
        <w:autoSpaceDE w:val="0"/>
        <w:autoSpaceDN w:val="0"/>
        <w:adjustRightInd w:val="0"/>
        <w:spacing w:after="120" w:line="240" w:lineRule="auto"/>
        <w:jc w:val="both"/>
        <w:rPr>
          <w:ins w:id="7" w:author="Ricardo K Fermam" w:date="2018-05-11T13:43:00Z"/>
          <w:rFonts w:cs="Times New Roman"/>
          <w:sz w:val="24"/>
          <w:szCs w:val="24"/>
        </w:rPr>
      </w:pPr>
      <w:commentRangeStart w:id="8"/>
      <w:ins w:id="9" w:author="Ricardo K Fermam" w:date="2018-05-11T13:43:00Z">
        <w:r>
          <w:rPr>
            <w:rFonts w:cs="Times New Roman"/>
            <w:sz w:val="24"/>
            <w:szCs w:val="24"/>
          </w:rPr>
          <w:t>I – Acreditação: Atestação realizada pela Coordenação Geral de Acreditação do Inmetro, relativa a um organismo de avaliação da conformidade, exprimindo demonstraç</w:t>
        </w:r>
      </w:ins>
      <w:ins w:id="10" w:author="Ricardo K Fermam" w:date="2018-05-11T13:44:00Z">
        <w:r>
          <w:rPr>
            <w:rFonts w:cs="Times New Roman"/>
            <w:sz w:val="24"/>
            <w:szCs w:val="24"/>
          </w:rPr>
          <w:t xml:space="preserve">ão formal de sua competência para realizar a avaliação da conformidade da mensuração de </w:t>
        </w:r>
        <w:r w:rsidRPr="0088665D">
          <w:rPr>
            <w:rFonts w:cs="Times New Roman"/>
            <w:sz w:val="24"/>
            <w:szCs w:val="24"/>
          </w:rPr>
          <w:t>aspectos relativos à produção ou à importação de biocombustíveis em função da eficiência energética e das emissões de gases do efeito estufa, com base em avaliação do ciclo de vida</w:t>
        </w:r>
      </w:ins>
      <w:ins w:id="11" w:author="Ricardo K Fermam" w:date="2018-05-11T13:45:00Z">
        <w:r>
          <w:rPr>
            <w:rFonts w:cs="Times New Roman"/>
            <w:sz w:val="24"/>
            <w:szCs w:val="24"/>
          </w:rPr>
          <w:t xml:space="preserve">; </w:t>
        </w:r>
        <w:commentRangeEnd w:id="8"/>
        <w:r>
          <w:rPr>
            <w:rStyle w:val="Refdecomentrio"/>
          </w:rPr>
          <w:commentReference w:id="8"/>
        </w:r>
      </w:ins>
    </w:p>
    <w:p w14:paraId="44D61005" w14:textId="4576A208"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 - Certificação de Biocombustíveis: conjunto de procedimentos e critérios em um processo, no qual </w:t>
      </w:r>
      <w:commentRangeStart w:id="12"/>
      <w:del w:id="13" w:author="Ricardo K Fermam" w:date="2018-05-11T13:31:00Z">
        <w:r w:rsidRPr="0088665D" w:rsidDel="006850A7">
          <w:rPr>
            <w:rFonts w:cs="Times New Roman"/>
            <w:sz w:val="24"/>
            <w:szCs w:val="24"/>
          </w:rPr>
          <w:delText>a firma inspetora</w:delText>
        </w:r>
      </w:del>
      <w:commentRangeEnd w:id="12"/>
      <w:ins w:id="14" w:author="Ricardo K Fermam" w:date="2018-05-11T16:04:00Z">
        <w:r w:rsidR="000B6DE9">
          <w:rPr>
            <w:rFonts w:cs="Times New Roman"/>
            <w:sz w:val="24"/>
            <w:szCs w:val="24"/>
          </w:rPr>
          <w:t xml:space="preserve">firma </w:t>
        </w:r>
      </w:ins>
      <w:ins w:id="15" w:author="Ricardo K Fermam" w:date="2018-05-11T16:02:00Z">
        <w:r w:rsidR="000B6DE9">
          <w:rPr>
            <w:rFonts w:cs="Times New Roman"/>
            <w:sz w:val="24"/>
            <w:szCs w:val="24"/>
          </w:rPr>
          <w:t>certificadora</w:t>
        </w:r>
      </w:ins>
      <w:del w:id="16" w:author="Ricardo K Fermam" w:date="2018-05-11T13:31:00Z">
        <w:r w:rsidR="006850A7" w:rsidDel="006850A7">
          <w:rPr>
            <w:rStyle w:val="Refdecomentrio"/>
          </w:rPr>
          <w:commentReference w:id="12"/>
        </w:r>
      </w:del>
      <w:ins w:id="17" w:author="Ricardo K Fermam" w:date="2018-05-11T13:31:00Z">
        <w:r w:rsidR="006850A7">
          <w:rPr>
            <w:rFonts w:cs="Times New Roman"/>
            <w:sz w:val="24"/>
            <w:szCs w:val="24"/>
          </w:rPr>
          <w:t xml:space="preserve"> acreditad</w:t>
        </w:r>
        <w:r w:rsidR="000B6DE9">
          <w:rPr>
            <w:rFonts w:cs="Times New Roman"/>
            <w:sz w:val="24"/>
            <w:szCs w:val="24"/>
          </w:rPr>
          <w:t>a</w:t>
        </w:r>
      </w:ins>
      <w:r w:rsidRPr="0088665D">
        <w:rPr>
          <w:rFonts w:cs="Times New Roman"/>
          <w:sz w:val="24"/>
          <w:szCs w:val="24"/>
        </w:rPr>
        <w:t xml:space="preserve"> avalia a conformidade da mensuração de aspectos relativos à produção ou à importação de biocombustíveis em função da eficiência energética e das emissões de gases do efeito estufa, com base em avaliação do ciclo de vida; </w:t>
      </w:r>
    </w:p>
    <w:p w14:paraId="63315918" w14:textId="6134042F"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II </w:t>
      </w:r>
      <w:r w:rsidR="00BB3692" w:rsidRPr="00246B50">
        <w:rPr>
          <w:rFonts w:cs="Times New Roman"/>
          <w:sz w:val="24"/>
          <w:szCs w:val="24"/>
        </w:rPr>
        <w:t>-</w:t>
      </w:r>
      <w:r w:rsidRPr="0088665D">
        <w:rPr>
          <w:rFonts w:cs="Times New Roman"/>
          <w:sz w:val="24"/>
          <w:szCs w:val="24"/>
        </w:rPr>
        <w:t xml:space="preserve"> Certificado da Produção Eficiente de Biocombustíveis: documento emitido exclusivamente por </w:t>
      </w:r>
      <w:ins w:id="18" w:author="Ricardo K Fermam" w:date="2018-05-11T13:40:00Z">
        <w:r w:rsidR="006850A7">
          <w:rPr>
            <w:rFonts w:cs="Times New Roman"/>
            <w:sz w:val="24"/>
            <w:szCs w:val="24"/>
          </w:rPr>
          <w:t>organismo de avaliação da conformidade acreditado</w:t>
        </w:r>
      </w:ins>
      <w:del w:id="19" w:author="Ricardo K Fermam" w:date="2018-05-11T13:40:00Z">
        <w:r w:rsidR="00BB3692" w:rsidRPr="00246B50" w:rsidDel="006850A7">
          <w:rPr>
            <w:rFonts w:cs="Times New Roman"/>
            <w:sz w:val="24"/>
            <w:szCs w:val="24"/>
          </w:rPr>
          <w:delText>f</w:delText>
        </w:r>
        <w:r w:rsidRPr="0088665D" w:rsidDel="006850A7">
          <w:rPr>
            <w:rFonts w:cs="Times New Roman"/>
            <w:sz w:val="24"/>
            <w:szCs w:val="24"/>
          </w:rPr>
          <w:delText xml:space="preserve">irma </w:delText>
        </w:r>
        <w:r w:rsidR="00BB3692" w:rsidRPr="00246B50" w:rsidDel="006850A7">
          <w:rPr>
            <w:rFonts w:cs="Times New Roman"/>
            <w:sz w:val="24"/>
            <w:szCs w:val="24"/>
          </w:rPr>
          <w:delText>i</w:delText>
        </w:r>
        <w:r w:rsidRPr="0088665D" w:rsidDel="006850A7">
          <w:rPr>
            <w:rFonts w:cs="Times New Roman"/>
            <w:sz w:val="24"/>
            <w:szCs w:val="24"/>
          </w:rPr>
          <w:delText>nspetora</w:delText>
        </w:r>
      </w:del>
      <w:ins w:id="20" w:author="Ricardo K Fermam" w:date="2018-05-11T16:02:00Z">
        <w:r w:rsidR="000B6DE9">
          <w:rPr>
            <w:rFonts w:cs="Times New Roman"/>
            <w:sz w:val="24"/>
            <w:szCs w:val="24"/>
          </w:rPr>
          <w:t>certificadora</w:t>
        </w:r>
      </w:ins>
      <w:r w:rsidRPr="0088665D">
        <w:rPr>
          <w:rFonts w:cs="Times New Roman"/>
          <w:sz w:val="24"/>
          <w:szCs w:val="24"/>
        </w:rPr>
        <w:t xml:space="preserve"> como resultado do processo de Certificação de Biocombustíveis;</w:t>
      </w:r>
    </w:p>
    <w:p w14:paraId="7733E048" w14:textId="77777777" w:rsidR="0088665D" w:rsidRDefault="00B14DD0" w:rsidP="0088665D">
      <w:pPr>
        <w:autoSpaceDE w:val="0"/>
        <w:autoSpaceDN w:val="0"/>
        <w:adjustRightInd w:val="0"/>
        <w:spacing w:after="120" w:line="240" w:lineRule="auto"/>
        <w:jc w:val="both"/>
        <w:rPr>
          <w:ins w:id="21" w:author="Ricardo K Fermam" w:date="2018-05-11T13:57:00Z"/>
          <w:rFonts w:cs="Times New Roman"/>
          <w:sz w:val="24"/>
          <w:szCs w:val="24"/>
        </w:rPr>
      </w:pPr>
      <w:r>
        <w:rPr>
          <w:rFonts w:cs="Times New Roman"/>
          <w:sz w:val="24"/>
          <w:szCs w:val="24"/>
        </w:rPr>
        <w:lastRenderedPageBreak/>
        <w:t>III</w:t>
      </w:r>
      <w:r w:rsidR="0088665D" w:rsidRPr="0088665D">
        <w:rPr>
          <w:rFonts w:cs="Times New Roman"/>
          <w:sz w:val="24"/>
          <w:szCs w:val="24"/>
        </w:rPr>
        <w:t xml:space="preserve"> - </w:t>
      </w:r>
      <w:r w:rsidR="0007553B" w:rsidRPr="00246B50">
        <w:rPr>
          <w:rFonts w:cs="Times New Roman"/>
          <w:sz w:val="24"/>
          <w:szCs w:val="24"/>
        </w:rPr>
        <w:t>c</w:t>
      </w:r>
      <w:r w:rsidR="0088665D" w:rsidRPr="0088665D">
        <w:rPr>
          <w:rFonts w:cs="Times New Roman"/>
          <w:sz w:val="24"/>
          <w:szCs w:val="24"/>
        </w:rPr>
        <w:t xml:space="preserve">iclo de vida: estágios consecutivos e encadeados de um sistema de produto, desde a aquisição de matéria-prima ou de sua geração a partir de recursos naturais até a disposição final, conforme definido </w:t>
      </w:r>
      <w:r w:rsidR="0011441A" w:rsidRPr="00246B50">
        <w:rPr>
          <w:rFonts w:cs="Times New Roman"/>
          <w:sz w:val="24"/>
          <w:szCs w:val="24"/>
        </w:rPr>
        <w:t>nesta Resolução</w:t>
      </w:r>
      <w:r w:rsidR="0088665D" w:rsidRPr="0088665D">
        <w:rPr>
          <w:rFonts w:cs="Times New Roman"/>
          <w:sz w:val="24"/>
          <w:szCs w:val="24"/>
        </w:rPr>
        <w:t>;</w:t>
      </w:r>
    </w:p>
    <w:p w14:paraId="1C301FF2" w14:textId="0608862F" w:rsidR="00D447F2" w:rsidRPr="0088665D" w:rsidRDefault="00D447F2" w:rsidP="00D447F2">
      <w:pPr>
        <w:autoSpaceDE w:val="0"/>
        <w:autoSpaceDN w:val="0"/>
        <w:adjustRightInd w:val="0"/>
        <w:spacing w:after="120" w:line="240" w:lineRule="auto"/>
        <w:jc w:val="both"/>
        <w:rPr>
          <w:rFonts w:cs="Times New Roman"/>
          <w:sz w:val="24"/>
          <w:szCs w:val="24"/>
        </w:rPr>
      </w:pPr>
      <w:commentRangeStart w:id="22"/>
      <w:ins w:id="23" w:author="Ricardo K Fermam" w:date="2018-05-11T13:57:00Z">
        <w:r>
          <w:rPr>
            <w:rFonts w:cs="Times New Roman"/>
            <w:sz w:val="24"/>
            <w:szCs w:val="24"/>
          </w:rPr>
          <w:t xml:space="preserve">IV – Credenciamento: </w:t>
        </w:r>
      </w:ins>
      <w:ins w:id="24" w:author="Ricardo K Fermam" w:date="2018-05-11T13:58:00Z">
        <w:r w:rsidRPr="00D447F2">
          <w:rPr>
            <w:rFonts w:cs="Times New Roman"/>
            <w:sz w:val="24"/>
            <w:szCs w:val="24"/>
          </w:rPr>
          <w:t xml:space="preserve">procedimento pelo qual </w:t>
        </w:r>
        <w:r>
          <w:rPr>
            <w:rFonts w:cs="Times New Roman"/>
            <w:sz w:val="24"/>
            <w:szCs w:val="24"/>
          </w:rPr>
          <w:t>a</w:t>
        </w:r>
        <w:r w:rsidRPr="00D447F2">
          <w:rPr>
            <w:rFonts w:cs="Times New Roman"/>
            <w:sz w:val="24"/>
            <w:szCs w:val="24"/>
          </w:rPr>
          <w:t xml:space="preserve"> </w:t>
        </w:r>
        <w:r>
          <w:rPr>
            <w:rFonts w:cs="Times New Roman"/>
            <w:sz w:val="24"/>
            <w:szCs w:val="24"/>
          </w:rPr>
          <w:t xml:space="preserve">ANP </w:t>
        </w:r>
        <w:r w:rsidRPr="00D447F2">
          <w:rPr>
            <w:rFonts w:cs="Times New Roman"/>
            <w:sz w:val="24"/>
            <w:szCs w:val="24"/>
          </w:rPr>
          <w:t xml:space="preserve">reconhece formalmente que </w:t>
        </w:r>
      </w:ins>
      <w:ins w:id="25" w:author="Ricardo K Fermam" w:date="2018-05-11T16:04:00Z">
        <w:r w:rsidR="000B6DE9">
          <w:rPr>
            <w:rFonts w:cs="Times New Roman"/>
            <w:sz w:val="24"/>
            <w:szCs w:val="24"/>
          </w:rPr>
          <w:t>a firma certificadora</w:t>
        </w:r>
      </w:ins>
      <w:ins w:id="26" w:author="Ricardo K Fermam" w:date="2018-05-11T13:58:00Z">
        <w:r w:rsidR="000B6DE9">
          <w:rPr>
            <w:rFonts w:cs="Times New Roman"/>
            <w:sz w:val="24"/>
            <w:szCs w:val="24"/>
          </w:rPr>
          <w:t xml:space="preserve"> devidamente acreditada</w:t>
        </w:r>
        <w:r w:rsidRPr="00D447F2">
          <w:rPr>
            <w:rFonts w:cs="Times New Roman"/>
            <w:sz w:val="24"/>
            <w:szCs w:val="24"/>
          </w:rPr>
          <w:t xml:space="preserve"> está habilitado para realizar a avaliação de conformidade </w:t>
        </w:r>
        <w:r>
          <w:rPr>
            <w:rFonts w:cs="Times New Roman"/>
            <w:sz w:val="24"/>
            <w:szCs w:val="24"/>
          </w:rPr>
          <w:t xml:space="preserve">da mensuração de </w:t>
        </w:r>
        <w:r w:rsidRPr="0088665D">
          <w:rPr>
            <w:rFonts w:cs="Times New Roman"/>
            <w:sz w:val="24"/>
            <w:szCs w:val="24"/>
          </w:rPr>
          <w:t>aspectos relativos à produção ou à importação de biocombustíveis em função da eficiência energética e das emissões de gases do efeito estufa, com base em avaliação do ciclo de vida</w:t>
        </w:r>
        <w:r w:rsidRPr="00D447F2">
          <w:rPr>
            <w:rFonts w:cs="Times New Roman"/>
            <w:sz w:val="24"/>
            <w:szCs w:val="24"/>
          </w:rPr>
          <w:t xml:space="preserve">, de acordo com </w:t>
        </w:r>
      </w:ins>
      <w:ins w:id="27" w:author="Ricardo K Fermam" w:date="2018-05-11T13:59:00Z">
        <w:r>
          <w:rPr>
            <w:rFonts w:cs="Times New Roman"/>
            <w:sz w:val="24"/>
            <w:szCs w:val="24"/>
          </w:rPr>
          <w:t>a presente Resolução</w:t>
        </w:r>
      </w:ins>
      <w:ins w:id="28" w:author="Ricardo K Fermam" w:date="2018-05-11T13:58:00Z">
        <w:r w:rsidRPr="00D447F2">
          <w:rPr>
            <w:rFonts w:cs="Times New Roman"/>
            <w:sz w:val="24"/>
            <w:szCs w:val="24"/>
          </w:rPr>
          <w:t>;</w:t>
        </w:r>
      </w:ins>
      <w:commentRangeEnd w:id="22"/>
      <w:ins w:id="29" w:author="Ricardo K Fermam" w:date="2018-05-11T13:59:00Z">
        <w:r>
          <w:rPr>
            <w:rStyle w:val="Refdecomentrio"/>
          </w:rPr>
          <w:commentReference w:id="22"/>
        </w:r>
      </w:ins>
    </w:p>
    <w:p w14:paraId="7D464F11" w14:textId="77777777" w:rsidR="0088665D" w:rsidRPr="0088665D" w:rsidRDefault="00B14DD0" w:rsidP="0088665D">
      <w:pPr>
        <w:autoSpaceDE w:val="0"/>
        <w:autoSpaceDN w:val="0"/>
        <w:adjustRightInd w:val="0"/>
        <w:spacing w:after="120" w:line="240" w:lineRule="auto"/>
        <w:jc w:val="both"/>
        <w:rPr>
          <w:rFonts w:cs="Times New Roman"/>
          <w:sz w:val="24"/>
          <w:szCs w:val="24"/>
        </w:rPr>
      </w:pPr>
      <w:r>
        <w:rPr>
          <w:rFonts w:cs="Times New Roman"/>
          <w:sz w:val="24"/>
          <w:szCs w:val="24"/>
        </w:rPr>
        <w:t>I</w:t>
      </w:r>
      <w:r w:rsidR="0088665D" w:rsidRPr="0088665D">
        <w:rPr>
          <w:rFonts w:cs="Times New Roman"/>
          <w:sz w:val="24"/>
          <w:szCs w:val="24"/>
        </w:rPr>
        <w:t xml:space="preserve">V - </w:t>
      </w:r>
      <w:r w:rsidR="0007553B" w:rsidRPr="00246B50">
        <w:rPr>
          <w:rFonts w:cs="Times New Roman"/>
          <w:sz w:val="24"/>
          <w:szCs w:val="24"/>
        </w:rPr>
        <w:t>e</w:t>
      </w:r>
      <w:r w:rsidR="0088665D" w:rsidRPr="0088665D">
        <w:rPr>
          <w:rFonts w:cs="Times New Roman"/>
          <w:sz w:val="24"/>
          <w:szCs w:val="24"/>
        </w:rPr>
        <w:t xml:space="preserve">missor primário: produtor ou importador de biocombustível, autorizado pela ANP, habilitado a solicitar a emissão de Crédito de Descarbonização em quantidade proporcional ao volume de biocombustível produzido ou importado e comercializado, relativamente à Nota de Eficiência Energético-Ambiental constante do Certificado da Produção Eficiente de Biocombustíveis, nos termos definidos </w:t>
      </w:r>
      <w:r w:rsidR="0011441A" w:rsidRPr="00246B50">
        <w:rPr>
          <w:rFonts w:cs="Times New Roman"/>
          <w:sz w:val="24"/>
          <w:szCs w:val="24"/>
        </w:rPr>
        <w:t>nesta Resolução</w:t>
      </w:r>
      <w:r w:rsidR="0088665D" w:rsidRPr="0088665D">
        <w:rPr>
          <w:rFonts w:cs="Times New Roman"/>
          <w:sz w:val="24"/>
          <w:szCs w:val="24"/>
        </w:rPr>
        <w:t>;</w:t>
      </w:r>
    </w:p>
    <w:p w14:paraId="0D543C4F" w14:textId="2FF1A1AE" w:rsidR="0088665D" w:rsidRPr="0088665D" w:rsidRDefault="00B14DD0" w:rsidP="0088665D">
      <w:pPr>
        <w:autoSpaceDE w:val="0"/>
        <w:autoSpaceDN w:val="0"/>
        <w:adjustRightInd w:val="0"/>
        <w:spacing w:after="120" w:line="240" w:lineRule="auto"/>
        <w:jc w:val="both"/>
        <w:rPr>
          <w:rFonts w:cs="Times New Roman"/>
          <w:sz w:val="24"/>
          <w:szCs w:val="24"/>
        </w:rPr>
      </w:pPr>
      <w:r>
        <w:rPr>
          <w:rFonts w:cs="Times New Roman"/>
          <w:sz w:val="24"/>
          <w:szCs w:val="24"/>
        </w:rPr>
        <w:t>V</w:t>
      </w:r>
      <w:r w:rsidR="0088665D" w:rsidRPr="0088665D">
        <w:rPr>
          <w:rFonts w:cs="Times New Roman"/>
          <w:sz w:val="24"/>
          <w:szCs w:val="24"/>
        </w:rPr>
        <w:t xml:space="preserve"> - </w:t>
      </w:r>
      <w:r w:rsidR="004040B3" w:rsidRPr="00246B50">
        <w:rPr>
          <w:rFonts w:cs="Times New Roman"/>
          <w:sz w:val="24"/>
          <w:szCs w:val="24"/>
        </w:rPr>
        <w:t>f</w:t>
      </w:r>
      <w:r w:rsidR="0088665D" w:rsidRPr="0088665D">
        <w:rPr>
          <w:rFonts w:cs="Times New Roman"/>
          <w:sz w:val="24"/>
          <w:szCs w:val="24"/>
        </w:rPr>
        <w:t xml:space="preserve">irma </w:t>
      </w:r>
      <w:del w:id="30" w:author="Ricardo K Fermam" w:date="2018-05-11T14:02:00Z">
        <w:r w:rsidR="0088665D" w:rsidRPr="0088665D" w:rsidDel="009951BF">
          <w:rPr>
            <w:rFonts w:cs="Times New Roman"/>
            <w:sz w:val="24"/>
            <w:szCs w:val="24"/>
          </w:rPr>
          <w:delText>inspetora</w:delText>
        </w:r>
      </w:del>
      <w:ins w:id="31" w:author="Ricardo K Fermam" w:date="2018-05-11T16:02:00Z">
        <w:r w:rsidR="000B6DE9">
          <w:rPr>
            <w:rFonts w:cs="Times New Roman"/>
            <w:sz w:val="24"/>
            <w:szCs w:val="24"/>
          </w:rPr>
          <w:t>certificadora</w:t>
        </w:r>
      </w:ins>
      <w:r w:rsidR="0088665D" w:rsidRPr="0088665D">
        <w:rPr>
          <w:rFonts w:cs="Times New Roman"/>
          <w:sz w:val="24"/>
          <w:szCs w:val="24"/>
        </w:rPr>
        <w:t xml:space="preserve">: organismo de </w:t>
      </w:r>
      <w:del w:id="32" w:author="Ricardo K Fermam" w:date="2018-05-11T14:01:00Z">
        <w:r w:rsidR="0088665D" w:rsidRPr="0088665D" w:rsidDel="009951BF">
          <w:rPr>
            <w:rFonts w:cs="Times New Roman"/>
            <w:sz w:val="24"/>
            <w:szCs w:val="24"/>
          </w:rPr>
          <w:delText xml:space="preserve">inspeção </w:delText>
        </w:r>
      </w:del>
      <w:ins w:id="33" w:author="Ricardo K Fermam" w:date="2018-05-11T14:01:00Z">
        <w:r w:rsidR="009951BF">
          <w:rPr>
            <w:rFonts w:cs="Times New Roman"/>
            <w:sz w:val="24"/>
            <w:szCs w:val="24"/>
          </w:rPr>
          <w:t>avaliação da conformidade</w:t>
        </w:r>
        <w:r w:rsidR="009951BF" w:rsidRPr="0088665D">
          <w:rPr>
            <w:rFonts w:cs="Times New Roman"/>
            <w:sz w:val="24"/>
            <w:szCs w:val="24"/>
          </w:rPr>
          <w:t xml:space="preserve"> </w:t>
        </w:r>
      </w:ins>
      <w:r w:rsidR="0088665D" w:rsidRPr="0088665D">
        <w:rPr>
          <w:rFonts w:cs="Times New Roman"/>
          <w:sz w:val="24"/>
          <w:szCs w:val="24"/>
        </w:rPr>
        <w:t>credenciado pela ANP para realizar a Certificação de Biocombustíveis e emitir o Certificado da Produção Eficiente de Biocombustíveis e a Nota de Eficiência Energético-Ambiental;</w:t>
      </w:r>
    </w:p>
    <w:p w14:paraId="739A635C" w14:textId="77777777" w:rsidR="0088665D" w:rsidRPr="0088665D" w:rsidRDefault="00B14DD0" w:rsidP="0088665D">
      <w:pPr>
        <w:autoSpaceDE w:val="0"/>
        <w:autoSpaceDN w:val="0"/>
        <w:adjustRightInd w:val="0"/>
        <w:spacing w:after="120" w:line="240" w:lineRule="auto"/>
        <w:jc w:val="both"/>
        <w:rPr>
          <w:rFonts w:cs="Times New Roman"/>
          <w:sz w:val="24"/>
          <w:szCs w:val="24"/>
        </w:rPr>
      </w:pPr>
      <w:r>
        <w:rPr>
          <w:rFonts w:cs="Times New Roman"/>
          <w:sz w:val="24"/>
          <w:szCs w:val="24"/>
        </w:rPr>
        <w:t>VI</w:t>
      </w:r>
      <w:r w:rsidR="0088665D" w:rsidRPr="0088665D">
        <w:rPr>
          <w:rFonts w:cs="Times New Roman"/>
          <w:sz w:val="24"/>
          <w:szCs w:val="24"/>
        </w:rPr>
        <w:t xml:space="preserve"> - </w:t>
      </w:r>
      <w:r w:rsidR="004040B3" w:rsidRPr="00246B50">
        <w:rPr>
          <w:rFonts w:cs="Times New Roman"/>
          <w:sz w:val="24"/>
          <w:szCs w:val="24"/>
        </w:rPr>
        <w:t>i</w:t>
      </w:r>
      <w:r w:rsidR="0088665D" w:rsidRPr="0088665D">
        <w:rPr>
          <w:rFonts w:cs="Times New Roman"/>
          <w:sz w:val="24"/>
          <w:szCs w:val="24"/>
        </w:rPr>
        <w:t>mportador de biocombustível: agente econômico autorizado pela ANP a exercer a atividade de importação de biocombustível, nos termos da regulação vigente de cada produto relacionado às rotas do art. 3º desta Resolução</w:t>
      </w:r>
      <w:r w:rsidR="00D258E2" w:rsidRPr="00246B50">
        <w:rPr>
          <w:rFonts w:cs="Times New Roman"/>
          <w:sz w:val="24"/>
          <w:szCs w:val="24"/>
        </w:rPr>
        <w:t>;</w:t>
      </w:r>
    </w:p>
    <w:p w14:paraId="04E2B743" w14:textId="77777777" w:rsidR="0088665D" w:rsidRPr="0088665D" w:rsidRDefault="00B14DD0" w:rsidP="0088665D">
      <w:pPr>
        <w:autoSpaceDE w:val="0"/>
        <w:autoSpaceDN w:val="0"/>
        <w:adjustRightInd w:val="0"/>
        <w:spacing w:after="120" w:line="240" w:lineRule="auto"/>
        <w:jc w:val="both"/>
        <w:rPr>
          <w:rFonts w:cs="Times New Roman"/>
          <w:sz w:val="24"/>
          <w:szCs w:val="24"/>
        </w:rPr>
      </w:pPr>
      <w:r>
        <w:rPr>
          <w:rFonts w:cs="Times New Roman"/>
          <w:sz w:val="24"/>
          <w:szCs w:val="24"/>
        </w:rPr>
        <w:t>VII</w:t>
      </w:r>
      <w:r w:rsidR="008D49DA" w:rsidRPr="0088665D">
        <w:rPr>
          <w:rFonts w:cs="Times New Roman"/>
          <w:sz w:val="24"/>
          <w:szCs w:val="24"/>
        </w:rPr>
        <w:t xml:space="preserve"> </w:t>
      </w:r>
      <w:r w:rsidR="004040B3" w:rsidRPr="00246B50">
        <w:rPr>
          <w:rFonts w:cs="Times New Roman"/>
          <w:sz w:val="24"/>
          <w:szCs w:val="24"/>
        </w:rPr>
        <w:t>-</w:t>
      </w:r>
      <w:r w:rsidR="0088665D" w:rsidRPr="0088665D">
        <w:rPr>
          <w:rFonts w:cs="Times New Roman"/>
          <w:sz w:val="24"/>
          <w:szCs w:val="24"/>
        </w:rPr>
        <w:t xml:space="preserve"> </w:t>
      </w:r>
      <w:r w:rsidR="004040B3" w:rsidRPr="00246B50">
        <w:rPr>
          <w:rFonts w:cs="Times New Roman"/>
          <w:sz w:val="24"/>
          <w:szCs w:val="24"/>
        </w:rPr>
        <w:t>i</w:t>
      </w:r>
      <w:r w:rsidR="0088665D" w:rsidRPr="0088665D">
        <w:rPr>
          <w:rFonts w:cs="Times New Roman"/>
          <w:sz w:val="24"/>
          <w:szCs w:val="24"/>
        </w:rPr>
        <w:t xml:space="preserve">ntensidade de carbono: </w:t>
      </w:r>
      <w:r w:rsidR="008D49DA" w:rsidRPr="008D49DA">
        <w:rPr>
          <w:rFonts w:cs="Times New Roman"/>
          <w:sz w:val="24"/>
          <w:szCs w:val="24"/>
        </w:rPr>
        <w:t>relação da emissão de gases causadores do efeito estufa, com base em avaliação do ciclo de vida, computada no processo produtivo do combustível, por unidade de energia;</w:t>
      </w:r>
    </w:p>
    <w:p w14:paraId="089D3C1E" w14:textId="77777777" w:rsidR="0088665D" w:rsidRPr="0088665D" w:rsidRDefault="00B14DD0" w:rsidP="0088665D">
      <w:pPr>
        <w:autoSpaceDE w:val="0"/>
        <w:autoSpaceDN w:val="0"/>
        <w:adjustRightInd w:val="0"/>
        <w:spacing w:after="120" w:line="240" w:lineRule="auto"/>
        <w:jc w:val="both"/>
        <w:rPr>
          <w:rFonts w:cs="Times New Roman"/>
          <w:sz w:val="24"/>
          <w:szCs w:val="24"/>
        </w:rPr>
      </w:pPr>
      <w:r>
        <w:rPr>
          <w:rFonts w:cs="Times New Roman"/>
          <w:sz w:val="24"/>
          <w:szCs w:val="24"/>
        </w:rPr>
        <w:t>VIII</w:t>
      </w:r>
      <w:r w:rsidR="0088665D" w:rsidRPr="0088665D">
        <w:rPr>
          <w:rFonts w:cs="Times New Roman"/>
          <w:sz w:val="24"/>
          <w:szCs w:val="24"/>
        </w:rPr>
        <w:t xml:space="preserve"> </w:t>
      </w:r>
      <w:r w:rsidR="004040B3" w:rsidRPr="00246B50">
        <w:rPr>
          <w:rFonts w:cs="Times New Roman"/>
          <w:sz w:val="24"/>
          <w:szCs w:val="24"/>
        </w:rPr>
        <w:t>-</w:t>
      </w:r>
      <w:r w:rsidR="0088665D" w:rsidRPr="0088665D">
        <w:rPr>
          <w:rFonts w:cs="Times New Roman"/>
          <w:sz w:val="24"/>
          <w:szCs w:val="24"/>
        </w:rPr>
        <w:t xml:space="preserve"> Nota de Eficiência Energético-Ambiental: valor atribuído no Certificado da Produção Eficiente de Biocombustíveis, individualmente, por emissor primário, que representa a diferença entre a intensidade de carbono do combustível fóssil substituto e a intensidade de carbono do biocombustível, estabelecida no processo de certificação;</w:t>
      </w:r>
    </w:p>
    <w:p w14:paraId="1317F5E9" w14:textId="77777777" w:rsidR="0026024B" w:rsidRPr="00532D7A" w:rsidRDefault="00B14DD0" w:rsidP="0026024B">
      <w:pPr>
        <w:autoSpaceDE w:val="0"/>
        <w:autoSpaceDN w:val="0"/>
        <w:adjustRightInd w:val="0"/>
        <w:spacing w:after="240" w:line="240" w:lineRule="auto"/>
        <w:jc w:val="both"/>
        <w:rPr>
          <w:rFonts w:cs="Times New Roman"/>
          <w:color w:val="000000" w:themeColor="text1"/>
          <w:sz w:val="24"/>
          <w:szCs w:val="24"/>
        </w:rPr>
      </w:pPr>
      <w:r>
        <w:rPr>
          <w:rFonts w:cs="Times New Roman"/>
          <w:color w:val="000000" w:themeColor="text1"/>
          <w:sz w:val="24"/>
          <w:szCs w:val="24"/>
        </w:rPr>
        <w:t>I</w:t>
      </w:r>
      <w:r w:rsidR="0026024B" w:rsidRPr="00532D7A">
        <w:rPr>
          <w:rFonts w:cs="Times New Roman"/>
          <w:color w:val="000000" w:themeColor="text1"/>
          <w:sz w:val="24"/>
          <w:szCs w:val="24"/>
        </w:rPr>
        <w:t xml:space="preserve">X - </w:t>
      </w:r>
      <w:r w:rsidR="0026024B" w:rsidRPr="00246B50">
        <w:rPr>
          <w:rFonts w:cs="Times New Roman"/>
          <w:color w:val="000000" w:themeColor="text1"/>
          <w:sz w:val="24"/>
          <w:szCs w:val="24"/>
        </w:rPr>
        <w:t>p</w:t>
      </w:r>
      <w:r w:rsidR="0026024B" w:rsidRPr="00532D7A">
        <w:rPr>
          <w:rFonts w:cs="Times New Roman"/>
          <w:color w:val="000000" w:themeColor="text1"/>
          <w:sz w:val="24"/>
          <w:szCs w:val="24"/>
        </w:rPr>
        <w:t xml:space="preserve">erfil específico: opção de preenchimento da </w:t>
      </w:r>
      <w:r>
        <w:rPr>
          <w:rFonts w:cs="Times New Roman"/>
          <w:color w:val="000000" w:themeColor="text1"/>
          <w:sz w:val="24"/>
          <w:szCs w:val="24"/>
        </w:rPr>
        <w:t>ferramenta de cálculo</w:t>
      </w:r>
      <w:r w:rsidR="0026024B" w:rsidRPr="00246B50">
        <w:rPr>
          <w:rFonts w:cs="Times New Roman"/>
          <w:color w:val="000000" w:themeColor="text1"/>
          <w:sz w:val="24"/>
          <w:szCs w:val="24"/>
        </w:rPr>
        <w:t xml:space="preserve"> a ser</w:t>
      </w:r>
      <w:r w:rsidR="0026024B" w:rsidRPr="00532D7A">
        <w:rPr>
          <w:rFonts w:cs="Times New Roman"/>
          <w:color w:val="000000" w:themeColor="text1"/>
          <w:sz w:val="24"/>
          <w:szCs w:val="24"/>
        </w:rPr>
        <w:t xml:space="preserve"> utilizada pelo emissor primário para incluir os parâmetros técnicos requeridos com os dados obtidos </w:t>
      </w:r>
      <w:r w:rsidR="0026024B" w:rsidRPr="00246B50">
        <w:rPr>
          <w:rFonts w:cs="Times New Roman"/>
          <w:color w:val="000000" w:themeColor="text1"/>
          <w:sz w:val="24"/>
          <w:szCs w:val="24"/>
        </w:rPr>
        <w:t>nos</w:t>
      </w:r>
      <w:r>
        <w:rPr>
          <w:rFonts w:cs="Times New Roman"/>
          <w:color w:val="000000" w:themeColor="text1"/>
          <w:sz w:val="24"/>
          <w:szCs w:val="24"/>
        </w:rPr>
        <w:t xml:space="preserve"> </w:t>
      </w:r>
      <w:r w:rsidR="0026024B" w:rsidRPr="00532D7A">
        <w:rPr>
          <w:rFonts w:cs="Times New Roman"/>
          <w:color w:val="000000" w:themeColor="text1"/>
          <w:sz w:val="24"/>
          <w:szCs w:val="24"/>
        </w:rPr>
        <w:t xml:space="preserve">processos produtivos do emissor primário e </w:t>
      </w:r>
      <w:r w:rsidR="0026024B" w:rsidRPr="00246B50">
        <w:rPr>
          <w:rFonts w:cs="Times New Roman"/>
          <w:color w:val="000000" w:themeColor="text1"/>
          <w:sz w:val="24"/>
          <w:szCs w:val="24"/>
        </w:rPr>
        <w:t xml:space="preserve">dos </w:t>
      </w:r>
      <w:r w:rsidR="0026024B" w:rsidRPr="00532D7A">
        <w:rPr>
          <w:rFonts w:cs="Times New Roman"/>
          <w:color w:val="000000" w:themeColor="text1"/>
          <w:sz w:val="24"/>
          <w:szCs w:val="24"/>
        </w:rPr>
        <w:t>seus fornecedores de biomassa;</w:t>
      </w:r>
    </w:p>
    <w:p w14:paraId="1941A92A" w14:textId="77777777" w:rsidR="0026024B" w:rsidRPr="00532D7A" w:rsidRDefault="0026024B" w:rsidP="0026024B">
      <w:pPr>
        <w:autoSpaceDE w:val="0"/>
        <w:autoSpaceDN w:val="0"/>
        <w:adjustRightInd w:val="0"/>
        <w:spacing w:after="240" w:line="240" w:lineRule="auto"/>
        <w:jc w:val="both"/>
        <w:rPr>
          <w:rFonts w:cs="Times New Roman"/>
          <w:sz w:val="24"/>
          <w:szCs w:val="24"/>
        </w:rPr>
      </w:pPr>
      <w:r w:rsidRPr="00532D7A">
        <w:rPr>
          <w:rFonts w:cs="Times New Roman"/>
          <w:sz w:val="24"/>
          <w:szCs w:val="24"/>
        </w:rPr>
        <w:t xml:space="preserve">X - </w:t>
      </w:r>
      <w:r w:rsidRPr="00246B50">
        <w:rPr>
          <w:rFonts w:cs="Times New Roman"/>
          <w:sz w:val="24"/>
          <w:szCs w:val="24"/>
        </w:rPr>
        <w:t>p</w:t>
      </w:r>
      <w:r w:rsidRPr="00FD7B7D">
        <w:rPr>
          <w:rFonts w:cs="Times New Roman"/>
          <w:sz w:val="24"/>
          <w:szCs w:val="24"/>
        </w:rPr>
        <w:t xml:space="preserve">erfil padrão: opção de preenchimento </w:t>
      </w:r>
      <w:r w:rsidRPr="00246B50">
        <w:rPr>
          <w:rFonts w:cs="Times New Roman"/>
          <w:sz w:val="24"/>
          <w:szCs w:val="24"/>
        </w:rPr>
        <w:t>d</w:t>
      </w:r>
      <w:r w:rsidRPr="00532D7A">
        <w:rPr>
          <w:rFonts w:cs="Times New Roman"/>
          <w:sz w:val="24"/>
          <w:szCs w:val="24"/>
        </w:rPr>
        <w:t xml:space="preserve">a </w:t>
      </w:r>
      <w:r w:rsidR="00B14DD0">
        <w:rPr>
          <w:rFonts w:cs="Times New Roman"/>
          <w:sz w:val="24"/>
          <w:szCs w:val="24"/>
        </w:rPr>
        <w:t xml:space="preserve">ferramenta de cálculo </w:t>
      </w:r>
      <w:r w:rsidRPr="00532D7A">
        <w:rPr>
          <w:rFonts w:cs="Times New Roman"/>
          <w:sz w:val="24"/>
          <w:szCs w:val="24"/>
        </w:rPr>
        <w:t xml:space="preserve">a ser utilizada pelo emissor primário para incluir os parâmetros técnicos referentes ao fornecimento de biomassa requeridos com os dados previamente alimentados, </w:t>
      </w:r>
      <w:r w:rsidRPr="00246B50">
        <w:rPr>
          <w:rFonts w:cs="Times New Roman"/>
          <w:sz w:val="24"/>
          <w:szCs w:val="24"/>
        </w:rPr>
        <w:t>correspondentes</w:t>
      </w:r>
      <w:r w:rsidRPr="00532D7A">
        <w:rPr>
          <w:rFonts w:cs="Times New Roman"/>
          <w:sz w:val="24"/>
          <w:szCs w:val="24"/>
        </w:rPr>
        <w:t xml:space="preserve"> ao perfil médio de produção </w:t>
      </w:r>
      <w:r w:rsidRPr="00246B50">
        <w:rPr>
          <w:rFonts w:cs="Times New Roman"/>
          <w:sz w:val="24"/>
          <w:szCs w:val="24"/>
        </w:rPr>
        <w:t>no</w:t>
      </w:r>
      <w:r w:rsidRPr="00532D7A">
        <w:rPr>
          <w:rFonts w:cs="Times New Roman"/>
          <w:sz w:val="24"/>
          <w:szCs w:val="24"/>
        </w:rPr>
        <w:t xml:space="preserve"> Brasil acrescido de penalização;</w:t>
      </w:r>
    </w:p>
    <w:p w14:paraId="0703689C" w14:textId="77777777" w:rsidR="0088665D" w:rsidRPr="0088665D" w:rsidRDefault="00B14DD0" w:rsidP="0088665D">
      <w:pPr>
        <w:spacing w:after="120" w:line="240" w:lineRule="auto"/>
        <w:jc w:val="both"/>
        <w:rPr>
          <w:rFonts w:cs="Times New Roman"/>
          <w:sz w:val="24"/>
          <w:szCs w:val="24"/>
        </w:rPr>
      </w:pPr>
      <w:r>
        <w:rPr>
          <w:rFonts w:cs="Times New Roman"/>
          <w:sz w:val="24"/>
          <w:szCs w:val="24"/>
        </w:rPr>
        <w:t>XI</w:t>
      </w:r>
      <w:r w:rsidR="0088665D" w:rsidRPr="0088665D">
        <w:rPr>
          <w:rFonts w:cs="Times New Roman"/>
          <w:sz w:val="24"/>
          <w:szCs w:val="24"/>
        </w:rPr>
        <w:t xml:space="preserve"> - </w:t>
      </w:r>
      <w:r w:rsidR="00B96CE3" w:rsidRPr="00246B50">
        <w:rPr>
          <w:rFonts w:cs="Times New Roman"/>
          <w:sz w:val="24"/>
          <w:szCs w:val="24"/>
        </w:rPr>
        <w:t>i</w:t>
      </w:r>
      <w:r w:rsidR="0088665D" w:rsidRPr="0088665D">
        <w:rPr>
          <w:rFonts w:cs="Times New Roman"/>
          <w:sz w:val="24"/>
          <w:szCs w:val="24"/>
        </w:rPr>
        <w:t xml:space="preserve">móvel rural: </w:t>
      </w:r>
      <w:r w:rsidR="00083FD6">
        <w:rPr>
          <w:rFonts w:cs="Times New Roman"/>
          <w:sz w:val="24"/>
          <w:szCs w:val="24"/>
        </w:rPr>
        <w:t xml:space="preserve">área </w:t>
      </w:r>
      <w:r w:rsidR="0088665D" w:rsidRPr="0088665D">
        <w:rPr>
          <w:rFonts w:cs="Times New Roman"/>
          <w:sz w:val="24"/>
          <w:szCs w:val="24"/>
        </w:rPr>
        <w:t>contida em perímetro registrado e identificad</w:t>
      </w:r>
      <w:r w:rsidR="00083FD6">
        <w:rPr>
          <w:rFonts w:cs="Times New Roman"/>
          <w:sz w:val="24"/>
          <w:szCs w:val="24"/>
        </w:rPr>
        <w:t>a</w:t>
      </w:r>
      <w:r w:rsidR="0088665D" w:rsidRPr="0088665D">
        <w:rPr>
          <w:rFonts w:cs="Times New Roman"/>
          <w:sz w:val="24"/>
          <w:szCs w:val="24"/>
        </w:rPr>
        <w:t xml:space="preserve"> no Cadastro Ambiental Rural (CAR)</w:t>
      </w:r>
      <w:r w:rsidR="00B96CE3" w:rsidRPr="00246B50">
        <w:rPr>
          <w:rFonts w:cs="Times New Roman"/>
          <w:sz w:val="24"/>
          <w:szCs w:val="24"/>
        </w:rPr>
        <w:t>,</w:t>
      </w:r>
      <w:r w:rsidR="0088665D" w:rsidRPr="0088665D">
        <w:rPr>
          <w:rFonts w:cs="Times New Roman"/>
          <w:sz w:val="24"/>
          <w:szCs w:val="24"/>
        </w:rPr>
        <w:t xml:space="preserve"> em conformidade com a Lei nº 12.651</w:t>
      </w:r>
      <w:r w:rsidR="00B96CE3" w:rsidRPr="00246B50">
        <w:rPr>
          <w:rFonts w:cs="Times New Roman"/>
          <w:sz w:val="24"/>
          <w:szCs w:val="24"/>
        </w:rPr>
        <w:t xml:space="preserve">, de </w:t>
      </w:r>
      <w:r w:rsidR="0088665D" w:rsidRPr="0088665D">
        <w:rPr>
          <w:rFonts w:cs="Times New Roman"/>
          <w:sz w:val="24"/>
          <w:szCs w:val="24"/>
        </w:rPr>
        <w:t>2012</w:t>
      </w:r>
      <w:r w:rsidR="00B96CE3" w:rsidRPr="00246B50">
        <w:rPr>
          <w:rFonts w:cs="Times New Roman"/>
          <w:sz w:val="24"/>
          <w:szCs w:val="24"/>
        </w:rPr>
        <w:t>;</w:t>
      </w:r>
    </w:p>
    <w:p w14:paraId="28D0CC90" w14:textId="7E898770" w:rsidR="0088665D" w:rsidRPr="0088665D" w:rsidDel="00F12D0F" w:rsidRDefault="0088665D" w:rsidP="0088665D">
      <w:pPr>
        <w:autoSpaceDE w:val="0"/>
        <w:autoSpaceDN w:val="0"/>
        <w:adjustRightInd w:val="0"/>
        <w:spacing w:after="120" w:line="240" w:lineRule="auto"/>
        <w:jc w:val="both"/>
        <w:rPr>
          <w:del w:id="34" w:author="Ricardo K Fermam" w:date="2018-05-11T15:07:00Z"/>
          <w:rFonts w:cs="Times New Roman"/>
          <w:sz w:val="24"/>
          <w:szCs w:val="24"/>
        </w:rPr>
      </w:pPr>
      <w:commentRangeStart w:id="35"/>
      <w:del w:id="36" w:author="Ricardo K Fermam" w:date="2018-05-11T15:07:00Z">
        <w:r w:rsidRPr="0088665D" w:rsidDel="00F12D0F">
          <w:rPr>
            <w:rFonts w:cs="Times New Roman"/>
            <w:sz w:val="24"/>
            <w:szCs w:val="24"/>
          </w:rPr>
          <w:delText>X</w:delText>
        </w:r>
        <w:r w:rsidR="0007553B" w:rsidRPr="00246B50" w:rsidDel="00F12D0F">
          <w:rPr>
            <w:rFonts w:cs="Times New Roman"/>
            <w:sz w:val="24"/>
            <w:szCs w:val="24"/>
          </w:rPr>
          <w:delText>I</w:delText>
        </w:r>
        <w:r w:rsidR="00B14DD0" w:rsidDel="00F12D0F">
          <w:rPr>
            <w:rFonts w:cs="Times New Roman"/>
            <w:sz w:val="24"/>
            <w:szCs w:val="24"/>
          </w:rPr>
          <w:delText>I</w:delText>
        </w:r>
        <w:r w:rsidRPr="0088665D" w:rsidDel="00F12D0F">
          <w:rPr>
            <w:rFonts w:cs="Times New Roman"/>
            <w:sz w:val="24"/>
            <w:szCs w:val="24"/>
          </w:rPr>
          <w:delText xml:space="preserve"> - Organismos de Inspeção Acreditados (OIA): organismos acreditados de acordo com os requisitos estabelecidos na</w:delText>
        </w:r>
        <w:r w:rsidR="00B1347E" w:rsidRPr="00246B50" w:rsidDel="00F12D0F">
          <w:rPr>
            <w:rFonts w:cs="Times New Roman"/>
            <w:sz w:val="24"/>
            <w:szCs w:val="24"/>
          </w:rPr>
          <w:delText xml:space="preserve"> norma</w:delText>
        </w:r>
        <w:r w:rsidRPr="0088665D" w:rsidDel="00F12D0F">
          <w:rPr>
            <w:rFonts w:cs="Times New Roman"/>
            <w:sz w:val="24"/>
            <w:szCs w:val="24"/>
          </w:rPr>
          <w:delText xml:space="preserve"> ABNT</w:delText>
        </w:r>
        <w:r w:rsidR="00B96CE3" w:rsidRPr="00246B50" w:rsidDel="00F12D0F">
          <w:rPr>
            <w:rFonts w:cs="Times New Roman"/>
            <w:sz w:val="24"/>
            <w:szCs w:val="24"/>
          </w:rPr>
          <w:delText xml:space="preserve"> </w:delText>
        </w:r>
        <w:r w:rsidRPr="0088665D" w:rsidDel="00F12D0F">
          <w:rPr>
            <w:rFonts w:cs="Times New Roman"/>
            <w:sz w:val="24"/>
            <w:szCs w:val="24"/>
          </w:rPr>
          <w:delText>NBR</w:delText>
        </w:r>
        <w:r w:rsidR="00B96CE3" w:rsidRPr="00246B50" w:rsidDel="00F12D0F">
          <w:rPr>
            <w:rFonts w:cs="Times New Roman"/>
            <w:sz w:val="24"/>
            <w:szCs w:val="24"/>
          </w:rPr>
          <w:delText xml:space="preserve"> </w:delText>
        </w:r>
        <w:r w:rsidRPr="0088665D" w:rsidDel="00F12D0F">
          <w:rPr>
            <w:rFonts w:cs="Times New Roman"/>
            <w:sz w:val="24"/>
            <w:szCs w:val="24"/>
          </w:rPr>
          <w:delText>ISO/IEC</w:delText>
        </w:r>
        <w:r w:rsidR="00B96CE3" w:rsidRPr="00246B50" w:rsidDel="00F12D0F">
          <w:rPr>
            <w:rFonts w:cs="Times New Roman"/>
            <w:sz w:val="24"/>
            <w:szCs w:val="24"/>
          </w:rPr>
          <w:delText xml:space="preserve"> </w:delText>
        </w:r>
        <w:r w:rsidRPr="0088665D" w:rsidDel="00F12D0F">
          <w:rPr>
            <w:rFonts w:cs="Times New Roman"/>
            <w:sz w:val="24"/>
            <w:szCs w:val="24"/>
          </w:rPr>
          <w:delText>17020;</w:delText>
        </w:r>
      </w:del>
      <w:commentRangeEnd w:id="35"/>
      <w:r w:rsidR="00F12D0F">
        <w:rPr>
          <w:rStyle w:val="Refdecomentrio"/>
        </w:rPr>
        <w:commentReference w:id="35"/>
      </w:r>
    </w:p>
    <w:p w14:paraId="6D448A60"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X</w:t>
      </w:r>
      <w:r w:rsidR="00B14DD0">
        <w:rPr>
          <w:rFonts w:cs="Times New Roman"/>
          <w:sz w:val="24"/>
          <w:szCs w:val="24"/>
        </w:rPr>
        <w:t>III</w:t>
      </w:r>
      <w:r w:rsidRPr="0088665D">
        <w:rPr>
          <w:rFonts w:cs="Times New Roman"/>
          <w:sz w:val="24"/>
          <w:szCs w:val="24"/>
        </w:rPr>
        <w:t xml:space="preserve"> - Organismos de Certificação de Produtos, Processos e Serviços (OCP): organismos acreditados de acordo com os requisitos estabelecidos na </w:t>
      </w:r>
      <w:r w:rsidR="00B1347E" w:rsidRPr="00246B50">
        <w:rPr>
          <w:rFonts w:cs="Times New Roman"/>
          <w:sz w:val="24"/>
          <w:szCs w:val="24"/>
        </w:rPr>
        <w:t xml:space="preserve">norma </w:t>
      </w:r>
      <w:r w:rsidRPr="0088665D">
        <w:rPr>
          <w:rFonts w:cs="Times New Roman"/>
          <w:sz w:val="24"/>
          <w:szCs w:val="24"/>
        </w:rPr>
        <w:t>ABNT</w:t>
      </w:r>
      <w:r w:rsidR="00B96CE3" w:rsidRPr="00246B50">
        <w:rPr>
          <w:rFonts w:cs="Times New Roman"/>
          <w:sz w:val="24"/>
          <w:szCs w:val="24"/>
        </w:rPr>
        <w:t xml:space="preserve"> </w:t>
      </w:r>
      <w:r w:rsidRPr="0088665D">
        <w:rPr>
          <w:rFonts w:cs="Times New Roman"/>
          <w:sz w:val="24"/>
          <w:szCs w:val="24"/>
        </w:rPr>
        <w:t>NBR</w:t>
      </w:r>
      <w:r w:rsidR="00B96CE3" w:rsidRPr="00246B50">
        <w:rPr>
          <w:rFonts w:cs="Times New Roman"/>
          <w:sz w:val="24"/>
          <w:szCs w:val="24"/>
        </w:rPr>
        <w:t xml:space="preserve"> </w:t>
      </w:r>
      <w:r w:rsidRPr="0088665D">
        <w:rPr>
          <w:rFonts w:cs="Times New Roman"/>
          <w:sz w:val="24"/>
          <w:szCs w:val="24"/>
        </w:rPr>
        <w:t>ISO/IEC</w:t>
      </w:r>
      <w:r w:rsidR="00B96CE3" w:rsidRPr="00246B50">
        <w:rPr>
          <w:rFonts w:cs="Times New Roman"/>
          <w:sz w:val="24"/>
          <w:szCs w:val="24"/>
        </w:rPr>
        <w:t xml:space="preserve"> </w:t>
      </w:r>
      <w:r w:rsidRPr="0088665D">
        <w:rPr>
          <w:rFonts w:cs="Times New Roman"/>
          <w:sz w:val="24"/>
          <w:szCs w:val="24"/>
        </w:rPr>
        <w:t>17065;</w:t>
      </w:r>
    </w:p>
    <w:p w14:paraId="797D6B73" w14:textId="77777777" w:rsidR="0088665D" w:rsidRPr="0088665D" w:rsidRDefault="0088665D" w:rsidP="0088665D">
      <w:pPr>
        <w:rPr>
          <w:rFonts w:cs="Times New Roman"/>
          <w:sz w:val="24"/>
          <w:szCs w:val="24"/>
        </w:rPr>
      </w:pPr>
      <w:r w:rsidRPr="0088665D">
        <w:rPr>
          <w:rFonts w:cs="Times New Roman"/>
          <w:sz w:val="24"/>
          <w:szCs w:val="24"/>
        </w:rPr>
        <w:t>X</w:t>
      </w:r>
      <w:r w:rsidR="00B14DD0">
        <w:rPr>
          <w:rFonts w:cs="Times New Roman"/>
          <w:sz w:val="24"/>
          <w:szCs w:val="24"/>
        </w:rPr>
        <w:t>I</w:t>
      </w:r>
      <w:r w:rsidR="0007553B" w:rsidRPr="00246B50">
        <w:rPr>
          <w:rFonts w:cs="Times New Roman"/>
          <w:sz w:val="24"/>
          <w:szCs w:val="24"/>
        </w:rPr>
        <w:t>V</w:t>
      </w:r>
      <w:r w:rsidRPr="0088665D">
        <w:rPr>
          <w:rFonts w:cs="Times New Roman"/>
          <w:sz w:val="24"/>
          <w:szCs w:val="24"/>
        </w:rPr>
        <w:t xml:space="preserve"> - Organismos de Verificação de Inventários de Gases de Efeito Estufa (OVV): organismos acreditados de acordo com os requisitos estabelecidos na </w:t>
      </w:r>
      <w:r w:rsidR="00B1347E" w:rsidRPr="00246B50">
        <w:rPr>
          <w:rFonts w:cs="Times New Roman"/>
          <w:sz w:val="24"/>
          <w:szCs w:val="24"/>
        </w:rPr>
        <w:t xml:space="preserve">norma </w:t>
      </w:r>
      <w:r w:rsidRPr="0088665D">
        <w:rPr>
          <w:rFonts w:cs="Times New Roman"/>
          <w:sz w:val="24"/>
          <w:szCs w:val="24"/>
        </w:rPr>
        <w:t>ABNT</w:t>
      </w:r>
      <w:r w:rsidR="00B96CE3" w:rsidRPr="00246B50">
        <w:rPr>
          <w:rFonts w:cs="Times New Roman"/>
          <w:sz w:val="24"/>
          <w:szCs w:val="24"/>
        </w:rPr>
        <w:t xml:space="preserve"> </w:t>
      </w:r>
      <w:r w:rsidRPr="0088665D">
        <w:rPr>
          <w:rFonts w:cs="Times New Roman"/>
          <w:sz w:val="24"/>
          <w:szCs w:val="24"/>
        </w:rPr>
        <w:t>NBR</w:t>
      </w:r>
      <w:r w:rsidR="00B96CE3" w:rsidRPr="00246B50">
        <w:rPr>
          <w:rFonts w:cs="Times New Roman"/>
          <w:sz w:val="24"/>
          <w:szCs w:val="24"/>
        </w:rPr>
        <w:t xml:space="preserve"> </w:t>
      </w:r>
      <w:r w:rsidRPr="0088665D">
        <w:rPr>
          <w:rFonts w:cs="Times New Roman"/>
          <w:sz w:val="24"/>
          <w:szCs w:val="24"/>
        </w:rPr>
        <w:t>ISO/IEC</w:t>
      </w:r>
      <w:r w:rsidR="00B96CE3" w:rsidRPr="00246B50">
        <w:rPr>
          <w:rFonts w:cs="Times New Roman"/>
          <w:sz w:val="24"/>
          <w:szCs w:val="24"/>
        </w:rPr>
        <w:t xml:space="preserve"> </w:t>
      </w:r>
      <w:r w:rsidRPr="0088665D">
        <w:rPr>
          <w:rFonts w:cs="Times New Roman"/>
          <w:sz w:val="24"/>
          <w:szCs w:val="24"/>
        </w:rPr>
        <w:t>14065;</w:t>
      </w:r>
    </w:p>
    <w:p w14:paraId="5B900E3E"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XV - </w:t>
      </w:r>
      <w:r w:rsidR="00B96CE3" w:rsidRPr="00246B50">
        <w:rPr>
          <w:rFonts w:cs="Times New Roman"/>
          <w:sz w:val="24"/>
          <w:szCs w:val="24"/>
        </w:rPr>
        <w:t>p</w:t>
      </w:r>
      <w:r w:rsidRPr="0088665D">
        <w:rPr>
          <w:rFonts w:cs="Times New Roman"/>
          <w:sz w:val="24"/>
          <w:szCs w:val="24"/>
        </w:rPr>
        <w:t>rodutor de biocombustível: agente econômico autorizado pela ANP a exercer a atividade de produção de biocombustível;</w:t>
      </w:r>
      <w:r w:rsidR="000A222C">
        <w:rPr>
          <w:rFonts w:cs="Times New Roman"/>
          <w:sz w:val="24"/>
          <w:szCs w:val="24"/>
        </w:rPr>
        <w:t xml:space="preserve"> e</w:t>
      </w:r>
    </w:p>
    <w:p w14:paraId="407F36EB" w14:textId="77777777" w:rsid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lastRenderedPageBreak/>
        <w:t xml:space="preserve">XVI - </w:t>
      </w:r>
      <w:r w:rsidR="00B96CE3" w:rsidRPr="00246B50">
        <w:rPr>
          <w:rFonts w:cs="Times New Roman"/>
          <w:sz w:val="24"/>
          <w:szCs w:val="24"/>
        </w:rPr>
        <w:t>u</w:t>
      </w:r>
      <w:r w:rsidRPr="0088665D">
        <w:rPr>
          <w:rFonts w:cs="Times New Roman"/>
          <w:sz w:val="24"/>
          <w:szCs w:val="24"/>
        </w:rPr>
        <w:t xml:space="preserve">nidade produtora: instalação produtora de biocombustível, </w:t>
      </w:r>
      <w:r w:rsidR="00A4053F" w:rsidRPr="00246B50">
        <w:rPr>
          <w:rFonts w:cs="Times New Roman"/>
          <w:sz w:val="24"/>
          <w:szCs w:val="24"/>
        </w:rPr>
        <w:t>que</w:t>
      </w:r>
      <w:r w:rsidRPr="0088665D">
        <w:rPr>
          <w:rFonts w:cs="Times New Roman"/>
          <w:sz w:val="24"/>
          <w:szCs w:val="24"/>
        </w:rPr>
        <w:t xml:space="preserve">, além da área industrial destinada à produção de biocombustíveis, </w:t>
      </w:r>
      <w:r w:rsidR="00A4053F" w:rsidRPr="00246B50">
        <w:rPr>
          <w:rFonts w:cs="Times New Roman"/>
          <w:sz w:val="24"/>
          <w:szCs w:val="24"/>
        </w:rPr>
        <w:t>pode incluir as áreas destinadas à</w:t>
      </w:r>
      <w:r w:rsidRPr="0088665D">
        <w:rPr>
          <w:rFonts w:cs="Times New Roman"/>
          <w:sz w:val="24"/>
          <w:szCs w:val="24"/>
        </w:rPr>
        <w:t xml:space="preserve"> produção agrícola, </w:t>
      </w:r>
      <w:r w:rsidR="00A4053F" w:rsidRPr="00246B50">
        <w:rPr>
          <w:rFonts w:cs="Times New Roman"/>
          <w:sz w:val="24"/>
          <w:szCs w:val="24"/>
        </w:rPr>
        <w:t>à</w:t>
      </w:r>
      <w:r w:rsidRPr="0088665D">
        <w:rPr>
          <w:rFonts w:cs="Times New Roman"/>
          <w:sz w:val="24"/>
          <w:szCs w:val="24"/>
        </w:rPr>
        <w:t xml:space="preserve"> fabricação de produtos agropecuários e alimentícios, </w:t>
      </w:r>
      <w:r w:rsidR="00A4053F" w:rsidRPr="00246B50">
        <w:rPr>
          <w:rFonts w:cs="Times New Roman"/>
          <w:sz w:val="24"/>
          <w:szCs w:val="24"/>
        </w:rPr>
        <w:t>à</w:t>
      </w:r>
      <w:r w:rsidRPr="0088665D">
        <w:rPr>
          <w:rFonts w:cs="Times New Roman"/>
          <w:sz w:val="24"/>
          <w:szCs w:val="24"/>
        </w:rPr>
        <w:t xml:space="preserve"> geração de energia elétrica </w:t>
      </w:r>
      <w:r w:rsidR="00A4053F" w:rsidRPr="00246B50">
        <w:rPr>
          <w:rFonts w:cs="Times New Roman"/>
          <w:sz w:val="24"/>
          <w:szCs w:val="24"/>
        </w:rPr>
        <w:t xml:space="preserve">e </w:t>
      </w:r>
      <w:r w:rsidRPr="0088665D">
        <w:rPr>
          <w:rFonts w:cs="Times New Roman"/>
          <w:sz w:val="24"/>
          <w:szCs w:val="24"/>
        </w:rPr>
        <w:t>os aterros sanitários</w:t>
      </w:r>
      <w:r w:rsidR="0007553B" w:rsidRPr="00246B50">
        <w:rPr>
          <w:rFonts w:cs="Times New Roman"/>
          <w:sz w:val="24"/>
          <w:szCs w:val="24"/>
        </w:rPr>
        <w:t>.</w:t>
      </w:r>
    </w:p>
    <w:p w14:paraId="6B6A9967" w14:textId="77777777" w:rsidR="0088665D" w:rsidRPr="0088665D" w:rsidRDefault="0088665D" w:rsidP="0088665D">
      <w:pPr>
        <w:autoSpaceDE w:val="0"/>
        <w:autoSpaceDN w:val="0"/>
        <w:adjustRightInd w:val="0"/>
        <w:spacing w:after="0" w:line="240" w:lineRule="auto"/>
        <w:jc w:val="both"/>
        <w:rPr>
          <w:rFonts w:cs="Times New Roman"/>
          <w:sz w:val="24"/>
          <w:szCs w:val="24"/>
        </w:rPr>
      </w:pPr>
    </w:p>
    <w:p w14:paraId="738C01EC" w14:textId="77777777" w:rsidR="00C92C72" w:rsidRPr="00246B50" w:rsidRDefault="00B96CE3" w:rsidP="00DD4180">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III</w:t>
      </w:r>
    </w:p>
    <w:p w14:paraId="5D329E2A" w14:textId="77777777" w:rsidR="00C92C72" w:rsidRPr="00246B50" w:rsidRDefault="00B96CE3" w:rsidP="00DD4180">
      <w:pPr>
        <w:autoSpaceDE w:val="0"/>
        <w:autoSpaceDN w:val="0"/>
        <w:adjustRightInd w:val="0"/>
        <w:spacing w:after="120" w:line="240" w:lineRule="auto"/>
        <w:jc w:val="center"/>
        <w:rPr>
          <w:rFonts w:cs="Times New Roman"/>
          <w:sz w:val="24"/>
          <w:szCs w:val="24"/>
        </w:rPr>
      </w:pPr>
      <w:r w:rsidRPr="00246B50">
        <w:rPr>
          <w:rFonts w:cs="Times New Roman"/>
          <w:sz w:val="24"/>
          <w:szCs w:val="24"/>
        </w:rPr>
        <w:t>DAS ROTAS DE PRODUÇÃO</w:t>
      </w:r>
    </w:p>
    <w:p w14:paraId="79EA8C98" w14:textId="77777777" w:rsidR="00C92C72" w:rsidRPr="00EA629C" w:rsidRDefault="0088665D"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Art. </w:t>
      </w:r>
      <w:r w:rsidR="00EB0C8E" w:rsidRPr="00EA629C">
        <w:rPr>
          <w:rFonts w:cs="Times New Roman"/>
          <w:sz w:val="24"/>
          <w:szCs w:val="24"/>
        </w:rPr>
        <w:t>4</w:t>
      </w:r>
      <w:r w:rsidRPr="00EA629C">
        <w:rPr>
          <w:rFonts w:cs="Times New Roman"/>
          <w:sz w:val="24"/>
          <w:szCs w:val="24"/>
        </w:rPr>
        <w:t xml:space="preserve">º </w:t>
      </w:r>
      <w:r w:rsidR="00A4053F" w:rsidRPr="00EA629C">
        <w:rPr>
          <w:rFonts w:cs="Times New Roman"/>
          <w:sz w:val="24"/>
          <w:szCs w:val="24"/>
        </w:rPr>
        <w:t xml:space="preserve"> </w:t>
      </w:r>
      <w:r w:rsidR="007531E7" w:rsidRPr="00EA629C">
        <w:rPr>
          <w:rFonts w:cs="Times New Roman"/>
          <w:sz w:val="24"/>
          <w:szCs w:val="24"/>
        </w:rPr>
        <w:t xml:space="preserve">As </w:t>
      </w:r>
      <w:r w:rsidRPr="00EA629C">
        <w:rPr>
          <w:rFonts w:cs="Times New Roman"/>
          <w:sz w:val="24"/>
          <w:szCs w:val="24"/>
        </w:rPr>
        <w:t>rotas de produção de biocombustíveis que estão aptas a obter Certificado da Produção Eficiente de Biocombustíveis são:</w:t>
      </w:r>
    </w:p>
    <w:p w14:paraId="36208D2B" w14:textId="77777777" w:rsidR="00BF3DB4" w:rsidRPr="00EA629C" w:rsidRDefault="00BF3DB4" w:rsidP="00BF3DB4">
      <w:pPr>
        <w:autoSpaceDE w:val="0"/>
        <w:autoSpaceDN w:val="0"/>
        <w:adjustRightInd w:val="0"/>
        <w:spacing w:after="120" w:line="240" w:lineRule="auto"/>
        <w:jc w:val="both"/>
        <w:rPr>
          <w:rFonts w:cs="Times New Roman"/>
          <w:sz w:val="24"/>
          <w:szCs w:val="24"/>
        </w:rPr>
      </w:pPr>
      <w:r w:rsidRPr="00EA629C">
        <w:rPr>
          <w:rFonts w:cs="Times New Roman"/>
          <w:sz w:val="24"/>
          <w:szCs w:val="24"/>
        </w:rPr>
        <w:t>I - biodiesel;</w:t>
      </w:r>
    </w:p>
    <w:p w14:paraId="19D47E78" w14:textId="77777777"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II - biometano de resíduos agrossilvopastoris e sólidos urbanos;</w:t>
      </w:r>
    </w:p>
    <w:p w14:paraId="08047EE4" w14:textId="77777777" w:rsidR="00BF3DB4" w:rsidRPr="00EA629C" w:rsidRDefault="009A0263" w:rsidP="00BF3DB4">
      <w:pPr>
        <w:autoSpaceDE w:val="0"/>
        <w:autoSpaceDN w:val="0"/>
        <w:adjustRightInd w:val="0"/>
        <w:spacing w:after="120" w:line="240" w:lineRule="auto"/>
        <w:jc w:val="both"/>
        <w:rPr>
          <w:rFonts w:cs="Times New Roman"/>
          <w:sz w:val="24"/>
          <w:szCs w:val="24"/>
        </w:rPr>
      </w:pPr>
      <w:r w:rsidRPr="00EA629C">
        <w:rPr>
          <w:rFonts w:cs="Times New Roman"/>
          <w:sz w:val="24"/>
          <w:szCs w:val="24"/>
        </w:rPr>
        <w:t>III</w:t>
      </w:r>
      <w:r w:rsidR="00BF3DB4" w:rsidRPr="00EA629C">
        <w:rPr>
          <w:rFonts w:cs="Times New Roman"/>
          <w:sz w:val="24"/>
          <w:szCs w:val="24"/>
        </w:rPr>
        <w:t xml:space="preserve"> - etanol </w:t>
      </w:r>
      <w:r w:rsidR="0031789F" w:rsidRPr="00EA629C">
        <w:rPr>
          <w:rFonts w:cs="Times New Roman"/>
          <w:sz w:val="24"/>
          <w:szCs w:val="24"/>
        </w:rPr>
        <w:t xml:space="preserve">combustível </w:t>
      </w:r>
      <w:r w:rsidR="00BF3DB4" w:rsidRPr="00EA629C">
        <w:rPr>
          <w:rFonts w:cs="Times New Roman"/>
          <w:sz w:val="24"/>
          <w:szCs w:val="24"/>
        </w:rPr>
        <w:t>de cana-de-açúcar;</w:t>
      </w:r>
    </w:p>
    <w:p w14:paraId="2F849445" w14:textId="77777777" w:rsidR="00BF3DB4" w:rsidRPr="00EA629C" w:rsidRDefault="009A0263" w:rsidP="00BF3DB4">
      <w:pPr>
        <w:autoSpaceDE w:val="0"/>
        <w:autoSpaceDN w:val="0"/>
        <w:adjustRightInd w:val="0"/>
        <w:spacing w:after="120" w:line="240" w:lineRule="auto"/>
        <w:jc w:val="both"/>
        <w:rPr>
          <w:rFonts w:cs="Times New Roman"/>
          <w:sz w:val="24"/>
          <w:szCs w:val="24"/>
        </w:rPr>
      </w:pPr>
      <w:r w:rsidRPr="00EA629C">
        <w:rPr>
          <w:rFonts w:cs="Times New Roman"/>
          <w:sz w:val="24"/>
          <w:szCs w:val="24"/>
        </w:rPr>
        <w:t>I</w:t>
      </w:r>
      <w:r w:rsidR="00BF3DB4" w:rsidRPr="00EA629C">
        <w:rPr>
          <w:rFonts w:cs="Times New Roman"/>
          <w:sz w:val="24"/>
          <w:szCs w:val="24"/>
        </w:rPr>
        <w:t xml:space="preserve">V - etanol </w:t>
      </w:r>
      <w:r w:rsidR="0031789F" w:rsidRPr="00EA629C">
        <w:rPr>
          <w:rFonts w:cs="Times New Roman"/>
          <w:sz w:val="24"/>
          <w:szCs w:val="24"/>
        </w:rPr>
        <w:t xml:space="preserve">combustível </w:t>
      </w:r>
      <w:r w:rsidR="00BF3DB4" w:rsidRPr="00EA629C">
        <w:rPr>
          <w:rFonts w:cs="Times New Roman"/>
          <w:sz w:val="24"/>
          <w:szCs w:val="24"/>
        </w:rPr>
        <w:t>de primeira e segunda geração em usina integrada;</w:t>
      </w:r>
    </w:p>
    <w:p w14:paraId="0C38F1B0" w14:textId="77777777"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V - etanol </w:t>
      </w:r>
      <w:r w:rsidR="0031789F" w:rsidRPr="00EA629C">
        <w:rPr>
          <w:rFonts w:cs="Times New Roman"/>
          <w:sz w:val="24"/>
          <w:szCs w:val="24"/>
        </w:rPr>
        <w:t xml:space="preserve">combustível </w:t>
      </w:r>
      <w:r w:rsidRPr="00EA629C">
        <w:rPr>
          <w:rFonts w:cs="Times New Roman"/>
          <w:sz w:val="24"/>
          <w:szCs w:val="24"/>
        </w:rPr>
        <w:t>de segunda geração em usina dedicada;</w:t>
      </w:r>
    </w:p>
    <w:p w14:paraId="7F9C9F83" w14:textId="77777777"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VI - etanol </w:t>
      </w:r>
      <w:r w:rsidR="0031789F" w:rsidRPr="00EA629C">
        <w:rPr>
          <w:rFonts w:cs="Times New Roman"/>
          <w:sz w:val="24"/>
          <w:szCs w:val="24"/>
        </w:rPr>
        <w:t xml:space="preserve">combustível </w:t>
      </w:r>
      <w:r w:rsidRPr="00EA629C">
        <w:rPr>
          <w:rFonts w:cs="Times New Roman"/>
          <w:sz w:val="24"/>
          <w:szCs w:val="24"/>
        </w:rPr>
        <w:t>de cana-de-açúcar e milho em usina integrada;</w:t>
      </w:r>
    </w:p>
    <w:p w14:paraId="36A055BC" w14:textId="77777777" w:rsidR="00BF3DB4" w:rsidRPr="00EA629C" w:rsidRDefault="00BF3DB4" w:rsidP="00EA629C">
      <w:pPr>
        <w:autoSpaceDE w:val="0"/>
        <w:autoSpaceDN w:val="0"/>
        <w:adjustRightInd w:val="0"/>
        <w:spacing w:after="120" w:line="240" w:lineRule="auto"/>
        <w:jc w:val="both"/>
        <w:rPr>
          <w:rFonts w:cs="Times New Roman"/>
          <w:sz w:val="24"/>
          <w:szCs w:val="24"/>
        </w:rPr>
      </w:pPr>
      <w:r w:rsidRPr="00EA629C">
        <w:rPr>
          <w:rFonts w:cs="Times New Roman"/>
          <w:sz w:val="24"/>
          <w:szCs w:val="24"/>
        </w:rPr>
        <w:t xml:space="preserve">VII - etanol </w:t>
      </w:r>
      <w:r w:rsidR="0031789F" w:rsidRPr="00EA629C">
        <w:rPr>
          <w:rFonts w:cs="Times New Roman"/>
          <w:sz w:val="24"/>
          <w:szCs w:val="24"/>
        </w:rPr>
        <w:t xml:space="preserve">combustível </w:t>
      </w:r>
      <w:r w:rsidRPr="00EA629C">
        <w:rPr>
          <w:rFonts w:cs="Times New Roman"/>
          <w:sz w:val="24"/>
          <w:szCs w:val="24"/>
        </w:rPr>
        <w:t>de milho em usina dedicada;</w:t>
      </w:r>
    </w:p>
    <w:p w14:paraId="4005CB90" w14:textId="77777777" w:rsidR="0088665D" w:rsidRPr="00EA629C" w:rsidRDefault="009A0263" w:rsidP="0088665D">
      <w:pPr>
        <w:autoSpaceDE w:val="0"/>
        <w:autoSpaceDN w:val="0"/>
        <w:adjustRightInd w:val="0"/>
        <w:spacing w:after="120" w:line="240" w:lineRule="auto"/>
        <w:jc w:val="both"/>
        <w:rPr>
          <w:rFonts w:cs="Times New Roman"/>
          <w:sz w:val="24"/>
          <w:szCs w:val="24"/>
        </w:rPr>
      </w:pPr>
      <w:r w:rsidRPr="00EA629C">
        <w:rPr>
          <w:rFonts w:cs="Times New Roman"/>
          <w:sz w:val="24"/>
          <w:szCs w:val="24"/>
        </w:rPr>
        <w:t>VIII</w:t>
      </w:r>
      <w:r w:rsidR="00BF3DB4" w:rsidRPr="00EA629C">
        <w:rPr>
          <w:rFonts w:cs="Times New Roman"/>
          <w:sz w:val="24"/>
          <w:szCs w:val="24"/>
        </w:rPr>
        <w:t xml:space="preserve"> - etanol </w:t>
      </w:r>
      <w:r w:rsidR="0031789F" w:rsidRPr="00EA629C">
        <w:rPr>
          <w:rFonts w:cs="Times New Roman"/>
          <w:sz w:val="24"/>
          <w:szCs w:val="24"/>
        </w:rPr>
        <w:t xml:space="preserve">combustível </w:t>
      </w:r>
      <w:r w:rsidR="00BF3DB4" w:rsidRPr="00EA629C">
        <w:rPr>
          <w:rFonts w:cs="Times New Roman"/>
          <w:sz w:val="24"/>
          <w:szCs w:val="24"/>
        </w:rPr>
        <w:t>de milho importado</w:t>
      </w:r>
      <w:r w:rsidR="008D49DA" w:rsidRPr="00EA629C">
        <w:rPr>
          <w:rFonts w:cs="Times New Roman"/>
          <w:sz w:val="24"/>
          <w:szCs w:val="24"/>
        </w:rPr>
        <w:t>;</w:t>
      </w:r>
    </w:p>
    <w:p w14:paraId="395F2AFB" w14:textId="77777777" w:rsidR="008D49DA" w:rsidRPr="00EA629C" w:rsidRDefault="009A0263" w:rsidP="0088665D">
      <w:pPr>
        <w:autoSpaceDE w:val="0"/>
        <w:autoSpaceDN w:val="0"/>
        <w:adjustRightInd w:val="0"/>
        <w:spacing w:after="120" w:line="240" w:lineRule="auto"/>
        <w:jc w:val="both"/>
        <w:rPr>
          <w:rFonts w:cs="Times New Roman"/>
          <w:sz w:val="24"/>
          <w:szCs w:val="24"/>
        </w:rPr>
      </w:pPr>
      <w:r w:rsidRPr="00EA629C">
        <w:rPr>
          <w:rFonts w:cs="Times New Roman"/>
          <w:sz w:val="24"/>
          <w:szCs w:val="24"/>
        </w:rPr>
        <w:t>I</w:t>
      </w:r>
      <w:r w:rsidR="008D49DA" w:rsidRPr="00EA629C">
        <w:rPr>
          <w:rFonts w:cs="Times New Roman"/>
          <w:sz w:val="24"/>
          <w:szCs w:val="24"/>
        </w:rPr>
        <w:t>X - Querosene parafínico sintetizado por Ácidos graxos e ésteres hidroprocessados (SPK-HEFA).</w:t>
      </w:r>
    </w:p>
    <w:p w14:paraId="1300A698" w14:textId="77777777" w:rsidR="0031789F" w:rsidRPr="0088665D" w:rsidRDefault="0031789F" w:rsidP="0088665D">
      <w:pPr>
        <w:autoSpaceDE w:val="0"/>
        <w:autoSpaceDN w:val="0"/>
        <w:adjustRightInd w:val="0"/>
        <w:spacing w:after="0" w:line="240" w:lineRule="auto"/>
        <w:rPr>
          <w:rFonts w:cs="Times New Roman"/>
          <w:sz w:val="24"/>
          <w:szCs w:val="24"/>
        </w:rPr>
      </w:pPr>
    </w:p>
    <w:p w14:paraId="1B03CCAB" w14:textId="77777777" w:rsidR="0088665D" w:rsidRPr="0088665D" w:rsidRDefault="008A6C3A"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IV</w:t>
      </w:r>
    </w:p>
    <w:p w14:paraId="7BCF7F7A" w14:textId="7BB777C7" w:rsidR="0088665D" w:rsidRPr="0088665D" w:rsidRDefault="008A6C3A" w:rsidP="0088665D">
      <w:pPr>
        <w:autoSpaceDE w:val="0"/>
        <w:autoSpaceDN w:val="0"/>
        <w:adjustRightInd w:val="0"/>
        <w:spacing w:after="120" w:line="240" w:lineRule="auto"/>
        <w:jc w:val="center"/>
        <w:rPr>
          <w:rFonts w:cs="Times New Roman"/>
          <w:sz w:val="24"/>
          <w:szCs w:val="24"/>
        </w:rPr>
      </w:pPr>
      <w:r w:rsidRPr="00246B50">
        <w:rPr>
          <w:rFonts w:cs="Times New Roman"/>
          <w:sz w:val="24"/>
          <w:szCs w:val="24"/>
        </w:rPr>
        <w:t xml:space="preserve">DO CREDENCIAMENTO DA FIRMA </w:t>
      </w:r>
      <w:del w:id="37" w:author="Ricardo K Fermam" w:date="2018-05-11T15:15:00Z">
        <w:r w:rsidRPr="00246B50" w:rsidDel="00822978">
          <w:rPr>
            <w:rFonts w:cs="Times New Roman"/>
            <w:sz w:val="24"/>
            <w:szCs w:val="24"/>
          </w:rPr>
          <w:delText>INSPETORA</w:delText>
        </w:r>
      </w:del>
      <w:ins w:id="38" w:author="Ricardo K Fermam" w:date="2018-05-11T16:02:00Z">
        <w:r w:rsidR="000B6DE9">
          <w:rPr>
            <w:rFonts w:cs="Times New Roman"/>
            <w:sz w:val="24"/>
            <w:szCs w:val="24"/>
          </w:rPr>
          <w:t>CERTIFICADORA</w:t>
        </w:r>
      </w:ins>
    </w:p>
    <w:p w14:paraId="625A76D6" w14:textId="34BA72D9"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Art. </w:t>
      </w:r>
      <w:r w:rsidR="00805DF2">
        <w:rPr>
          <w:rFonts w:cs="Times New Roman"/>
          <w:sz w:val="24"/>
          <w:szCs w:val="24"/>
        </w:rPr>
        <w:t>5</w:t>
      </w:r>
      <w:r w:rsidRPr="0088665D">
        <w:rPr>
          <w:rFonts w:cs="Times New Roman"/>
          <w:sz w:val="24"/>
          <w:szCs w:val="24"/>
        </w:rPr>
        <w:t xml:space="preserve">º </w:t>
      </w:r>
      <w:r w:rsidR="008A6C3A" w:rsidRPr="00246B50">
        <w:rPr>
          <w:rFonts w:cs="Times New Roman"/>
          <w:sz w:val="24"/>
          <w:szCs w:val="24"/>
        </w:rPr>
        <w:t xml:space="preserve"> </w:t>
      </w:r>
      <w:r w:rsidRPr="0088665D">
        <w:rPr>
          <w:rFonts w:cs="Times New Roman"/>
          <w:sz w:val="24"/>
          <w:szCs w:val="24"/>
        </w:rPr>
        <w:t xml:space="preserve">O credenciamento da firma </w:t>
      </w:r>
      <w:del w:id="39" w:author="Ricardo K Fermam" w:date="2018-05-11T15:14:00Z">
        <w:r w:rsidRPr="0088665D" w:rsidDel="00822978">
          <w:rPr>
            <w:rFonts w:cs="Times New Roman"/>
            <w:sz w:val="24"/>
            <w:szCs w:val="24"/>
          </w:rPr>
          <w:delText>inspetora</w:delText>
        </w:r>
      </w:del>
      <w:ins w:id="40" w:author="Ricardo K Fermam" w:date="2018-05-11T16:02:00Z">
        <w:r w:rsidR="000B6DE9">
          <w:rPr>
            <w:rFonts w:cs="Times New Roman"/>
            <w:sz w:val="24"/>
            <w:szCs w:val="24"/>
          </w:rPr>
          <w:t>certificadora</w:t>
        </w:r>
      </w:ins>
      <w:del w:id="41" w:author="Ricardo K Fermam" w:date="2018-05-11T15:14:00Z">
        <w:r w:rsidRPr="0088665D" w:rsidDel="00822978">
          <w:rPr>
            <w:rFonts w:cs="Times New Roman"/>
            <w:sz w:val="24"/>
            <w:szCs w:val="24"/>
          </w:rPr>
          <w:delText xml:space="preserve"> </w:delText>
        </w:r>
      </w:del>
      <w:ins w:id="42" w:author="Ricardo K Fermam" w:date="2018-05-11T15:14:00Z">
        <w:r w:rsidR="00822978" w:rsidRPr="0088665D">
          <w:rPr>
            <w:rFonts w:cs="Times New Roman"/>
            <w:sz w:val="24"/>
            <w:szCs w:val="24"/>
          </w:rPr>
          <w:t xml:space="preserve"> </w:t>
        </w:r>
      </w:ins>
      <w:r w:rsidRPr="0088665D">
        <w:rPr>
          <w:rFonts w:cs="Times New Roman"/>
          <w:sz w:val="24"/>
          <w:szCs w:val="24"/>
        </w:rPr>
        <w:t>deve seguir as regras estabelecidas nesta Resolução</w:t>
      </w:r>
      <w:r w:rsidR="008A6C3A" w:rsidRPr="00246B50">
        <w:rPr>
          <w:rFonts w:cs="Times New Roman"/>
          <w:sz w:val="24"/>
          <w:szCs w:val="24"/>
        </w:rPr>
        <w:t>, tornando-se</w:t>
      </w:r>
      <w:r w:rsidR="00537438" w:rsidRPr="00246B50">
        <w:rPr>
          <w:rFonts w:cs="Times New Roman"/>
          <w:sz w:val="24"/>
          <w:szCs w:val="24"/>
        </w:rPr>
        <w:t xml:space="preserve"> </w:t>
      </w:r>
      <w:r w:rsidRPr="0088665D">
        <w:rPr>
          <w:rFonts w:cs="Times New Roman"/>
          <w:sz w:val="24"/>
          <w:szCs w:val="24"/>
        </w:rPr>
        <w:t>válido a partir de sua publicação no Diário Oficial da União.</w:t>
      </w:r>
    </w:p>
    <w:p w14:paraId="438DD1F9" w14:textId="7453E152" w:rsidR="0088665D" w:rsidRPr="0088665D" w:rsidRDefault="008A6C3A" w:rsidP="0088665D">
      <w:pPr>
        <w:autoSpaceDE w:val="0"/>
        <w:autoSpaceDN w:val="0"/>
        <w:adjustRightInd w:val="0"/>
        <w:spacing w:after="120" w:line="240" w:lineRule="auto"/>
        <w:jc w:val="both"/>
        <w:rPr>
          <w:rFonts w:cs="Times New Roman"/>
          <w:sz w:val="24"/>
          <w:szCs w:val="24"/>
        </w:rPr>
      </w:pPr>
      <w:r w:rsidRPr="00246B50">
        <w:rPr>
          <w:rFonts w:cs="Times New Roman"/>
          <w:sz w:val="24"/>
          <w:szCs w:val="24"/>
        </w:rPr>
        <w:t xml:space="preserve">Parágrafo único. </w:t>
      </w:r>
      <w:r w:rsidR="0088665D" w:rsidRPr="0088665D">
        <w:rPr>
          <w:rFonts w:cs="Times New Roman"/>
          <w:sz w:val="24"/>
          <w:szCs w:val="24"/>
        </w:rPr>
        <w:t xml:space="preserve"> A relação das firmas </w:t>
      </w:r>
      <w:del w:id="43" w:author="Ricardo K Fermam" w:date="2018-05-11T15:14:00Z">
        <w:r w:rsidR="0088665D" w:rsidRPr="0088665D" w:rsidDel="00822978">
          <w:rPr>
            <w:rFonts w:cs="Times New Roman"/>
            <w:sz w:val="24"/>
            <w:szCs w:val="24"/>
          </w:rPr>
          <w:delText xml:space="preserve">inspetoras </w:delText>
        </w:r>
      </w:del>
      <w:ins w:id="44" w:author="Ricardo K Fermam" w:date="2018-05-11T15:14:00Z">
        <w:r w:rsidR="00822978">
          <w:rPr>
            <w:rFonts w:cs="Times New Roman"/>
            <w:sz w:val="24"/>
            <w:szCs w:val="24"/>
          </w:rPr>
          <w:t>certificadoras</w:t>
        </w:r>
        <w:r w:rsidR="00822978" w:rsidRPr="0088665D">
          <w:rPr>
            <w:rFonts w:cs="Times New Roman"/>
            <w:sz w:val="24"/>
            <w:szCs w:val="24"/>
          </w:rPr>
          <w:t xml:space="preserve"> </w:t>
        </w:r>
      </w:ins>
      <w:r w:rsidR="0088665D" w:rsidRPr="0088665D">
        <w:rPr>
          <w:rFonts w:cs="Times New Roman"/>
          <w:sz w:val="24"/>
          <w:szCs w:val="24"/>
        </w:rPr>
        <w:t xml:space="preserve">credenciadas nos termos desta Resolução </w:t>
      </w:r>
      <w:r w:rsidR="00E33201" w:rsidRPr="00246B50">
        <w:rPr>
          <w:rFonts w:cs="Times New Roman"/>
          <w:sz w:val="24"/>
          <w:szCs w:val="24"/>
        </w:rPr>
        <w:t>será publicada e mantida atualizada</w:t>
      </w:r>
      <w:r w:rsidR="0088665D" w:rsidRPr="0088665D">
        <w:rPr>
          <w:rFonts w:cs="Times New Roman"/>
          <w:sz w:val="24"/>
          <w:szCs w:val="24"/>
        </w:rPr>
        <w:t xml:space="preserve"> no </w:t>
      </w:r>
      <w:r w:rsidR="003319D8" w:rsidRPr="00246B50">
        <w:rPr>
          <w:rFonts w:cs="Times New Roman"/>
          <w:sz w:val="24"/>
          <w:szCs w:val="24"/>
        </w:rPr>
        <w:t>sítio</w:t>
      </w:r>
      <w:r w:rsidR="0088665D" w:rsidRPr="0088665D">
        <w:rPr>
          <w:rFonts w:cs="Times New Roman"/>
          <w:sz w:val="24"/>
          <w:szCs w:val="24"/>
        </w:rPr>
        <w:t xml:space="preserve"> eletrônico</w:t>
      </w:r>
      <w:r w:rsidRPr="00246B50">
        <w:rPr>
          <w:rFonts w:cs="Times New Roman"/>
          <w:sz w:val="24"/>
          <w:szCs w:val="24"/>
        </w:rPr>
        <w:t xml:space="preserve"> da ANP (</w:t>
      </w:r>
      <w:r w:rsidR="0088665D" w:rsidRPr="0088665D">
        <w:rPr>
          <w:rFonts w:cs="Times New Roman"/>
          <w:sz w:val="24"/>
          <w:szCs w:val="24"/>
        </w:rPr>
        <w:t>http://www.anp.gov.br</w:t>
      </w:r>
      <w:r w:rsidRPr="00246B50">
        <w:rPr>
          <w:rFonts w:cs="Times New Roman"/>
          <w:sz w:val="24"/>
          <w:szCs w:val="24"/>
        </w:rPr>
        <w:t>).</w:t>
      </w:r>
    </w:p>
    <w:p w14:paraId="32BD1C51" w14:textId="331EBE2A"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Art. </w:t>
      </w:r>
      <w:r w:rsidR="00EB0C8E" w:rsidRPr="00246B50">
        <w:rPr>
          <w:rFonts w:cs="Times New Roman"/>
          <w:sz w:val="24"/>
          <w:szCs w:val="24"/>
        </w:rPr>
        <w:t>6</w:t>
      </w:r>
      <w:r w:rsidRPr="0088665D">
        <w:rPr>
          <w:rFonts w:cs="Times New Roman"/>
          <w:sz w:val="24"/>
          <w:szCs w:val="24"/>
        </w:rPr>
        <w:t xml:space="preserve">º </w:t>
      </w:r>
      <w:r w:rsidR="008A6C3A" w:rsidRPr="00246B50">
        <w:rPr>
          <w:rFonts w:cs="Times New Roman"/>
          <w:sz w:val="24"/>
          <w:szCs w:val="24"/>
        </w:rPr>
        <w:t xml:space="preserve"> </w:t>
      </w:r>
      <w:r w:rsidRPr="0088665D">
        <w:rPr>
          <w:rFonts w:cs="Times New Roman"/>
          <w:sz w:val="24"/>
          <w:szCs w:val="24"/>
        </w:rPr>
        <w:t xml:space="preserve">As atividades de exercício exclusivo da firma </w:t>
      </w:r>
      <w:del w:id="45" w:author="Ricardo K Fermam" w:date="2018-05-11T15:15:00Z">
        <w:r w:rsidRPr="0088665D" w:rsidDel="00822978">
          <w:rPr>
            <w:rFonts w:cs="Times New Roman"/>
            <w:sz w:val="24"/>
            <w:szCs w:val="24"/>
          </w:rPr>
          <w:delText xml:space="preserve">inspetora </w:delText>
        </w:r>
      </w:del>
      <w:ins w:id="46" w:author="Ricardo K Fermam" w:date="2018-05-11T15:15:00Z">
        <w:r w:rsidR="00822978">
          <w:rPr>
            <w:rFonts w:cs="Times New Roman"/>
            <w:sz w:val="24"/>
            <w:szCs w:val="24"/>
          </w:rPr>
          <w:t>certificadora</w:t>
        </w:r>
        <w:r w:rsidR="00822978" w:rsidRPr="0088665D">
          <w:rPr>
            <w:rFonts w:cs="Times New Roman"/>
            <w:sz w:val="24"/>
            <w:szCs w:val="24"/>
          </w:rPr>
          <w:t xml:space="preserve"> </w:t>
        </w:r>
      </w:ins>
      <w:r w:rsidRPr="0088665D">
        <w:rPr>
          <w:rFonts w:cs="Times New Roman"/>
          <w:sz w:val="24"/>
          <w:szCs w:val="24"/>
        </w:rPr>
        <w:t>somente podem ser exercidas por pessoa jurídica constituída sob as leis brasileiras ou por sociedade estrangeira com autorização para funcionar no país, nos termos dos art</w:t>
      </w:r>
      <w:r w:rsidR="008A6C3A" w:rsidRPr="00246B50">
        <w:rPr>
          <w:rFonts w:cs="Times New Roman"/>
          <w:sz w:val="24"/>
          <w:szCs w:val="24"/>
        </w:rPr>
        <w:t>s.</w:t>
      </w:r>
      <w:r w:rsidRPr="0088665D">
        <w:rPr>
          <w:rFonts w:cs="Times New Roman"/>
          <w:sz w:val="24"/>
          <w:szCs w:val="24"/>
        </w:rPr>
        <w:t xml:space="preserve"> 1.134 a 1.141 do Código Civil, </w:t>
      </w:r>
      <w:r w:rsidR="008A6C3A" w:rsidRPr="00246B50">
        <w:rPr>
          <w:rFonts w:cs="Times New Roman"/>
          <w:sz w:val="24"/>
          <w:szCs w:val="24"/>
        </w:rPr>
        <w:t xml:space="preserve">e </w:t>
      </w:r>
      <w:r w:rsidRPr="0088665D">
        <w:rPr>
          <w:rFonts w:cs="Times New Roman"/>
          <w:sz w:val="24"/>
          <w:szCs w:val="24"/>
        </w:rPr>
        <w:t xml:space="preserve">que atendam, em caráter permanente, aos requisitos estabelecidos </w:t>
      </w:r>
      <w:r w:rsidR="008A6C3A" w:rsidRPr="00246B50">
        <w:rPr>
          <w:rFonts w:cs="Times New Roman"/>
          <w:sz w:val="24"/>
          <w:szCs w:val="24"/>
        </w:rPr>
        <w:t>nesta</w:t>
      </w:r>
      <w:r w:rsidRPr="0088665D">
        <w:rPr>
          <w:rFonts w:cs="Times New Roman"/>
          <w:sz w:val="24"/>
          <w:szCs w:val="24"/>
        </w:rPr>
        <w:t xml:space="preserve"> Resolução.</w:t>
      </w:r>
    </w:p>
    <w:p w14:paraId="1BF4279E" w14:textId="2DB74AAF"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 1º A firma </w:t>
      </w:r>
      <w:del w:id="47" w:author="Ricardo K Fermam" w:date="2018-05-11T15:15:00Z">
        <w:r w:rsidRPr="0088665D" w:rsidDel="00822978">
          <w:rPr>
            <w:rFonts w:cs="Times New Roman"/>
            <w:sz w:val="24"/>
            <w:szCs w:val="24"/>
          </w:rPr>
          <w:delText xml:space="preserve">inspetora </w:delText>
        </w:r>
      </w:del>
      <w:ins w:id="48" w:author="Ricardo K Fermam" w:date="2018-05-11T15:15:00Z">
        <w:r w:rsidR="00822978">
          <w:rPr>
            <w:rFonts w:cs="Times New Roman"/>
            <w:sz w:val="24"/>
            <w:szCs w:val="24"/>
          </w:rPr>
          <w:t>certificadora</w:t>
        </w:r>
        <w:r w:rsidR="00822978" w:rsidRPr="0088665D">
          <w:rPr>
            <w:rFonts w:cs="Times New Roman"/>
            <w:sz w:val="24"/>
            <w:szCs w:val="24"/>
          </w:rPr>
          <w:t xml:space="preserve"> </w:t>
        </w:r>
      </w:ins>
      <w:r w:rsidRPr="0088665D">
        <w:rPr>
          <w:rFonts w:cs="Times New Roman"/>
          <w:sz w:val="24"/>
          <w:szCs w:val="24"/>
        </w:rPr>
        <w:t>deve ser independente das partes envolvidas e seu pessoal não pode se engajar em qualquer tipo de atividade que cause conflito com sua independência de julgamento e integridade em relação às suas atividades de inspeção, não podendo se tornar diretamente envolvido no projeto, fabricação, fornecimento, instalação, compra, propriedade, uso, manutenção ou outras atividades relativas aos itens inspecionados.</w:t>
      </w:r>
    </w:p>
    <w:p w14:paraId="00A0AA39" w14:textId="69F0D412" w:rsidR="0088665D" w:rsidRPr="0088665D" w:rsidRDefault="0088665D" w:rsidP="0088665D">
      <w:pPr>
        <w:autoSpaceDE w:val="0"/>
        <w:autoSpaceDN w:val="0"/>
        <w:adjustRightInd w:val="0"/>
        <w:spacing w:after="120" w:line="240" w:lineRule="auto"/>
        <w:jc w:val="both"/>
        <w:rPr>
          <w:rFonts w:cs="Times New Roman"/>
          <w:color w:val="000000" w:themeColor="text1"/>
          <w:sz w:val="24"/>
          <w:szCs w:val="24"/>
        </w:rPr>
      </w:pPr>
      <w:r w:rsidRPr="0088665D">
        <w:rPr>
          <w:rFonts w:cs="Times New Roman"/>
          <w:color w:val="000000" w:themeColor="text1"/>
          <w:sz w:val="24"/>
          <w:szCs w:val="24"/>
        </w:rPr>
        <w:t xml:space="preserve">§ 2º </w:t>
      </w:r>
      <w:r w:rsidR="008A6C3A" w:rsidRPr="00246B50">
        <w:rPr>
          <w:rFonts w:cs="Times New Roman"/>
          <w:color w:val="000000" w:themeColor="text1"/>
          <w:sz w:val="24"/>
          <w:szCs w:val="24"/>
        </w:rPr>
        <w:t xml:space="preserve"> </w:t>
      </w:r>
      <w:r w:rsidRPr="0088665D">
        <w:rPr>
          <w:rFonts w:cs="Times New Roman"/>
          <w:color w:val="000000" w:themeColor="text1"/>
          <w:sz w:val="24"/>
          <w:szCs w:val="24"/>
        </w:rPr>
        <w:t xml:space="preserve">A independência </w:t>
      </w:r>
      <w:r w:rsidR="00537438" w:rsidRPr="00246B50">
        <w:rPr>
          <w:rFonts w:cs="Times New Roman"/>
          <w:color w:val="000000" w:themeColor="text1"/>
          <w:sz w:val="24"/>
          <w:szCs w:val="24"/>
        </w:rPr>
        <w:t>de que trata</w:t>
      </w:r>
      <w:r w:rsidRPr="0088665D">
        <w:rPr>
          <w:rFonts w:cs="Times New Roman"/>
          <w:color w:val="000000" w:themeColor="text1"/>
          <w:sz w:val="24"/>
          <w:szCs w:val="24"/>
        </w:rPr>
        <w:t xml:space="preserve"> o § 1º deve ser mantida por todo o tempo em que a firma </w:t>
      </w:r>
      <w:del w:id="49" w:author="Ricardo K Fermam" w:date="2018-05-11T15:15:00Z">
        <w:r w:rsidRPr="0088665D" w:rsidDel="00822978">
          <w:rPr>
            <w:rFonts w:cs="Times New Roman"/>
            <w:color w:val="000000" w:themeColor="text1"/>
            <w:sz w:val="24"/>
            <w:szCs w:val="24"/>
          </w:rPr>
          <w:delText xml:space="preserve">inspetora </w:delText>
        </w:r>
      </w:del>
      <w:ins w:id="50" w:author="Ricardo K Fermam" w:date="2018-05-11T15:15:00Z">
        <w:r w:rsidR="00822978">
          <w:rPr>
            <w:rFonts w:cs="Times New Roman"/>
            <w:color w:val="000000" w:themeColor="text1"/>
            <w:sz w:val="24"/>
            <w:szCs w:val="24"/>
          </w:rPr>
          <w:t>certificadora</w:t>
        </w:r>
        <w:r w:rsidR="00822978" w:rsidRPr="0088665D">
          <w:rPr>
            <w:rFonts w:cs="Times New Roman"/>
            <w:color w:val="000000" w:themeColor="text1"/>
            <w:sz w:val="24"/>
            <w:szCs w:val="24"/>
          </w:rPr>
          <w:t xml:space="preserve"> </w:t>
        </w:r>
      </w:ins>
      <w:r w:rsidR="00537438" w:rsidRPr="00246B50">
        <w:rPr>
          <w:rFonts w:cs="Times New Roman"/>
          <w:color w:val="000000" w:themeColor="text1"/>
          <w:sz w:val="24"/>
          <w:szCs w:val="24"/>
        </w:rPr>
        <w:t>permanecer</w:t>
      </w:r>
      <w:r w:rsidRPr="0088665D">
        <w:rPr>
          <w:rFonts w:cs="Times New Roman"/>
          <w:color w:val="000000" w:themeColor="text1"/>
          <w:sz w:val="24"/>
          <w:szCs w:val="24"/>
        </w:rPr>
        <w:t xml:space="preserve"> credenciada na ANP, sob pena de cancelamento do respectivo credenciamento.</w:t>
      </w:r>
    </w:p>
    <w:p w14:paraId="2EAF0DAC"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r w:rsidRPr="0088665D">
        <w:rPr>
          <w:rFonts w:cs="Times New Roman"/>
          <w:b/>
          <w:sz w:val="24"/>
          <w:szCs w:val="24"/>
        </w:rPr>
        <w:t>Seção I</w:t>
      </w:r>
    </w:p>
    <w:p w14:paraId="0CAC4579" w14:textId="32731516" w:rsidR="0088665D" w:rsidRPr="0088665D" w:rsidRDefault="0088665D" w:rsidP="0088665D">
      <w:pPr>
        <w:autoSpaceDE w:val="0"/>
        <w:autoSpaceDN w:val="0"/>
        <w:adjustRightInd w:val="0"/>
        <w:spacing w:after="120" w:line="240" w:lineRule="auto"/>
        <w:jc w:val="center"/>
        <w:rPr>
          <w:rFonts w:cs="Times New Roman"/>
          <w:b/>
          <w:sz w:val="24"/>
          <w:szCs w:val="24"/>
        </w:rPr>
      </w:pPr>
      <w:r w:rsidRPr="0088665D">
        <w:rPr>
          <w:rFonts w:cs="Times New Roman"/>
          <w:b/>
          <w:sz w:val="24"/>
          <w:szCs w:val="24"/>
        </w:rPr>
        <w:t xml:space="preserve">Da Exigência Técnica para o Credenciamento de Firmas </w:t>
      </w:r>
      <w:del w:id="51" w:author="Ricardo K Fermam" w:date="2018-05-11T16:02:00Z">
        <w:r w:rsidRPr="0088665D" w:rsidDel="000B6DE9">
          <w:rPr>
            <w:rFonts w:cs="Times New Roman"/>
            <w:b/>
            <w:sz w:val="24"/>
            <w:szCs w:val="24"/>
          </w:rPr>
          <w:delText>Inspetora</w:delText>
        </w:r>
      </w:del>
      <w:ins w:id="52" w:author="Ricardo K Fermam" w:date="2018-05-11T16:02:00Z">
        <w:r w:rsidR="000B6DE9">
          <w:rPr>
            <w:rFonts w:cs="Times New Roman"/>
            <w:b/>
            <w:sz w:val="24"/>
            <w:szCs w:val="24"/>
          </w:rPr>
          <w:t>Certificadora</w:t>
        </w:r>
      </w:ins>
      <w:r w:rsidRPr="0088665D">
        <w:rPr>
          <w:rFonts w:cs="Times New Roman"/>
          <w:b/>
          <w:sz w:val="24"/>
          <w:szCs w:val="24"/>
        </w:rPr>
        <w:t>s</w:t>
      </w:r>
    </w:p>
    <w:p w14:paraId="47F1E499" w14:textId="6C7A20FE"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Art. </w:t>
      </w:r>
      <w:r w:rsidR="00EB0C8E" w:rsidRPr="00246B50">
        <w:rPr>
          <w:rFonts w:cs="Times New Roman"/>
          <w:sz w:val="24"/>
          <w:szCs w:val="24"/>
        </w:rPr>
        <w:t>7</w:t>
      </w:r>
      <w:r w:rsidRPr="0088665D">
        <w:rPr>
          <w:rFonts w:cs="Times New Roman"/>
          <w:sz w:val="24"/>
          <w:szCs w:val="24"/>
        </w:rPr>
        <w:t xml:space="preserve">º </w:t>
      </w:r>
      <w:r w:rsidR="00EB0C8E" w:rsidRPr="00246B50">
        <w:rPr>
          <w:rFonts w:cs="Times New Roman"/>
          <w:sz w:val="24"/>
          <w:szCs w:val="24"/>
        </w:rPr>
        <w:t xml:space="preserve"> </w:t>
      </w:r>
      <w:r w:rsidRPr="0088665D">
        <w:rPr>
          <w:rFonts w:cs="Times New Roman"/>
          <w:sz w:val="24"/>
          <w:szCs w:val="24"/>
        </w:rPr>
        <w:t xml:space="preserve">A solicitação de credenciamento da firma </w:t>
      </w:r>
      <w:del w:id="53" w:author="Ricardo K Fermam" w:date="2018-05-11T15:15:00Z">
        <w:r w:rsidRPr="0088665D" w:rsidDel="00822978">
          <w:rPr>
            <w:rFonts w:cs="Times New Roman"/>
            <w:sz w:val="24"/>
            <w:szCs w:val="24"/>
          </w:rPr>
          <w:delText>inspetora</w:delText>
        </w:r>
      </w:del>
      <w:ins w:id="54" w:author="Ricardo K Fermam" w:date="2018-05-11T16:02:00Z">
        <w:r w:rsidR="000B6DE9">
          <w:rPr>
            <w:rFonts w:cs="Times New Roman"/>
            <w:sz w:val="24"/>
            <w:szCs w:val="24"/>
          </w:rPr>
          <w:t>certificadora</w:t>
        </w:r>
      </w:ins>
      <w:del w:id="55" w:author="Ricardo K Fermam" w:date="2018-05-11T15:15:00Z">
        <w:r w:rsidRPr="0088665D" w:rsidDel="00822978">
          <w:rPr>
            <w:rFonts w:cs="Times New Roman"/>
            <w:sz w:val="24"/>
            <w:szCs w:val="24"/>
          </w:rPr>
          <w:delText xml:space="preserve"> </w:delText>
        </w:r>
      </w:del>
      <w:r w:rsidRPr="0088665D">
        <w:rPr>
          <w:rFonts w:cs="Times New Roman"/>
          <w:sz w:val="24"/>
          <w:szCs w:val="24"/>
        </w:rPr>
        <w:t xml:space="preserve">deve ser </w:t>
      </w:r>
      <w:r w:rsidR="00537438" w:rsidRPr="00246B50">
        <w:rPr>
          <w:rFonts w:cs="Times New Roman"/>
          <w:sz w:val="24"/>
          <w:szCs w:val="24"/>
        </w:rPr>
        <w:t>encaminhada em conjunto</w:t>
      </w:r>
      <w:r w:rsidRPr="0088665D">
        <w:rPr>
          <w:rFonts w:cs="Times New Roman"/>
          <w:sz w:val="24"/>
          <w:szCs w:val="24"/>
        </w:rPr>
        <w:t xml:space="preserve"> com </w:t>
      </w:r>
      <w:r w:rsidR="00F83A6F" w:rsidRPr="00246B50">
        <w:rPr>
          <w:rFonts w:cs="Times New Roman"/>
          <w:sz w:val="24"/>
          <w:szCs w:val="24"/>
        </w:rPr>
        <w:t>os</w:t>
      </w:r>
      <w:r w:rsidRPr="0088665D">
        <w:rPr>
          <w:rFonts w:cs="Times New Roman"/>
          <w:sz w:val="24"/>
          <w:szCs w:val="24"/>
        </w:rPr>
        <w:t xml:space="preserve"> seguinte</w:t>
      </w:r>
      <w:r w:rsidR="00F83A6F" w:rsidRPr="00246B50">
        <w:rPr>
          <w:rFonts w:cs="Times New Roman"/>
          <w:sz w:val="24"/>
          <w:szCs w:val="24"/>
        </w:rPr>
        <w:t>s</w:t>
      </w:r>
      <w:r w:rsidRPr="0088665D">
        <w:rPr>
          <w:rFonts w:cs="Times New Roman"/>
          <w:sz w:val="24"/>
          <w:szCs w:val="24"/>
        </w:rPr>
        <w:t xml:space="preserve"> </w:t>
      </w:r>
      <w:r w:rsidR="00F83A6F" w:rsidRPr="00246B50">
        <w:rPr>
          <w:rFonts w:cs="Times New Roman"/>
          <w:sz w:val="24"/>
          <w:szCs w:val="24"/>
        </w:rPr>
        <w:t>documentos</w:t>
      </w:r>
      <w:r w:rsidRPr="0088665D">
        <w:rPr>
          <w:rFonts w:cs="Times New Roman"/>
          <w:sz w:val="24"/>
          <w:szCs w:val="24"/>
        </w:rPr>
        <w:t>:</w:t>
      </w:r>
    </w:p>
    <w:p w14:paraId="25DB952B"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 </w:t>
      </w:r>
      <w:r w:rsidRPr="0088665D">
        <w:rPr>
          <w:rFonts w:eastAsia="Times New Roman" w:cs="Times New Roman"/>
          <w:sz w:val="24"/>
          <w:szCs w:val="24"/>
        </w:rPr>
        <w:t>-</w:t>
      </w:r>
      <w:r w:rsidRPr="0088665D">
        <w:rPr>
          <w:rFonts w:cs="Times New Roman"/>
          <w:sz w:val="24"/>
          <w:szCs w:val="24"/>
        </w:rPr>
        <w:t xml:space="preserve"> requerimento da</w:t>
      </w:r>
      <w:r w:rsidR="00F83A6F" w:rsidRPr="00246B50">
        <w:rPr>
          <w:rFonts w:cs="Times New Roman"/>
          <w:sz w:val="24"/>
          <w:szCs w:val="24"/>
        </w:rPr>
        <w:t xml:space="preserve"> parte</w:t>
      </w:r>
      <w:r w:rsidRPr="0088665D">
        <w:rPr>
          <w:rFonts w:cs="Times New Roman"/>
          <w:sz w:val="24"/>
          <w:szCs w:val="24"/>
        </w:rPr>
        <w:t xml:space="preserve"> interessada, conforme modelo disponível no </w:t>
      </w:r>
      <w:r w:rsidR="007C2D5F" w:rsidRPr="00246B50">
        <w:rPr>
          <w:rFonts w:cs="Times New Roman"/>
          <w:sz w:val="24"/>
          <w:szCs w:val="24"/>
        </w:rPr>
        <w:t>sítio</w:t>
      </w:r>
      <w:r w:rsidRPr="0088665D">
        <w:rPr>
          <w:rFonts w:cs="Times New Roman"/>
          <w:sz w:val="24"/>
          <w:szCs w:val="24"/>
        </w:rPr>
        <w:t xml:space="preserve"> eletrônico</w:t>
      </w:r>
      <w:r w:rsidR="00F83A6F" w:rsidRPr="00246B50">
        <w:rPr>
          <w:rFonts w:cs="Times New Roman"/>
          <w:sz w:val="24"/>
          <w:szCs w:val="24"/>
        </w:rPr>
        <w:t xml:space="preserve"> da ANP (</w:t>
      </w:r>
      <w:r w:rsidRPr="0088665D">
        <w:rPr>
          <w:rFonts w:cs="Times New Roman"/>
          <w:sz w:val="24"/>
          <w:szCs w:val="24"/>
        </w:rPr>
        <w:t>http://www.anp.gov.br);</w:t>
      </w:r>
    </w:p>
    <w:p w14:paraId="73F64AAA"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lastRenderedPageBreak/>
        <w:t xml:space="preserve">II </w:t>
      </w:r>
      <w:r w:rsidRPr="0088665D">
        <w:rPr>
          <w:rFonts w:eastAsia="Times New Roman" w:cs="Times New Roman"/>
          <w:sz w:val="24"/>
          <w:szCs w:val="24"/>
        </w:rPr>
        <w:t>-</w:t>
      </w:r>
      <w:r w:rsidRPr="0088665D">
        <w:rPr>
          <w:rFonts w:cs="Times New Roman"/>
          <w:sz w:val="24"/>
          <w:szCs w:val="24"/>
        </w:rPr>
        <w:t xml:space="preserve"> cópia dos atos constitutivos (estatuto ou contrato social), incluindo todas as alterações ou a última, se consolidada, e no caso de sociedade por ações, </w:t>
      </w:r>
      <w:r w:rsidR="00F83A6F" w:rsidRPr="00246B50">
        <w:rPr>
          <w:rFonts w:cs="Times New Roman"/>
          <w:sz w:val="24"/>
          <w:szCs w:val="24"/>
        </w:rPr>
        <w:t xml:space="preserve">cópia </w:t>
      </w:r>
      <w:r w:rsidRPr="0088665D">
        <w:rPr>
          <w:rFonts w:cs="Times New Roman"/>
          <w:sz w:val="24"/>
          <w:szCs w:val="24"/>
        </w:rPr>
        <w:t>da ata de eleição dos administradores;</w:t>
      </w:r>
    </w:p>
    <w:p w14:paraId="4A9B56DD" w14:textId="77777777" w:rsidR="0088665D" w:rsidRPr="0088665D" w:rsidRDefault="0088665D" w:rsidP="0088665D">
      <w:pPr>
        <w:autoSpaceDE w:val="0"/>
        <w:autoSpaceDN w:val="0"/>
        <w:adjustRightInd w:val="0"/>
        <w:spacing w:after="120" w:line="240" w:lineRule="auto"/>
        <w:jc w:val="both"/>
        <w:rPr>
          <w:rFonts w:cs="Times New Roman"/>
          <w:sz w:val="24"/>
          <w:szCs w:val="24"/>
        </w:rPr>
      </w:pPr>
      <w:r w:rsidRPr="0088665D">
        <w:rPr>
          <w:rFonts w:cs="Times New Roman"/>
          <w:sz w:val="24"/>
          <w:szCs w:val="24"/>
        </w:rPr>
        <w:t xml:space="preserve">III </w:t>
      </w:r>
      <w:r w:rsidR="00F83A6F" w:rsidRPr="00246B50">
        <w:rPr>
          <w:rFonts w:eastAsia="Times New Roman" w:cs="Times New Roman"/>
          <w:sz w:val="24"/>
          <w:szCs w:val="24"/>
        </w:rPr>
        <w:t>–</w:t>
      </w:r>
      <w:r w:rsidRPr="0088665D">
        <w:rPr>
          <w:rFonts w:cs="Times New Roman"/>
          <w:sz w:val="24"/>
          <w:szCs w:val="24"/>
        </w:rPr>
        <w:t xml:space="preserve"> </w:t>
      </w:r>
      <w:r w:rsidR="00F83A6F" w:rsidRPr="00246B50">
        <w:rPr>
          <w:rFonts w:cs="Times New Roman"/>
          <w:sz w:val="24"/>
          <w:szCs w:val="24"/>
        </w:rPr>
        <w:t>procuração da</w:t>
      </w:r>
      <w:r w:rsidRPr="0088665D">
        <w:rPr>
          <w:rFonts w:cs="Times New Roman"/>
          <w:sz w:val="24"/>
          <w:szCs w:val="24"/>
        </w:rPr>
        <w:t xml:space="preserve"> empresa requerente nomeando seu representante legal junto à ANP, conforme modelo disponível no </w:t>
      </w:r>
      <w:r w:rsidR="007C2D5F" w:rsidRPr="00246B50">
        <w:rPr>
          <w:rFonts w:cs="Times New Roman"/>
          <w:sz w:val="24"/>
          <w:szCs w:val="24"/>
        </w:rPr>
        <w:t>sítio</w:t>
      </w:r>
      <w:r w:rsidRPr="0088665D">
        <w:rPr>
          <w:rFonts w:cs="Times New Roman"/>
          <w:sz w:val="24"/>
          <w:szCs w:val="24"/>
        </w:rPr>
        <w:t xml:space="preserve"> eletrônico</w:t>
      </w:r>
      <w:r w:rsidR="00F83A6F" w:rsidRPr="00246B50">
        <w:rPr>
          <w:rFonts w:cs="Times New Roman"/>
          <w:sz w:val="24"/>
          <w:szCs w:val="24"/>
        </w:rPr>
        <w:t xml:space="preserve"> da ANP</w:t>
      </w:r>
      <w:r w:rsidRPr="0088665D">
        <w:rPr>
          <w:rFonts w:cs="Times New Roman"/>
          <w:sz w:val="24"/>
          <w:szCs w:val="24"/>
        </w:rPr>
        <w:t>; bastando, no caso de empresa estrangeira com autorização para funcionar no país, a apresentação de cópia da procuração prevista no art. 1.138 do Código Civil;</w:t>
      </w:r>
    </w:p>
    <w:p w14:paraId="446046E8" w14:textId="77777777" w:rsidR="00EA5CFA" w:rsidRPr="00246B50" w:rsidRDefault="0088665D" w:rsidP="00E971E8">
      <w:pPr>
        <w:autoSpaceDE w:val="0"/>
        <w:autoSpaceDN w:val="0"/>
        <w:adjustRightInd w:val="0"/>
        <w:spacing w:after="240" w:line="240" w:lineRule="auto"/>
        <w:jc w:val="both"/>
        <w:rPr>
          <w:rFonts w:cs="Times New Roman"/>
          <w:sz w:val="24"/>
          <w:szCs w:val="24"/>
        </w:rPr>
      </w:pPr>
      <w:r w:rsidRPr="0088665D">
        <w:rPr>
          <w:rFonts w:cs="Times New Roman"/>
          <w:sz w:val="24"/>
          <w:szCs w:val="24"/>
        </w:rPr>
        <w:t xml:space="preserve">IV </w:t>
      </w:r>
      <w:r w:rsidRPr="0088665D">
        <w:rPr>
          <w:rFonts w:eastAsia="Times New Roman" w:cs="Times New Roman"/>
          <w:sz w:val="24"/>
          <w:szCs w:val="24"/>
        </w:rPr>
        <w:t>-</w:t>
      </w:r>
      <w:r w:rsidRPr="0088665D">
        <w:rPr>
          <w:rFonts w:cs="Times New Roman"/>
          <w:sz w:val="24"/>
          <w:szCs w:val="24"/>
        </w:rPr>
        <w:t xml:space="preserve"> </w:t>
      </w:r>
      <w:r w:rsidR="00CF28ED">
        <w:rPr>
          <w:rFonts w:cs="Times New Roman"/>
          <w:sz w:val="24"/>
          <w:szCs w:val="24"/>
        </w:rPr>
        <w:t xml:space="preserve">cópia do </w:t>
      </w:r>
      <w:r w:rsidRPr="0088665D">
        <w:rPr>
          <w:rFonts w:cs="Times New Roman"/>
          <w:sz w:val="24"/>
          <w:szCs w:val="24"/>
        </w:rPr>
        <w:t>documento de identificação do representante legal de que trata o inciso III;</w:t>
      </w:r>
    </w:p>
    <w:p w14:paraId="3C8D1E54" w14:textId="0F489A63" w:rsidR="0088665D" w:rsidRPr="0088665D" w:rsidRDefault="0088665D" w:rsidP="0088665D">
      <w:pPr>
        <w:autoSpaceDE w:val="0"/>
        <w:autoSpaceDN w:val="0"/>
        <w:adjustRightInd w:val="0"/>
        <w:spacing w:after="120" w:line="240" w:lineRule="auto"/>
        <w:jc w:val="both"/>
        <w:rPr>
          <w:rFonts w:eastAsia="Times New Roman" w:cs="Times New Roman"/>
          <w:sz w:val="24"/>
          <w:szCs w:val="24"/>
        </w:rPr>
      </w:pPr>
      <w:r w:rsidRPr="0088665D">
        <w:rPr>
          <w:rFonts w:eastAsia="Times New Roman" w:cs="Times New Roman"/>
          <w:sz w:val="24"/>
          <w:szCs w:val="24"/>
        </w:rPr>
        <w:t xml:space="preserve">V - declaração </w:t>
      </w:r>
      <w:r w:rsidR="00277DC1" w:rsidRPr="00246B50">
        <w:rPr>
          <w:rFonts w:eastAsia="Times New Roman" w:cs="Times New Roman"/>
          <w:sz w:val="24"/>
          <w:szCs w:val="24"/>
        </w:rPr>
        <w:t>descrevendo</w:t>
      </w:r>
      <w:r w:rsidRPr="0088665D">
        <w:rPr>
          <w:rFonts w:eastAsia="Times New Roman" w:cs="Times New Roman"/>
          <w:sz w:val="24"/>
          <w:szCs w:val="24"/>
        </w:rPr>
        <w:t xml:space="preserve"> as atividades da firma </w:t>
      </w:r>
      <w:del w:id="56" w:author="Ricardo K Fermam" w:date="2018-05-11T16:02:00Z">
        <w:r w:rsidRPr="0088665D" w:rsidDel="000B6DE9">
          <w:rPr>
            <w:rFonts w:eastAsia="Times New Roman" w:cs="Times New Roman"/>
            <w:sz w:val="24"/>
            <w:szCs w:val="24"/>
          </w:rPr>
          <w:delText>inspetora</w:delText>
        </w:r>
      </w:del>
      <w:ins w:id="57" w:author="Ricardo K Fermam" w:date="2018-05-11T16:02:00Z">
        <w:r w:rsidR="000B6DE9">
          <w:rPr>
            <w:rFonts w:eastAsia="Times New Roman" w:cs="Times New Roman"/>
            <w:sz w:val="24"/>
            <w:szCs w:val="24"/>
          </w:rPr>
          <w:t>certificadora</w:t>
        </w:r>
      </w:ins>
      <w:r w:rsidRPr="0088665D">
        <w:rPr>
          <w:rFonts w:eastAsia="Times New Roman" w:cs="Times New Roman"/>
          <w:sz w:val="24"/>
          <w:szCs w:val="24"/>
        </w:rPr>
        <w:t xml:space="preserve"> relacionadas ao objeto da presente </w:t>
      </w:r>
      <w:r w:rsidR="007C2D5F" w:rsidRPr="00246B50">
        <w:rPr>
          <w:rFonts w:eastAsia="Times New Roman" w:cs="Times New Roman"/>
          <w:sz w:val="24"/>
          <w:szCs w:val="24"/>
        </w:rPr>
        <w:t>R</w:t>
      </w:r>
      <w:r w:rsidRPr="0088665D">
        <w:rPr>
          <w:rFonts w:eastAsia="Times New Roman" w:cs="Times New Roman"/>
          <w:sz w:val="24"/>
          <w:szCs w:val="24"/>
        </w:rPr>
        <w:t>esolução;</w:t>
      </w:r>
    </w:p>
    <w:p w14:paraId="0CD15383" w14:textId="77777777" w:rsidR="0088665D" w:rsidRPr="0088665D" w:rsidRDefault="0088665D" w:rsidP="0088665D">
      <w:pPr>
        <w:autoSpaceDE w:val="0"/>
        <w:autoSpaceDN w:val="0"/>
        <w:adjustRightInd w:val="0"/>
        <w:spacing w:after="120" w:line="240" w:lineRule="auto"/>
        <w:jc w:val="both"/>
        <w:rPr>
          <w:rFonts w:eastAsia="Times New Roman" w:cs="Times New Roman"/>
          <w:sz w:val="24"/>
          <w:szCs w:val="24"/>
        </w:rPr>
      </w:pPr>
      <w:r w:rsidRPr="0088665D">
        <w:rPr>
          <w:rFonts w:eastAsia="Times New Roman" w:cs="Times New Roman"/>
          <w:sz w:val="24"/>
          <w:szCs w:val="24"/>
        </w:rPr>
        <w:t xml:space="preserve">VI - documento que defina as responsabilidades e a estrutura hierárquica da </w:t>
      </w:r>
      <w:r w:rsidR="00966EE0" w:rsidRPr="00246B50">
        <w:rPr>
          <w:rFonts w:eastAsia="Times New Roman" w:cs="Times New Roman"/>
          <w:sz w:val="24"/>
          <w:szCs w:val="24"/>
        </w:rPr>
        <w:t>requerente</w:t>
      </w:r>
      <w:r w:rsidRPr="0088665D">
        <w:rPr>
          <w:rFonts w:eastAsia="Times New Roman" w:cs="Times New Roman"/>
          <w:sz w:val="24"/>
          <w:szCs w:val="24"/>
        </w:rPr>
        <w:t>;</w:t>
      </w:r>
    </w:p>
    <w:p w14:paraId="557D77A5" w14:textId="41F8881D" w:rsidR="0088665D" w:rsidRPr="0088665D" w:rsidRDefault="0088665D" w:rsidP="0088665D">
      <w:pPr>
        <w:shd w:val="clear" w:color="auto" w:fill="FFFFFF"/>
        <w:spacing w:after="120" w:line="240" w:lineRule="auto"/>
        <w:jc w:val="both"/>
        <w:rPr>
          <w:rFonts w:eastAsia="Times New Roman" w:cs="Times New Roman"/>
          <w:sz w:val="24"/>
          <w:szCs w:val="24"/>
        </w:rPr>
      </w:pPr>
      <w:commentRangeStart w:id="58"/>
      <w:r w:rsidRPr="0088665D">
        <w:rPr>
          <w:rFonts w:eastAsia="Times New Roman" w:cs="Times New Roman"/>
          <w:sz w:val="24"/>
          <w:szCs w:val="24"/>
        </w:rPr>
        <w:t xml:space="preserve">VII – </w:t>
      </w:r>
      <w:r w:rsidR="009A0263">
        <w:rPr>
          <w:rFonts w:eastAsia="Times New Roman" w:cs="Times New Roman"/>
          <w:sz w:val="24"/>
          <w:szCs w:val="24"/>
        </w:rPr>
        <w:t xml:space="preserve">cópia do </w:t>
      </w:r>
      <w:r w:rsidRPr="0088665D">
        <w:rPr>
          <w:rFonts w:eastAsia="Times New Roman" w:cs="Times New Roman"/>
          <w:sz w:val="24"/>
          <w:szCs w:val="24"/>
        </w:rPr>
        <w:t xml:space="preserve">certificado que comprove </w:t>
      </w:r>
      <w:r w:rsidR="009A0263">
        <w:rPr>
          <w:rFonts w:eastAsia="Times New Roman" w:cs="Times New Roman"/>
          <w:sz w:val="24"/>
          <w:szCs w:val="24"/>
        </w:rPr>
        <w:t>ser</w:t>
      </w:r>
      <w:r w:rsidR="009A0263" w:rsidRPr="0088665D">
        <w:rPr>
          <w:rFonts w:eastAsia="Times New Roman" w:cs="Times New Roman"/>
          <w:sz w:val="24"/>
          <w:szCs w:val="24"/>
        </w:rPr>
        <w:t xml:space="preserve"> </w:t>
      </w:r>
      <w:r w:rsidRPr="0088665D">
        <w:rPr>
          <w:rFonts w:eastAsia="Times New Roman" w:cs="Times New Roman"/>
          <w:sz w:val="24"/>
          <w:szCs w:val="24"/>
        </w:rPr>
        <w:t>acredita</w:t>
      </w:r>
      <w:r w:rsidR="009A0263">
        <w:rPr>
          <w:rFonts w:eastAsia="Times New Roman" w:cs="Times New Roman"/>
          <w:sz w:val="24"/>
          <w:szCs w:val="24"/>
        </w:rPr>
        <w:t xml:space="preserve">do  </w:t>
      </w:r>
      <w:del w:id="59" w:author="Ricardo K Fermam" w:date="2018-05-11T15:16:00Z">
        <w:r w:rsidR="009A0263" w:rsidDel="00822978">
          <w:rPr>
            <w:rFonts w:eastAsia="Times New Roman" w:cs="Times New Roman"/>
            <w:sz w:val="24"/>
            <w:szCs w:val="24"/>
          </w:rPr>
          <w:delText>a pelo menos 3 (três) anos</w:delText>
        </w:r>
      </w:del>
      <w:ins w:id="60" w:author="Ricardo K Fermam" w:date="2018-05-11T15:16:00Z">
        <w:r w:rsidR="00822978">
          <w:rPr>
            <w:rFonts w:eastAsia="Times New Roman" w:cs="Times New Roman"/>
            <w:sz w:val="24"/>
            <w:szCs w:val="24"/>
          </w:rPr>
          <w:t>para atuar segundo os requisitos do</w:t>
        </w:r>
      </w:ins>
      <w:ins w:id="61" w:author="Ricardo K Fermam" w:date="2018-05-11T15:18:00Z">
        <w:r w:rsidR="00822978">
          <w:rPr>
            <w:rFonts w:eastAsia="Times New Roman" w:cs="Times New Roman"/>
            <w:sz w:val="24"/>
            <w:szCs w:val="24"/>
          </w:rPr>
          <w:t xml:space="preserve"> Programa RenovaBio</w:t>
        </w:r>
      </w:ins>
      <w:r w:rsidRPr="0088665D">
        <w:rPr>
          <w:rFonts w:eastAsia="Times New Roman" w:cs="Times New Roman"/>
          <w:sz w:val="24"/>
          <w:szCs w:val="24"/>
        </w:rPr>
        <w:t xml:space="preserve"> como </w:t>
      </w:r>
      <w:del w:id="62" w:author="Ricardo K Fermam" w:date="2018-05-11T15:16:00Z">
        <w:r w:rsidR="00966EE0" w:rsidRPr="00246B50" w:rsidDel="00822978">
          <w:rPr>
            <w:rFonts w:eastAsia="Times New Roman" w:cs="Times New Roman"/>
            <w:sz w:val="24"/>
            <w:szCs w:val="24"/>
          </w:rPr>
          <w:delText xml:space="preserve">Organismo de Inspeção Acreditado (OIA), </w:delText>
        </w:r>
      </w:del>
      <w:r w:rsidR="00966EE0" w:rsidRPr="00246B50">
        <w:rPr>
          <w:rFonts w:eastAsia="Times New Roman" w:cs="Times New Roman"/>
          <w:sz w:val="24"/>
          <w:szCs w:val="24"/>
        </w:rPr>
        <w:t>O</w:t>
      </w:r>
      <w:r w:rsidR="00966EE0" w:rsidRPr="00246B50">
        <w:rPr>
          <w:rFonts w:cs="Times New Roman"/>
          <w:sz w:val="24"/>
          <w:szCs w:val="24"/>
        </w:rPr>
        <w:t>rganismo de Certificação de Produtos, Processos e Serviços (OCP)</w:t>
      </w:r>
      <w:r w:rsidR="00966EE0" w:rsidRPr="00246B50">
        <w:rPr>
          <w:rFonts w:eastAsia="Times New Roman" w:cs="Times New Roman"/>
          <w:sz w:val="24"/>
          <w:szCs w:val="24"/>
        </w:rPr>
        <w:t xml:space="preserve"> ou </w:t>
      </w:r>
      <w:r w:rsidR="00966EE0" w:rsidRPr="00246B50">
        <w:rPr>
          <w:rFonts w:cs="Times New Roman"/>
          <w:sz w:val="24"/>
          <w:szCs w:val="24"/>
        </w:rPr>
        <w:t>Organismo de Verificação de Inventários de Gases de Efeito Estufa (OVV)</w:t>
      </w:r>
      <w:r w:rsidRPr="0088665D">
        <w:rPr>
          <w:rFonts w:eastAsia="Times New Roman" w:cs="Times New Roman"/>
          <w:sz w:val="24"/>
          <w:szCs w:val="24"/>
        </w:rPr>
        <w:t>;</w:t>
      </w:r>
      <w:commentRangeEnd w:id="58"/>
      <w:r w:rsidR="00822978">
        <w:rPr>
          <w:rStyle w:val="Refdecomentrio"/>
        </w:rPr>
        <w:commentReference w:id="58"/>
      </w:r>
    </w:p>
    <w:p w14:paraId="4963D17A"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VIII - procedimento para gestão de competências do pessoal envolvido no processo de certificação;</w:t>
      </w:r>
      <w:r w:rsidR="00426C1F" w:rsidRPr="00246B50">
        <w:rPr>
          <w:rFonts w:eastAsia="Times New Roman" w:cs="Times New Roman"/>
          <w:sz w:val="24"/>
          <w:szCs w:val="24"/>
        </w:rPr>
        <w:t xml:space="preserve"> e</w:t>
      </w:r>
    </w:p>
    <w:p w14:paraId="15681BAD"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IX - protocolo de certificação e plano de auditoria da rota por produto, de forma a atender </w:t>
      </w:r>
      <w:r w:rsidR="00966EE0" w:rsidRPr="00246B50">
        <w:rPr>
          <w:rFonts w:eastAsia="Times New Roman" w:cs="Times New Roman"/>
          <w:sz w:val="24"/>
          <w:szCs w:val="24"/>
        </w:rPr>
        <w:t>às</w:t>
      </w:r>
      <w:r w:rsidRPr="0088665D">
        <w:rPr>
          <w:rFonts w:eastAsia="Times New Roman" w:cs="Times New Roman"/>
          <w:sz w:val="24"/>
          <w:szCs w:val="24"/>
        </w:rPr>
        <w:t xml:space="preserve"> exigências desta Resolução</w:t>
      </w:r>
      <w:r w:rsidR="00757999" w:rsidRPr="00246B50">
        <w:rPr>
          <w:rFonts w:eastAsia="Times New Roman" w:cs="Times New Roman"/>
          <w:sz w:val="24"/>
          <w:szCs w:val="24"/>
        </w:rPr>
        <w:t>.</w:t>
      </w:r>
    </w:p>
    <w:p w14:paraId="55FA73F8" w14:textId="6F578720"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 1º </w:t>
      </w:r>
      <w:r w:rsidR="00330DB3">
        <w:rPr>
          <w:rFonts w:eastAsia="Times New Roman" w:cs="Times New Roman"/>
          <w:sz w:val="24"/>
          <w:szCs w:val="24"/>
        </w:rPr>
        <w:t xml:space="preserve"> </w:t>
      </w:r>
      <w:r w:rsidRPr="0088665D">
        <w:rPr>
          <w:rFonts w:eastAsia="Times New Roman" w:cs="Times New Roman"/>
          <w:sz w:val="24"/>
          <w:szCs w:val="24"/>
        </w:rPr>
        <w:t xml:space="preserve">O credenciamento da firma </w:t>
      </w:r>
      <w:del w:id="63" w:author="Ricardo K Fermam" w:date="2018-05-11T16:02:00Z">
        <w:r w:rsidRPr="0088665D" w:rsidDel="000B6DE9">
          <w:rPr>
            <w:rFonts w:eastAsia="Times New Roman" w:cs="Times New Roman"/>
            <w:sz w:val="24"/>
            <w:szCs w:val="24"/>
          </w:rPr>
          <w:delText>inspetora</w:delText>
        </w:r>
      </w:del>
      <w:ins w:id="64" w:author="Ricardo K Fermam" w:date="2018-05-11T16:02:00Z">
        <w:r w:rsidR="000B6DE9">
          <w:rPr>
            <w:rFonts w:eastAsia="Times New Roman" w:cs="Times New Roman"/>
            <w:sz w:val="24"/>
            <w:szCs w:val="24"/>
          </w:rPr>
          <w:t>certificadora</w:t>
        </w:r>
      </w:ins>
      <w:r w:rsidRPr="0088665D">
        <w:rPr>
          <w:rFonts w:eastAsia="Times New Roman" w:cs="Times New Roman"/>
          <w:sz w:val="24"/>
          <w:szCs w:val="24"/>
        </w:rPr>
        <w:t xml:space="preserve"> é discriminado por produto, definido conforme os protocolos de certificação apresentados à ANP.</w:t>
      </w:r>
    </w:p>
    <w:p w14:paraId="043FCCCF"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 2º </w:t>
      </w:r>
      <w:r w:rsidR="00330DB3">
        <w:rPr>
          <w:rFonts w:eastAsia="Times New Roman" w:cs="Times New Roman"/>
          <w:sz w:val="24"/>
          <w:szCs w:val="24"/>
        </w:rPr>
        <w:t xml:space="preserve"> </w:t>
      </w:r>
      <w:r w:rsidRPr="0088665D">
        <w:rPr>
          <w:rFonts w:eastAsia="Times New Roman" w:cs="Times New Roman"/>
          <w:sz w:val="24"/>
          <w:szCs w:val="24"/>
        </w:rPr>
        <w:t>A reprovação da solicitação de credenciamento não impede que a requerente solicite novo credenciamento à ANP.</w:t>
      </w:r>
    </w:p>
    <w:p w14:paraId="1EA0E144"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bookmarkStart w:id="65" w:name="art11"/>
      <w:bookmarkStart w:id="66" w:name="art13"/>
      <w:bookmarkStart w:id="67" w:name="art14"/>
      <w:bookmarkStart w:id="68" w:name="art15"/>
      <w:bookmarkStart w:id="69" w:name="art16"/>
      <w:bookmarkEnd w:id="65"/>
      <w:bookmarkEnd w:id="66"/>
      <w:bookmarkEnd w:id="67"/>
      <w:bookmarkEnd w:id="68"/>
      <w:bookmarkEnd w:id="69"/>
      <w:r w:rsidRPr="0088665D">
        <w:rPr>
          <w:rFonts w:cs="Times New Roman"/>
          <w:b/>
          <w:sz w:val="24"/>
          <w:szCs w:val="24"/>
        </w:rPr>
        <w:t>Seção II</w:t>
      </w:r>
    </w:p>
    <w:p w14:paraId="1CEEACCC" w14:textId="77777777" w:rsidR="0088665D" w:rsidRPr="0088665D" w:rsidRDefault="0088665D" w:rsidP="0088665D">
      <w:pPr>
        <w:autoSpaceDE w:val="0"/>
        <w:autoSpaceDN w:val="0"/>
        <w:adjustRightInd w:val="0"/>
        <w:spacing w:after="120" w:line="240" w:lineRule="auto"/>
        <w:jc w:val="center"/>
        <w:rPr>
          <w:rFonts w:cs="Times New Roman"/>
          <w:b/>
          <w:sz w:val="24"/>
          <w:szCs w:val="24"/>
        </w:rPr>
      </w:pPr>
      <w:r w:rsidRPr="0088665D">
        <w:rPr>
          <w:rFonts w:cs="Times New Roman"/>
          <w:b/>
          <w:sz w:val="24"/>
          <w:szCs w:val="24"/>
        </w:rPr>
        <w:t>Da Equipe de Auditoria</w:t>
      </w:r>
    </w:p>
    <w:p w14:paraId="0B67BF57" w14:textId="2178BC09"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Art. </w:t>
      </w:r>
      <w:r w:rsidR="00EB0C8E" w:rsidRPr="00246B50">
        <w:rPr>
          <w:rFonts w:eastAsia="Times New Roman" w:cs="Times New Roman"/>
          <w:sz w:val="24"/>
          <w:szCs w:val="24"/>
        </w:rPr>
        <w:t>8</w:t>
      </w:r>
      <w:r w:rsidRPr="0088665D">
        <w:rPr>
          <w:rFonts w:eastAsia="Times New Roman" w:cs="Times New Roman"/>
          <w:sz w:val="24"/>
          <w:szCs w:val="24"/>
        </w:rPr>
        <w:t xml:space="preserve">º </w:t>
      </w:r>
      <w:r w:rsidR="00966EE0" w:rsidRPr="00246B50">
        <w:rPr>
          <w:rFonts w:eastAsia="Times New Roman" w:cs="Times New Roman"/>
          <w:sz w:val="24"/>
          <w:szCs w:val="24"/>
        </w:rPr>
        <w:t xml:space="preserve"> </w:t>
      </w:r>
      <w:r w:rsidRPr="0088665D">
        <w:rPr>
          <w:rFonts w:eastAsia="Times New Roman" w:cs="Times New Roman"/>
          <w:sz w:val="24"/>
          <w:szCs w:val="24"/>
        </w:rPr>
        <w:t xml:space="preserve">É dever da </w:t>
      </w:r>
      <w:r w:rsidR="00966EE0" w:rsidRPr="00246B50">
        <w:rPr>
          <w:rFonts w:eastAsia="Times New Roman" w:cs="Times New Roman"/>
          <w:sz w:val="24"/>
          <w:szCs w:val="24"/>
        </w:rPr>
        <w:t>f</w:t>
      </w:r>
      <w:r w:rsidRPr="0088665D">
        <w:rPr>
          <w:rFonts w:eastAsia="Times New Roman" w:cs="Times New Roman"/>
          <w:sz w:val="24"/>
          <w:szCs w:val="24"/>
        </w:rPr>
        <w:t xml:space="preserve">irma </w:t>
      </w:r>
      <w:del w:id="70" w:author="Ricardo K Fermam" w:date="2018-05-11T15:24:00Z">
        <w:r w:rsidR="00966EE0" w:rsidRPr="00246B50" w:rsidDel="00822978">
          <w:rPr>
            <w:rFonts w:eastAsia="Times New Roman" w:cs="Times New Roman"/>
            <w:sz w:val="24"/>
            <w:szCs w:val="24"/>
          </w:rPr>
          <w:delText>i</w:delText>
        </w:r>
        <w:r w:rsidRPr="0088665D" w:rsidDel="00822978">
          <w:rPr>
            <w:rFonts w:eastAsia="Times New Roman" w:cs="Times New Roman"/>
            <w:sz w:val="24"/>
            <w:szCs w:val="24"/>
          </w:rPr>
          <w:delText>nspetora</w:delText>
        </w:r>
      </w:del>
      <w:ins w:id="71" w:author="Ricardo K Fermam" w:date="2018-05-11T16:02:00Z">
        <w:r w:rsidR="000B6DE9">
          <w:rPr>
            <w:rFonts w:eastAsia="Times New Roman" w:cs="Times New Roman"/>
            <w:sz w:val="24"/>
            <w:szCs w:val="24"/>
          </w:rPr>
          <w:t>certificadora</w:t>
        </w:r>
      </w:ins>
      <w:r w:rsidRPr="0088665D">
        <w:rPr>
          <w:rFonts w:eastAsia="Times New Roman" w:cs="Times New Roman"/>
          <w:sz w:val="24"/>
          <w:szCs w:val="24"/>
        </w:rPr>
        <w:t>:</w:t>
      </w:r>
    </w:p>
    <w:p w14:paraId="26242D0C" w14:textId="62B8CE94"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I - comprovar </w:t>
      </w:r>
      <w:r w:rsidR="00966EE0" w:rsidRPr="00246B50">
        <w:rPr>
          <w:rFonts w:eastAsia="Times New Roman" w:cs="Times New Roman"/>
          <w:sz w:val="24"/>
          <w:szCs w:val="24"/>
        </w:rPr>
        <w:t>a disponibilidade de,</w:t>
      </w:r>
      <w:r w:rsidRPr="0088665D">
        <w:rPr>
          <w:rFonts w:eastAsia="Times New Roman" w:cs="Times New Roman"/>
          <w:sz w:val="24"/>
          <w:szCs w:val="24"/>
        </w:rPr>
        <w:t xml:space="preserve"> pelo menos</w:t>
      </w:r>
      <w:r w:rsidR="00966EE0" w:rsidRPr="00246B50">
        <w:rPr>
          <w:rFonts w:eastAsia="Times New Roman" w:cs="Times New Roman"/>
          <w:sz w:val="24"/>
          <w:szCs w:val="24"/>
        </w:rPr>
        <w:t>,</w:t>
      </w:r>
      <w:r w:rsidRPr="0088665D">
        <w:rPr>
          <w:rFonts w:eastAsia="Times New Roman" w:cs="Times New Roman"/>
          <w:sz w:val="24"/>
          <w:szCs w:val="24"/>
        </w:rPr>
        <w:t xml:space="preserve"> um profissional como gerente técnico cuja responsabilidade consiste em assegurar que as atividades de </w:t>
      </w:r>
      <w:del w:id="72" w:author="Ricardo K Fermam" w:date="2018-05-11T15:24:00Z">
        <w:r w:rsidRPr="0088665D" w:rsidDel="00822978">
          <w:rPr>
            <w:rFonts w:eastAsia="Times New Roman" w:cs="Times New Roman"/>
            <w:sz w:val="24"/>
            <w:szCs w:val="24"/>
          </w:rPr>
          <w:delText xml:space="preserve">inspeção </w:delText>
        </w:r>
      </w:del>
      <w:ins w:id="73" w:author="Ricardo K Fermam" w:date="2018-05-11T15:24:00Z">
        <w:r w:rsidR="00822978">
          <w:rPr>
            <w:rFonts w:eastAsia="Times New Roman" w:cs="Times New Roman"/>
            <w:sz w:val="24"/>
            <w:szCs w:val="24"/>
          </w:rPr>
          <w:t>certificação</w:t>
        </w:r>
        <w:r w:rsidR="00822978" w:rsidRPr="0088665D">
          <w:rPr>
            <w:rFonts w:eastAsia="Times New Roman" w:cs="Times New Roman"/>
            <w:sz w:val="24"/>
            <w:szCs w:val="24"/>
          </w:rPr>
          <w:t xml:space="preserve"> </w:t>
        </w:r>
      </w:ins>
      <w:r w:rsidRPr="0088665D">
        <w:rPr>
          <w:rFonts w:eastAsia="Times New Roman" w:cs="Times New Roman"/>
          <w:sz w:val="24"/>
          <w:szCs w:val="24"/>
        </w:rPr>
        <w:t xml:space="preserve">sejam executadas de acordo com uma das seguintes normas: </w:t>
      </w:r>
      <w:del w:id="74" w:author="Ricardo K Fermam" w:date="2018-05-11T15:24:00Z">
        <w:r w:rsidRPr="0088665D" w:rsidDel="00822978">
          <w:rPr>
            <w:rFonts w:eastAsia="Times New Roman" w:cs="Times New Roman"/>
            <w:sz w:val="24"/>
            <w:szCs w:val="24"/>
          </w:rPr>
          <w:delText xml:space="preserve">ABNT NBR ISO/IEC 17020, </w:delText>
        </w:r>
      </w:del>
      <w:r w:rsidRPr="0088665D">
        <w:rPr>
          <w:rFonts w:eastAsia="Times New Roman" w:cs="Times New Roman"/>
          <w:sz w:val="24"/>
          <w:szCs w:val="24"/>
        </w:rPr>
        <w:t xml:space="preserve">ABNT NBR ISO/IEC 17065 e ABNT NBR ISO/IEC 14065. </w:t>
      </w:r>
    </w:p>
    <w:p w14:paraId="54E0E0ED"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II - empregar ou contratar, para realização de cada processo de Certificação de Biocombustíveis, no mínimo 2 (dois) profissionais, que atendam, em conjunto, às seguintes competências:</w:t>
      </w:r>
    </w:p>
    <w:p w14:paraId="5221CD72"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t xml:space="preserve">a) </w:t>
      </w:r>
      <w:r w:rsidR="0088665D" w:rsidRPr="0088665D">
        <w:rPr>
          <w:rFonts w:eastAsia="Times New Roman" w:cs="Times New Roman"/>
          <w:sz w:val="24"/>
          <w:szCs w:val="24"/>
        </w:rPr>
        <w:t>titulação de grau superior relacionada às ciências agrárias, ambientais, engenharia ou química, devidamente registrado no respectivo órgão de classe;</w:t>
      </w:r>
    </w:p>
    <w:p w14:paraId="75D37716" w14:textId="2463B073" w:rsidR="0088665D" w:rsidRPr="0088665D" w:rsidDel="00C15DB2" w:rsidRDefault="000A314F" w:rsidP="0088665D">
      <w:pPr>
        <w:shd w:val="clear" w:color="auto" w:fill="FFFFFF"/>
        <w:spacing w:after="120" w:line="240" w:lineRule="auto"/>
        <w:jc w:val="both"/>
        <w:rPr>
          <w:del w:id="75" w:author="Ricardo K Fermam" w:date="2018-05-11T15:35:00Z"/>
          <w:rFonts w:eastAsia="Times New Roman" w:cs="Times New Roman"/>
          <w:iCs/>
          <w:sz w:val="24"/>
          <w:szCs w:val="24"/>
        </w:rPr>
      </w:pPr>
      <w:del w:id="76" w:author="Ricardo K Fermam" w:date="2018-05-11T15:35:00Z">
        <w:r w:rsidRPr="00246B50" w:rsidDel="00C15DB2">
          <w:rPr>
            <w:rFonts w:eastAsia="Times New Roman" w:cs="Times New Roman"/>
            <w:sz w:val="24"/>
            <w:szCs w:val="24"/>
          </w:rPr>
          <w:delText xml:space="preserve">b) </w:delText>
        </w:r>
        <w:r w:rsidR="0088665D" w:rsidRPr="0088665D" w:rsidDel="00C15DB2">
          <w:rPr>
            <w:rFonts w:eastAsia="Times New Roman" w:cs="Times New Roman"/>
            <w:sz w:val="24"/>
            <w:szCs w:val="24"/>
          </w:rPr>
          <w:delText>certificado de treinamento na norma ISO 19011 – diretrizes para auditoria de sistemas de gestão</w:delText>
        </w:r>
      </w:del>
      <w:del w:id="77" w:author="Ricardo K Fermam" w:date="2018-05-11T15:33:00Z">
        <w:r w:rsidR="0088665D" w:rsidRPr="0088665D" w:rsidDel="00C2779E">
          <w:rPr>
            <w:rFonts w:eastAsia="Times New Roman" w:cs="Times New Roman"/>
            <w:sz w:val="24"/>
            <w:szCs w:val="24"/>
          </w:rPr>
          <w:delText xml:space="preserve"> </w:delText>
        </w:r>
        <w:commentRangeStart w:id="78"/>
        <w:r w:rsidR="0088665D" w:rsidRPr="0088665D" w:rsidDel="00C2779E">
          <w:rPr>
            <w:rFonts w:eastAsia="Times New Roman" w:cs="Times New Roman"/>
            <w:sz w:val="24"/>
            <w:szCs w:val="24"/>
          </w:rPr>
          <w:delText>–, incluindo a comprovação de aprovação no exame fornecido por instituição acreditada</w:delText>
        </w:r>
        <w:commentRangeEnd w:id="78"/>
        <w:r w:rsidR="00C2779E" w:rsidDel="00C2779E">
          <w:rPr>
            <w:rStyle w:val="Refdecomentrio"/>
          </w:rPr>
          <w:commentReference w:id="78"/>
        </w:r>
      </w:del>
      <w:del w:id="79" w:author="Ricardo K Fermam" w:date="2018-05-11T15:35:00Z">
        <w:r w:rsidR="0088665D" w:rsidRPr="0088665D" w:rsidDel="00C15DB2">
          <w:rPr>
            <w:rFonts w:eastAsia="Times New Roman" w:cs="Times New Roman"/>
            <w:sz w:val="24"/>
            <w:szCs w:val="24"/>
          </w:rPr>
          <w:delText>;</w:delText>
        </w:r>
      </w:del>
    </w:p>
    <w:p w14:paraId="4C8C7DAE"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t xml:space="preserve">c) </w:t>
      </w:r>
      <w:r w:rsidR="0088665D" w:rsidRPr="0088665D">
        <w:rPr>
          <w:rFonts w:eastAsia="Times New Roman" w:cs="Times New Roman"/>
          <w:sz w:val="24"/>
          <w:szCs w:val="24"/>
        </w:rPr>
        <w:t xml:space="preserve">registro de treinamentos </w:t>
      </w:r>
      <w:r w:rsidR="0088665D" w:rsidRPr="0088665D">
        <w:rPr>
          <w:rFonts w:eastAsia="Times New Roman" w:cs="Times New Roman"/>
          <w:iCs/>
          <w:sz w:val="24"/>
          <w:szCs w:val="24"/>
        </w:rPr>
        <w:t xml:space="preserve">específicos </w:t>
      </w:r>
      <w:r w:rsidR="0088665D" w:rsidRPr="0088665D">
        <w:rPr>
          <w:rFonts w:eastAsia="Times New Roman" w:cs="Times New Roman"/>
          <w:sz w:val="24"/>
          <w:szCs w:val="24"/>
        </w:rPr>
        <w:t xml:space="preserve">relacionados ao </w:t>
      </w:r>
      <w:r w:rsidR="0088665D" w:rsidRPr="0088665D">
        <w:rPr>
          <w:rFonts w:eastAsia="Times New Roman" w:cs="Times New Roman"/>
          <w:iCs/>
          <w:sz w:val="24"/>
          <w:szCs w:val="24"/>
        </w:rPr>
        <w:t>setor de biocombustíveis</w:t>
      </w:r>
      <w:r w:rsidR="00CB47AA">
        <w:rPr>
          <w:rFonts w:eastAsia="Times New Roman" w:cs="Times New Roman"/>
          <w:iCs/>
          <w:sz w:val="24"/>
          <w:szCs w:val="24"/>
        </w:rPr>
        <w:t xml:space="preserve"> </w:t>
      </w:r>
      <w:r w:rsidR="002B745F">
        <w:rPr>
          <w:rFonts w:eastAsia="Times New Roman" w:cs="Times New Roman"/>
          <w:sz w:val="24"/>
          <w:szCs w:val="24"/>
        </w:rPr>
        <w:t>referentes</w:t>
      </w:r>
      <w:r w:rsidR="00CB47AA" w:rsidRPr="00CB47AA">
        <w:rPr>
          <w:rFonts w:eastAsia="Times New Roman" w:cs="Times New Roman"/>
          <w:sz w:val="24"/>
          <w:szCs w:val="24"/>
        </w:rPr>
        <w:t xml:space="preserve"> às rotas de produção dos produtos indicados no art. 4º, I a IX, desta Resolução</w:t>
      </w:r>
      <w:r w:rsidR="0088665D" w:rsidRPr="00CB47AA">
        <w:rPr>
          <w:rFonts w:eastAsia="Times New Roman" w:cs="Times New Roman"/>
          <w:sz w:val="24"/>
          <w:szCs w:val="24"/>
        </w:rPr>
        <w:t>;</w:t>
      </w:r>
    </w:p>
    <w:p w14:paraId="44BE4B43"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iCs/>
          <w:sz w:val="24"/>
          <w:szCs w:val="24"/>
        </w:rPr>
        <w:t xml:space="preserve">d) </w:t>
      </w:r>
      <w:r w:rsidR="0088665D" w:rsidRPr="0088665D">
        <w:rPr>
          <w:rFonts w:eastAsia="Times New Roman" w:cs="Times New Roman"/>
          <w:iCs/>
          <w:sz w:val="24"/>
          <w:szCs w:val="24"/>
        </w:rPr>
        <w:t xml:space="preserve">experiência profissional </w:t>
      </w:r>
      <w:r w:rsidR="00CB47AA">
        <w:rPr>
          <w:rFonts w:eastAsia="Times New Roman" w:cs="Times New Roman"/>
          <w:iCs/>
          <w:sz w:val="24"/>
          <w:szCs w:val="24"/>
        </w:rPr>
        <w:t xml:space="preserve">de, no mínimo dois anos, </w:t>
      </w:r>
      <w:r w:rsidR="0088665D" w:rsidRPr="0088665D">
        <w:rPr>
          <w:rFonts w:eastAsia="Times New Roman" w:cs="Times New Roman"/>
          <w:sz w:val="24"/>
          <w:szCs w:val="24"/>
        </w:rPr>
        <w:t xml:space="preserve">no </w:t>
      </w:r>
      <w:r w:rsidR="0088665D" w:rsidRPr="0088665D">
        <w:rPr>
          <w:rFonts w:eastAsia="Times New Roman" w:cs="Times New Roman"/>
          <w:iCs/>
          <w:sz w:val="24"/>
          <w:szCs w:val="24"/>
        </w:rPr>
        <w:t>setor de biocombustíveis</w:t>
      </w:r>
      <w:r w:rsidR="00CB47AA">
        <w:rPr>
          <w:rFonts w:eastAsia="Times New Roman" w:cs="Times New Roman"/>
          <w:iCs/>
          <w:sz w:val="24"/>
          <w:szCs w:val="24"/>
        </w:rPr>
        <w:t xml:space="preserve"> na área de produção agrícola ou industrial</w:t>
      </w:r>
      <w:r w:rsidR="0088665D" w:rsidRPr="0088665D">
        <w:rPr>
          <w:rFonts w:eastAsia="Times New Roman" w:cs="Times New Roman"/>
          <w:iCs/>
          <w:sz w:val="24"/>
          <w:szCs w:val="24"/>
        </w:rPr>
        <w:t>;</w:t>
      </w:r>
    </w:p>
    <w:p w14:paraId="535A1504" w14:textId="77777777" w:rsidR="0088665D" w:rsidRPr="0088665D" w:rsidRDefault="000A314F" w:rsidP="0088665D">
      <w:pPr>
        <w:shd w:val="clear" w:color="auto" w:fill="FFFFFF"/>
        <w:spacing w:after="120" w:line="240" w:lineRule="auto"/>
        <w:jc w:val="both"/>
        <w:rPr>
          <w:rFonts w:eastAsia="Times New Roman" w:cs="Times New Roman"/>
          <w:iCs/>
          <w:sz w:val="24"/>
          <w:szCs w:val="24"/>
        </w:rPr>
      </w:pPr>
      <w:r w:rsidRPr="00246B50">
        <w:rPr>
          <w:rFonts w:eastAsia="Times New Roman" w:cs="Times New Roman"/>
          <w:sz w:val="24"/>
          <w:szCs w:val="24"/>
        </w:rPr>
        <w:t xml:space="preserve">e) </w:t>
      </w:r>
      <w:r w:rsidR="0088665D" w:rsidRPr="0088665D">
        <w:rPr>
          <w:rFonts w:eastAsia="Times New Roman" w:cs="Times New Roman"/>
          <w:sz w:val="24"/>
          <w:szCs w:val="24"/>
        </w:rPr>
        <w:t xml:space="preserve">registros de treinamentos ou capacitação relacionados à </w:t>
      </w:r>
      <w:r w:rsidR="0088665D" w:rsidRPr="0088665D">
        <w:rPr>
          <w:rFonts w:eastAsia="Times New Roman" w:cs="Times New Roman"/>
          <w:iCs/>
          <w:sz w:val="24"/>
          <w:szCs w:val="24"/>
        </w:rPr>
        <w:t>avaliação de ciclo de vida e contabilidade de carbono;</w:t>
      </w:r>
    </w:p>
    <w:p w14:paraId="41E525D3" w14:textId="27646068" w:rsidR="0088665D" w:rsidRPr="0088665D" w:rsidDel="00C15DB2" w:rsidRDefault="000A314F" w:rsidP="0088665D">
      <w:pPr>
        <w:shd w:val="clear" w:color="auto" w:fill="FFFFFF"/>
        <w:spacing w:after="120" w:line="240" w:lineRule="auto"/>
        <w:jc w:val="both"/>
        <w:rPr>
          <w:del w:id="80" w:author="Ricardo K Fermam" w:date="2018-05-11T15:37:00Z"/>
          <w:rFonts w:eastAsia="Times New Roman" w:cs="Times New Roman"/>
          <w:iCs/>
          <w:sz w:val="24"/>
          <w:szCs w:val="24"/>
        </w:rPr>
      </w:pPr>
      <w:commentRangeStart w:id="81"/>
      <w:del w:id="82" w:author="Ricardo K Fermam" w:date="2018-05-11T15:37:00Z">
        <w:r w:rsidRPr="00246B50" w:rsidDel="00C15DB2">
          <w:rPr>
            <w:rFonts w:eastAsia="Times New Roman" w:cs="Times New Roman"/>
            <w:iCs/>
            <w:sz w:val="24"/>
            <w:szCs w:val="24"/>
          </w:rPr>
          <w:delText xml:space="preserve">f) </w:delText>
        </w:r>
        <w:r w:rsidR="0088665D" w:rsidRPr="0088665D" w:rsidDel="00C15DB2">
          <w:rPr>
            <w:rFonts w:eastAsia="Times New Roman" w:cs="Times New Roman"/>
            <w:iCs/>
            <w:sz w:val="24"/>
            <w:szCs w:val="24"/>
          </w:rPr>
          <w:delText>qualificação como auditor/inspetor de sistemas e produtos;</w:delText>
        </w:r>
      </w:del>
      <w:commentRangeEnd w:id="81"/>
      <w:r w:rsidR="00C15DB2">
        <w:rPr>
          <w:rStyle w:val="Refdecomentrio"/>
        </w:rPr>
        <w:commentReference w:id="81"/>
      </w:r>
    </w:p>
    <w:p w14:paraId="0EE8F4A9" w14:textId="7F15CC34" w:rsidR="0088665D" w:rsidRPr="0088665D" w:rsidRDefault="004472E1" w:rsidP="0088665D">
      <w:pPr>
        <w:shd w:val="clear" w:color="auto" w:fill="FFFFFF"/>
        <w:spacing w:after="120" w:line="240" w:lineRule="auto"/>
        <w:jc w:val="both"/>
        <w:rPr>
          <w:rFonts w:eastAsia="Times New Roman" w:cs="Times New Roman"/>
          <w:i/>
          <w:iCs/>
          <w:sz w:val="24"/>
          <w:szCs w:val="24"/>
        </w:rPr>
      </w:pPr>
      <w:r>
        <w:rPr>
          <w:rFonts w:eastAsia="Times New Roman" w:cs="Times New Roman"/>
          <w:sz w:val="24"/>
          <w:szCs w:val="24"/>
        </w:rPr>
        <w:t>g</w:t>
      </w:r>
      <w:r w:rsidR="000A314F" w:rsidRPr="00246B50">
        <w:rPr>
          <w:rFonts w:eastAsia="Times New Roman" w:cs="Times New Roman"/>
          <w:sz w:val="24"/>
          <w:szCs w:val="24"/>
        </w:rPr>
        <w:t xml:space="preserve">) </w:t>
      </w:r>
      <w:r w:rsidR="0088665D" w:rsidRPr="0088665D">
        <w:rPr>
          <w:rFonts w:eastAsia="Times New Roman" w:cs="Times New Roman"/>
          <w:sz w:val="24"/>
          <w:szCs w:val="24"/>
        </w:rPr>
        <w:t>experiência em</w:t>
      </w:r>
      <w:r w:rsidR="0088665D" w:rsidRPr="0088665D">
        <w:rPr>
          <w:rFonts w:eastAsia="Times New Roman" w:cs="Times New Roman"/>
          <w:iCs/>
          <w:sz w:val="24"/>
          <w:szCs w:val="24"/>
        </w:rPr>
        <w:t xml:space="preserve"> práticas de auditoria</w:t>
      </w:r>
      <w:del w:id="83" w:author="Ricardo K Fermam" w:date="2018-05-11T16:06:00Z">
        <w:r w:rsidR="0088665D" w:rsidRPr="0088665D" w:rsidDel="00E841B2">
          <w:rPr>
            <w:rFonts w:eastAsia="Times New Roman" w:cs="Times New Roman"/>
            <w:iCs/>
            <w:sz w:val="24"/>
            <w:szCs w:val="24"/>
          </w:rPr>
          <w:delText>/inspeção</w:delText>
        </w:r>
      </w:del>
      <w:r w:rsidR="0088665D" w:rsidRPr="0088665D">
        <w:rPr>
          <w:rFonts w:eastAsia="Times New Roman" w:cs="Times New Roman"/>
          <w:iCs/>
          <w:sz w:val="24"/>
          <w:szCs w:val="24"/>
        </w:rPr>
        <w:t xml:space="preserve"> de, no mínimo, dois anos, devidamente comprovada; </w:t>
      </w:r>
      <w:r w:rsidR="00EA629C">
        <w:rPr>
          <w:rFonts w:eastAsia="Times New Roman" w:cs="Times New Roman"/>
          <w:iCs/>
          <w:sz w:val="24"/>
          <w:szCs w:val="24"/>
        </w:rPr>
        <w:t>e</w:t>
      </w:r>
    </w:p>
    <w:p w14:paraId="19FEA52E" w14:textId="77777777" w:rsidR="0088665D" w:rsidRPr="0088665D" w:rsidRDefault="004472E1" w:rsidP="0088665D">
      <w:pPr>
        <w:shd w:val="clear" w:color="auto" w:fill="FFFFFF"/>
        <w:spacing w:after="120" w:line="240" w:lineRule="auto"/>
        <w:jc w:val="both"/>
        <w:rPr>
          <w:rFonts w:eastAsia="Times New Roman" w:cs="Times New Roman"/>
          <w:iCs/>
          <w:sz w:val="24"/>
          <w:szCs w:val="24"/>
        </w:rPr>
      </w:pPr>
      <w:r>
        <w:rPr>
          <w:rFonts w:eastAsia="Times New Roman" w:cs="Times New Roman"/>
          <w:iCs/>
          <w:sz w:val="24"/>
          <w:szCs w:val="24"/>
        </w:rPr>
        <w:lastRenderedPageBreak/>
        <w:t>h</w:t>
      </w:r>
      <w:r w:rsidR="00EB0C8E" w:rsidRPr="00EA629C">
        <w:rPr>
          <w:rFonts w:eastAsia="Times New Roman" w:cs="Times New Roman"/>
          <w:iCs/>
          <w:sz w:val="24"/>
          <w:szCs w:val="24"/>
        </w:rPr>
        <w:t xml:space="preserve">) </w:t>
      </w:r>
      <w:r w:rsidR="0088665D" w:rsidRPr="00EA629C">
        <w:rPr>
          <w:rFonts w:eastAsia="Times New Roman" w:cs="Times New Roman"/>
          <w:iCs/>
          <w:sz w:val="24"/>
          <w:szCs w:val="24"/>
        </w:rPr>
        <w:t>habilidade em técnicas de processamento de imagens para verificação</w:t>
      </w:r>
      <w:r w:rsidR="00F44281" w:rsidRPr="00EA629C">
        <w:rPr>
          <w:rFonts w:eastAsia="Times New Roman" w:cs="Times New Roman"/>
          <w:iCs/>
          <w:sz w:val="24"/>
          <w:szCs w:val="24"/>
        </w:rPr>
        <w:t xml:space="preserve"> da elegibilidade de que trata o Capítulo V</w:t>
      </w:r>
      <w:r w:rsidR="0088665D" w:rsidRPr="00EA629C">
        <w:rPr>
          <w:rFonts w:eastAsia="Times New Roman" w:cs="Times New Roman"/>
          <w:iCs/>
          <w:sz w:val="24"/>
          <w:szCs w:val="24"/>
        </w:rPr>
        <w:t xml:space="preserve">, </w:t>
      </w:r>
      <w:r w:rsidR="00DA018D" w:rsidRPr="00EA629C">
        <w:rPr>
          <w:rFonts w:eastAsia="Times New Roman" w:cs="Times New Roman"/>
          <w:iCs/>
          <w:sz w:val="24"/>
          <w:szCs w:val="24"/>
        </w:rPr>
        <w:t>e que comprovem</w:t>
      </w:r>
      <w:r w:rsidR="0088665D" w:rsidRPr="00EA629C">
        <w:rPr>
          <w:rFonts w:eastAsia="Times New Roman" w:cs="Times New Roman"/>
          <w:iCs/>
          <w:sz w:val="24"/>
          <w:szCs w:val="24"/>
        </w:rPr>
        <w:t xml:space="preserve"> experiência mínima</w:t>
      </w:r>
      <w:r w:rsidR="00EB0C8E" w:rsidRPr="00EA629C">
        <w:rPr>
          <w:rFonts w:eastAsia="Times New Roman" w:cs="Times New Roman"/>
          <w:iCs/>
          <w:sz w:val="24"/>
          <w:szCs w:val="24"/>
        </w:rPr>
        <w:t xml:space="preserve"> </w:t>
      </w:r>
      <w:r w:rsidR="0088665D" w:rsidRPr="00EA629C">
        <w:rPr>
          <w:rFonts w:eastAsia="Times New Roman" w:cs="Times New Roman"/>
          <w:iCs/>
          <w:sz w:val="24"/>
          <w:szCs w:val="24"/>
        </w:rPr>
        <w:t xml:space="preserve">de cinco anos na elaboração de </w:t>
      </w:r>
      <w:r w:rsidR="00EB0C8E" w:rsidRPr="00EA629C">
        <w:rPr>
          <w:rFonts w:eastAsia="Times New Roman" w:cs="Times New Roman"/>
          <w:iCs/>
          <w:sz w:val="24"/>
          <w:szCs w:val="24"/>
        </w:rPr>
        <w:t>b</w:t>
      </w:r>
      <w:r w:rsidR="0088665D" w:rsidRPr="00EA629C">
        <w:rPr>
          <w:rFonts w:eastAsia="Times New Roman" w:cs="Times New Roman"/>
          <w:iCs/>
          <w:sz w:val="24"/>
          <w:szCs w:val="24"/>
        </w:rPr>
        <w:t xml:space="preserve">anco de </w:t>
      </w:r>
      <w:r w:rsidR="00EB0C8E" w:rsidRPr="00EA629C">
        <w:rPr>
          <w:rFonts w:eastAsia="Times New Roman" w:cs="Times New Roman"/>
          <w:iCs/>
          <w:sz w:val="24"/>
          <w:szCs w:val="24"/>
        </w:rPr>
        <w:t>d</w:t>
      </w:r>
      <w:r w:rsidR="0088665D" w:rsidRPr="00EA629C">
        <w:rPr>
          <w:rFonts w:eastAsia="Times New Roman" w:cs="Times New Roman"/>
          <w:iCs/>
          <w:sz w:val="24"/>
          <w:szCs w:val="24"/>
        </w:rPr>
        <w:t>ados de imagens de satélite, na interpretação de imagens e na consolidação e apresentação da informação</w:t>
      </w:r>
      <w:r w:rsidR="00EA629C">
        <w:rPr>
          <w:rFonts w:eastAsia="Times New Roman" w:cs="Times New Roman"/>
          <w:iCs/>
          <w:sz w:val="24"/>
          <w:szCs w:val="24"/>
        </w:rPr>
        <w:t>.</w:t>
      </w:r>
    </w:p>
    <w:p w14:paraId="59138883"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III - apresentar declaração de confidencialidade da equipe de auditoria para todas as informações obtidas ou geradas durante o desempenho das atividades de certificação</w:t>
      </w:r>
      <w:bookmarkStart w:id="84" w:name="LPHit64"/>
      <w:bookmarkStart w:id="85" w:name="LPHit65"/>
      <w:bookmarkEnd w:id="84"/>
      <w:bookmarkEnd w:id="85"/>
      <w:r w:rsidRPr="0088665D">
        <w:rPr>
          <w:rFonts w:eastAsia="Times New Roman" w:cs="Times New Roman"/>
          <w:sz w:val="24"/>
          <w:szCs w:val="24"/>
        </w:rPr>
        <w:t xml:space="preserve">; </w:t>
      </w:r>
      <w:r w:rsidR="00715E10" w:rsidRPr="00246B50">
        <w:rPr>
          <w:rFonts w:eastAsia="Times New Roman" w:cs="Times New Roman"/>
          <w:sz w:val="24"/>
          <w:szCs w:val="24"/>
        </w:rPr>
        <w:t>e</w:t>
      </w:r>
    </w:p>
    <w:p w14:paraId="5D68E946"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IV - apresentar declaração emitida e devidamente firmada por cada membro da equipe</w:t>
      </w:r>
      <w:r w:rsidR="00CF28ED">
        <w:rPr>
          <w:rFonts w:eastAsia="Times New Roman" w:cs="Times New Roman"/>
          <w:sz w:val="24"/>
          <w:szCs w:val="24"/>
        </w:rPr>
        <w:t xml:space="preserve"> de auditoria</w:t>
      </w:r>
      <w:r w:rsidRPr="0088665D">
        <w:rPr>
          <w:rFonts w:eastAsia="Times New Roman" w:cs="Times New Roman"/>
          <w:sz w:val="24"/>
          <w:szCs w:val="24"/>
        </w:rPr>
        <w:t xml:space="preserve"> com indicação legível de nome e número de CPF, conforme modelo disponível no </w:t>
      </w:r>
      <w:r w:rsidR="00F936C8" w:rsidRPr="00246B50">
        <w:rPr>
          <w:rFonts w:eastAsia="Times New Roman" w:cs="Times New Roman"/>
          <w:sz w:val="24"/>
          <w:szCs w:val="24"/>
        </w:rPr>
        <w:t>sítio</w:t>
      </w:r>
      <w:r w:rsidRPr="0088665D">
        <w:rPr>
          <w:rFonts w:eastAsia="Times New Roman" w:cs="Times New Roman"/>
          <w:sz w:val="24"/>
          <w:szCs w:val="24"/>
        </w:rPr>
        <w:t xml:space="preserve"> eletrônico</w:t>
      </w:r>
      <w:r w:rsidR="00EB0C8E" w:rsidRPr="00246B50">
        <w:rPr>
          <w:rFonts w:eastAsia="Times New Roman" w:cs="Times New Roman"/>
          <w:sz w:val="24"/>
          <w:szCs w:val="24"/>
        </w:rPr>
        <w:t xml:space="preserve"> da ANP</w:t>
      </w:r>
      <w:r w:rsidR="00E666DB" w:rsidRPr="00246B50">
        <w:rPr>
          <w:rFonts w:eastAsia="Times New Roman" w:cs="Times New Roman"/>
          <w:sz w:val="24"/>
          <w:szCs w:val="24"/>
        </w:rPr>
        <w:t xml:space="preserve">, </w:t>
      </w:r>
      <w:r w:rsidRPr="0088665D">
        <w:rPr>
          <w:rFonts w:eastAsia="Times New Roman" w:cs="Times New Roman"/>
          <w:sz w:val="24"/>
          <w:szCs w:val="24"/>
        </w:rPr>
        <w:t>comprovando o atendimento às exigências dos art</w:t>
      </w:r>
      <w:r w:rsidR="00E666DB" w:rsidRPr="00246B50">
        <w:rPr>
          <w:rFonts w:eastAsia="Times New Roman" w:cs="Times New Roman"/>
          <w:sz w:val="24"/>
          <w:szCs w:val="24"/>
        </w:rPr>
        <w:t>s.</w:t>
      </w:r>
      <w:r w:rsidRPr="0088665D">
        <w:rPr>
          <w:rFonts w:eastAsia="Times New Roman" w:cs="Times New Roman"/>
          <w:sz w:val="24"/>
          <w:szCs w:val="24"/>
        </w:rPr>
        <w:t xml:space="preserve"> </w:t>
      </w:r>
      <w:r w:rsidR="0040625F">
        <w:rPr>
          <w:rFonts w:eastAsia="Times New Roman" w:cs="Times New Roman"/>
          <w:sz w:val="24"/>
          <w:szCs w:val="24"/>
        </w:rPr>
        <w:t>8</w:t>
      </w:r>
      <w:r w:rsidRPr="0088665D">
        <w:rPr>
          <w:rFonts w:eastAsia="Times New Roman" w:cs="Times New Roman"/>
          <w:sz w:val="24"/>
          <w:szCs w:val="24"/>
        </w:rPr>
        <w:t xml:space="preserve">º e </w:t>
      </w:r>
      <w:r w:rsidR="0040625F">
        <w:rPr>
          <w:rFonts w:eastAsia="Times New Roman" w:cs="Times New Roman"/>
          <w:sz w:val="24"/>
          <w:szCs w:val="24"/>
        </w:rPr>
        <w:t>9</w:t>
      </w:r>
      <w:r w:rsidRPr="0088665D">
        <w:rPr>
          <w:rFonts w:eastAsia="Times New Roman" w:cs="Times New Roman"/>
          <w:sz w:val="24"/>
          <w:szCs w:val="24"/>
        </w:rPr>
        <w:t>º.</w:t>
      </w:r>
    </w:p>
    <w:p w14:paraId="1CC9FA8C" w14:textId="77777777" w:rsidR="0088665D" w:rsidRPr="0088665D"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Parágrafo único. As competências de que trata o inciso II deste artigo devem ser comprovadas por documentação encaminhada à ANP.</w:t>
      </w:r>
    </w:p>
    <w:p w14:paraId="0B9D97B7" w14:textId="77777777" w:rsidR="00195F24" w:rsidRDefault="0088665D" w:rsidP="0088665D">
      <w:pPr>
        <w:shd w:val="clear" w:color="auto" w:fill="FFFFFF"/>
        <w:spacing w:after="120" w:line="240" w:lineRule="auto"/>
        <w:jc w:val="both"/>
        <w:rPr>
          <w:rFonts w:eastAsia="Times New Roman" w:cs="Times New Roman"/>
          <w:sz w:val="24"/>
          <w:szCs w:val="24"/>
        </w:rPr>
      </w:pPr>
      <w:r w:rsidRPr="0088665D">
        <w:rPr>
          <w:rFonts w:eastAsia="Times New Roman" w:cs="Times New Roman"/>
          <w:sz w:val="24"/>
          <w:szCs w:val="24"/>
        </w:rPr>
        <w:t xml:space="preserve">Art. </w:t>
      </w:r>
      <w:r w:rsidR="00E666DB" w:rsidRPr="00246B50">
        <w:rPr>
          <w:rFonts w:eastAsia="Times New Roman" w:cs="Times New Roman"/>
          <w:sz w:val="24"/>
          <w:szCs w:val="24"/>
        </w:rPr>
        <w:t>9</w:t>
      </w:r>
      <w:r w:rsidRPr="0088665D">
        <w:rPr>
          <w:rFonts w:eastAsia="Times New Roman" w:cs="Times New Roman"/>
          <w:sz w:val="24"/>
          <w:szCs w:val="24"/>
        </w:rPr>
        <w:t xml:space="preserve">º </w:t>
      </w:r>
      <w:r w:rsidR="00EB0C8E" w:rsidRPr="00246B50">
        <w:rPr>
          <w:rFonts w:eastAsia="Times New Roman" w:cs="Times New Roman"/>
          <w:sz w:val="24"/>
          <w:szCs w:val="24"/>
        </w:rPr>
        <w:t xml:space="preserve"> </w:t>
      </w:r>
      <w:r w:rsidRPr="0088665D">
        <w:rPr>
          <w:rFonts w:eastAsia="Times New Roman" w:cs="Times New Roman"/>
          <w:sz w:val="24"/>
          <w:szCs w:val="24"/>
        </w:rPr>
        <w:t>Fica vedada a contratação de pessoa física ou jurídica ou de profissional que</w:t>
      </w:r>
      <w:r w:rsidR="00E666DB" w:rsidRPr="00246B50">
        <w:rPr>
          <w:rFonts w:eastAsia="Times New Roman" w:cs="Times New Roman"/>
          <w:sz w:val="24"/>
          <w:szCs w:val="24"/>
        </w:rPr>
        <w:t xml:space="preserve"> </w:t>
      </w:r>
      <w:r w:rsidRPr="0088665D">
        <w:rPr>
          <w:rFonts w:eastAsia="Times New Roman" w:cs="Times New Roman"/>
          <w:sz w:val="24"/>
          <w:szCs w:val="24"/>
        </w:rPr>
        <w:t>tenha prestado consultoria</w:t>
      </w:r>
      <w:r w:rsidR="00004D90">
        <w:rPr>
          <w:rFonts w:eastAsia="Times New Roman" w:cs="Times New Roman"/>
          <w:sz w:val="24"/>
          <w:szCs w:val="24"/>
        </w:rPr>
        <w:t xml:space="preserve"> ou que tenha</w:t>
      </w:r>
      <w:r w:rsidR="001A4543">
        <w:rPr>
          <w:rFonts w:eastAsia="Times New Roman" w:cs="Times New Roman"/>
          <w:sz w:val="24"/>
          <w:szCs w:val="24"/>
        </w:rPr>
        <w:t xml:space="preserve"> feito parte do quadro de trabal</w:t>
      </w:r>
      <w:r w:rsidR="00004D90">
        <w:rPr>
          <w:rFonts w:eastAsia="Times New Roman" w:cs="Times New Roman"/>
          <w:sz w:val="24"/>
          <w:szCs w:val="24"/>
        </w:rPr>
        <w:t xml:space="preserve">hadores, </w:t>
      </w:r>
      <w:r w:rsidR="001A4543">
        <w:rPr>
          <w:rFonts w:eastAsia="Times New Roman" w:cs="Times New Roman"/>
          <w:sz w:val="24"/>
          <w:szCs w:val="24"/>
        </w:rPr>
        <w:t>do quadro societário</w:t>
      </w:r>
      <w:r w:rsidR="00004D90">
        <w:rPr>
          <w:rFonts w:eastAsia="Times New Roman" w:cs="Times New Roman"/>
          <w:sz w:val="24"/>
          <w:szCs w:val="24"/>
        </w:rPr>
        <w:t xml:space="preserve"> ou atuado como conselheiro</w:t>
      </w:r>
      <w:r w:rsidR="001A4543" w:rsidRPr="0088665D" w:rsidDel="00083FD6">
        <w:rPr>
          <w:rFonts w:eastAsia="Times New Roman" w:cs="Times New Roman"/>
          <w:sz w:val="24"/>
          <w:szCs w:val="24"/>
        </w:rPr>
        <w:t xml:space="preserve"> </w:t>
      </w:r>
      <w:r w:rsidR="001A4543">
        <w:rPr>
          <w:rFonts w:eastAsia="Times New Roman" w:cs="Times New Roman"/>
          <w:sz w:val="24"/>
          <w:szCs w:val="24"/>
        </w:rPr>
        <w:t>da</w:t>
      </w:r>
      <w:r w:rsidRPr="0088665D">
        <w:rPr>
          <w:rFonts w:eastAsia="Times New Roman" w:cs="Times New Roman"/>
          <w:sz w:val="24"/>
          <w:szCs w:val="24"/>
        </w:rPr>
        <w:t xml:space="preserve"> empresa objeto de certificação</w:t>
      </w:r>
      <w:r w:rsidR="00E666DB" w:rsidRPr="00246B50">
        <w:rPr>
          <w:rFonts w:eastAsia="Times New Roman" w:cs="Times New Roman"/>
          <w:sz w:val="24"/>
          <w:szCs w:val="24"/>
        </w:rPr>
        <w:t xml:space="preserve"> no período de dois anos anteriores ao início do processo de certificação</w:t>
      </w:r>
      <w:r w:rsidR="00844186" w:rsidRPr="00246B50">
        <w:rPr>
          <w:rFonts w:eastAsia="Times New Roman" w:cs="Times New Roman"/>
          <w:sz w:val="24"/>
          <w:szCs w:val="24"/>
        </w:rPr>
        <w:t>.</w:t>
      </w:r>
      <w:bookmarkStart w:id="86" w:name="art6i"/>
      <w:bookmarkStart w:id="87" w:name="art6ii"/>
      <w:bookmarkStart w:id="88" w:name="art6iia"/>
      <w:bookmarkStart w:id="89" w:name="art6iib"/>
      <w:bookmarkStart w:id="90" w:name="art6iic"/>
      <w:bookmarkStart w:id="91" w:name="art6iid"/>
      <w:bookmarkStart w:id="92" w:name="art7"/>
      <w:bookmarkEnd w:id="86"/>
      <w:bookmarkEnd w:id="87"/>
      <w:bookmarkEnd w:id="88"/>
      <w:bookmarkEnd w:id="89"/>
      <w:bookmarkEnd w:id="90"/>
      <w:bookmarkEnd w:id="91"/>
      <w:bookmarkEnd w:id="92"/>
    </w:p>
    <w:p w14:paraId="37D20C91" w14:textId="58DE6CB0" w:rsidR="0088665D" w:rsidRPr="00EA629C" w:rsidRDefault="0088665D" w:rsidP="0088665D">
      <w:pPr>
        <w:shd w:val="clear" w:color="auto" w:fill="FFFFFF"/>
        <w:spacing w:after="120" w:line="240" w:lineRule="auto"/>
        <w:jc w:val="both"/>
        <w:rPr>
          <w:rFonts w:eastAsia="Times New Roman" w:cs="Times New Roman"/>
          <w:sz w:val="24"/>
          <w:szCs w:val="24"/>
        </w:rPr>
      </w:pPr>
      <w:r w:rsidRPr="00EA629C">
        <w:rPr>
          <w:rFonts w:eastAsia="Times New Roman" w:cs="Times New Roman"/>
          <w:sz w:val="24"/>
          <w:szCs w:val="24"/>
        </w:rPr>
        <w:t>Art. 10</w:t>
      </w:r>
      <w:r w:rsidR="00E666DB" w:rsidRPr="00EA629C">
        <w:rPr>
          <w:rFonts w:eastAsia="Times New Roman" w:cs="Times New Roman"/>
          <w:sz w:val="24"/>
          <w:szCs w:val="24"/>
        </w:rPr>
        <w:t>.</w:t>
      </w:r>
      <w:r w:rsidRPr="00EA629C">
        <w:rPr>
          <w:rFonts w:eastAsia="Times New Roman" w:cs="Times New Roman"/>
          <w:sz w:val="24"/>
          <w:szCs w:val="24"/>
        </w:rPr>
        <w:t xml:space="preserve"> </w:t>
      </w:r>
      <w:r w:rsidR="00E666DB" w:rsidRPr="00EA629C">
        <w:rPr>
          <w:rFonts w:eastAsia="Times New Roman" w:cs="Times New Roman"/>
          <w:sz w:val="24"/>
          <w:szCs w:val="24"/>
        </w:rPr>
        <w:t xml:space="preserve"> </w:t>
      </w:r>
      <w:r w:rsidRPr="00EA629C">
        <w:rPr>
          <w:rFonts w:eastAsia="Times New Roman" w:cs="Times New Roman"/>
          <w:sz w:val="24"/>
          <w:szCs w:val="24"/>
        </w:rPr>
        <w:t xml:space="preserve">O descumprimento pela firma </w:t>
      </w:r>
      <w:del w:id="93" w:author="Ricardo K Fermam" w:date="2018-05-11T16:02:00Z">
        <w:r w:rsidRPr="00EA629C" w:rsidDel="000B6DE9">
          <w:rPr>
            <w:rFonts w:eastAsia="Times New Roman" w:cs="Times New Roman"/>
            <w:sz w:val="24"/>
            <w:szCs w:val="24"/>
          </w:rPr>
          <w:delText>inspetora</w:delText>
        </w:r>
      </w:del>
      <w:ins w:id="94" w:author="Ricardo K Fermam" w:date="2018-05-11T16:02:00Z">
        <w:r w:rsidR="000B6DE9">
          <w:rPr>
            <w:rFonts w:eastAsia="Times New Roman" w:cs="Times New Roman"/>
            <w:sz w:val="24"/>
            <w:szCs w:val="24"/>
          </w:rPr>
          <w:t>certificadora</w:t>
        </w:r>
      </w:ins>
      <w:r w:rsidRPr="00EA629C">
        <w:rPr>
          <w:rFonts w:eastAsia="Times New Roman" w:cs="Times New Roman"/>
          <w:sz w:val="24"/>
          <w:szCs w:val="24"/>
        </w:rPr>
        <w:t xml:space="preserve"> do disposto nos arts</w:t>
      </w:r>
      <w:r w:rsidR="00A9115C" w:rsidRPr="00EA629C">
        <w:rPr>
          <w:rFonts w:eastAsia="Times New Roman" w:cs="Times New Roman"/>
          <w:sz w:val="24"/>
          <w:szCs w:val="24"/>
        </w:rPr>
        <w:t>.</w:t>
      </w:r>
      <w:r w:rsidRPr="00EA629C">
        <w:rPr>
          <w:rFonts w:eastAsia="Times New Roman" w:cs="Times New Roman"/>
          <w:sz w:val="24"/>
          <w:szCs w:val="24"/>
        </w:rPr>
        <w:t xml:space="preserve"> </w:t>
      </w:r>
      <w:r w:rsidR="008A2DA8" w:rsidRPr="00EA629C">
        <w:rPr>
          <w:rFonts w:eastAsia="Times New Roman" w:cs="Times New Roman"/>
          <w:sz w:val="24"/>
          <w:szCs w:val="24"/>
        </w:rPr>
        <w:t>7</w:t>
      </w:r>
      <w:r w:rsidRPr="00EA629C">
        <w:rPr>
          <w:rFonts w:eastAsia="Times New Roman" w:cs="Times New Roman"/>
          <w:sz w:val="24"/>
          <w:szCs w:val="24"/>
        </w:rPr>
        <w:t>º</w:t>
      </w:r>
      <w:r w:rsidR="000137B4" w:rsidRPr="00EA629C">
        <w:rPr>
          <w:rFonts w:eastAsia="Times New Roman" w:cs="Times New Roman"/>
          <w:sz w:val="24"/>
          <w:szCs w:val="24"/>
        </w:rPr>
        <w:t>,</w:t>
      </w:r>
      <w:r w:rsidR="006E6B64" w:rsidRPr="00EA629C">
        <w:rPr>
          <w:rFonts w:eastAsia="Times New Roman" w:cs="Times New Roman"/>
          <w:sz w:val="24"/>
          <w:szCs w:val="24"/>
        </w:rPr>
        <w:t xml:space="preserve"> </w:t>
      </w:r>
      <w:r w:rsidR="008A2DA8" w:rsidRPr="00EA629C">
        <w:rPr>
          <w:rFonts w:eastAsia="Times New Roman" w:cs="Times New Roman"/>
          <w:sz w:val="24"/>
          <w:szCs w:val="24"/>
        </w:rPr>
        <w:t>8</w:t>
      </w:r>
      <w:r w:rsidRPr="00EA629C">
        <w:rPr>
          <w:rFonts w:eastAsia="Times New Roman" w:cs="Times New Roman"/>
          <w:sz w:val="24"/>
          <w:szCs w:val="24"/>
        </w:rPr>
        <w:t xml:space="preserve">º </w:t>
      </w:r>
      <w:r w:rsidR="000069E0" w:rsidRPr="00EA629C">
        <w:rPr>
          <w:rFonts w:eastAsia="Times New Roman" w:cs="Times New Roman"/>
          <w:sz w:val="24"/>
          <w:szCs w:val="24"/>
        </w:rPr>
        <w:t xml:space="preserve">e 9º </w:t>
      </w:r>
      <w:r w:rsidRPr="00EA629C">
        <w:rPr>
          <w:rFonts w:eastAsia="Times New Roman" w:cs="Times New Roman"/>
          <w:sz w:val="24"/>
          <w:szCs w:val="24"/>
        </w:rPr>
        <w:t>acarreta</w:t>
      </w:r>
      <w:r w:rsidR="00BE0F44" w:rsidRPr="00EA629C">
        <w:rPr>
          <w:rFonts w:eastAsia="Times New Roman" w:cs="Times New Roman"/>
          <w:sz w:val="24"/>
          <w:szCs w:val="24"/>
        </w:rPr>
        <w:t xml:space="preserve"> declaração de nulidade da auditoria e</w:t>
      </w:r>
      <w:r w:rsidRPr="00EA629C">
        <w:rPr>
          <w:rFonts w:eastAsia="Times New Roman" w:cs="Times New Roman"/>
          <w:sz w:val="24"/>
          <w:szCs w:val="24"/>
        </w:rPr>
        <w:t xml:space="preserve"> </w:t>
      </w:r>
      <w:r w:rsidR="00EA629C" w:rsidRPr="00EA629C">
        <w:rPr>
          <w:rFonts w:eastAsia="Times New Roman" w:cs="Times New Roman"/>
          <w:sz w:val="24"/>
          <w:szCs w:val="24"/>
        </w:rPr>
        <w:t>a obrigatoriedade de</w:t>
      </w:r>
      <w:r w:rsidRPr="00EA629C">
        <w:rPr>
          <w:rFonts w:eastAsia="Times New Roman" w:cs="Times New Roman"/>
          <w:sz w:val="24"/>
          <w:szCs w:val="24"/>
        </w:rPr>
        <w:t xml:space="preserve"> refaz</w:t>
      </w:r>
      <w:r w:rsidR="00EA629C" w:rsidRPr="00EA629C">
        <w:rPr>
          <w:rFonts w:eastAsia="Times New Roman" w:cs="Times New Roman"/>
          <w:sz w:val="24"/>
          <w:szCs w:val="24"/>
        </w:rPr>
        <w:t xml:space="preserve">er </w:t>
      </w:r>
      <w:r w:rsidRPr="00EA629C">
        <w:rPr>
          <w:rFonts w:eastAsia="Times New Roman" w:cs="Times New Roman"/>
          <w:sz w:val="24"/>
          <w:szCs w:val="24"/>
        </w:rPr>
        <w:t xml:space="preserve">o processo de auditoria </w:t>
      </w:r>
      <w:del w:id="95" w:author="Ricardo K Fermam" w:date="2018-05-11T15:39:00Z">
        <w:r w:rsidRPr="00EA629C" w:rsidDel="00C15DB2">
          <w:rPr>
            <w:rFonts w:eastAsia="Times New Roman" w:cs="Times New Roman"/>
            <w:sz w:val="24"/>
            <w:szCs w:val="24"/>
          </w:rPr>
          <w:delText xml:space="preserve">ou de inspeção </w:delText>
        </w:r>
      </w:del>
      <w:r w:rsidRPr="00EA629C">
        <w:rPr>
          <w:rFonts w:eastAsia="Times New Roman" w:cs="Times New Roman"/>
          <w:sz w:val="24"/>
          <w:szCs w:val="24"/>
        </w:rPr>
        <w:t>sem ônus para o emissor primário.</w:t>
      </w:r>
    </w:p>
    <w:p w14:paraId="1038DC4A" w14:textId="77777777" w:rsidR="0088665D" w:rsidRPr="00BE0F44" w:rsidRDefault="0088665D" w:rsidP="00BE0F44">
      <w:pPr>
        <w:autoSpaceDE w:val="0"/>
        <w:autoSpaceDN w:val="0"/>
        <w:adjustRightInd w:val="0"/>
        <w:spacing w:after="120" w:line="240" w:lineRule="auto"/>
        <w:jc w:val="center"/>
        <w:rPr>
          <w:rFonts w:cs="Times New Roman"/>
          <w:b/>
          <w:sz w:val="24"/>
          <w:szCs w:val="24"/>
        </w:rPr>
      </w:pPr>
      <w:r w:rsidRPr="00BE0F44">
        <w:rPr>
          <w:rFonts w:cs="Times New Roman"/>
          <w:b/>
          <w:sz w:val="24"/>
          <w:szCs w:val="24"/>
        </w:rPr>
        <w:t>Seção III</w:t>
      </w:r>
    </w:p>
    <w:p w14:paraId="7067AC8A" w14:textId="2D47EAF3" w:rsidR="0088665D" w:rsidRPr="00BE0F44" w:rsidRDefault="0088665D" w:rsidP="00BE0F44">
      <w:pPr>
        <w:autoSpaceDE w:val="0"/>
        <w:autoSpaceDN w:val="0"/>
        <w:adjustRightInd w:val="0"/>
        <w:spacing w:after="120" w:line="240" w:lineRule="auto"/>
        <w:jc w:val="center"/>
        <w:rPr>
          <w:rFonts w:cs="Times New Roman"/>
          <w:b/>
          <w:sz w:val="24"/>
          <w:szCs w:val="24"/>
        </w:rPr>
      </w:pPr>
      <w:r w:rsidRPr="00BE0F44">
        <w:rPr>
          <w:rFonts w:cs="Times New Roman"/>
          <w:b/>
          <w:sz w:val="24"/>
          <w:szCs w:val="24"/>
        </w:rPr>
        <w:t xml:space="preserve">Da Infraestrutura da Firma </w:t>
      </w:r>
      <w:del w:id="96" w:author="Ricardo K Fermam" w:date="2018-05-11T15:39:00Z">
        <w:r w:rsidRPr="00BE0F44" w:rsidDel="00C15DB2">
          <w:rPr>
            <w:rFonts w:cs="Times New Roman"/>
            <w:b/>
            <w:sz w:val="24"/>
            <w:szCs w:val="24"/>
          </w:rPr>
          <w:delText>Inspetora</w:delText>
        </w:r>
      </w:del>
      <w:ins w:id="97" w:author="Ricardo K Fermam" w:date="2018-05-11T16:02:00Z">
        <w:r w:rsidR="000B6DE9">
          <w:rPr>
            <w:rFonts w:cs="Times New Roman"/>
            <w:b/>
            <w:sz w:val="24"/>
            <w:szCs w:val="24"/>
          </w:rPr>
          <w:t>Certificadora</w:t>
        </w:r>
      </w:ins>
    </w:p>
    <w:p w14:paraId="54532A09" w14:textId="1553ABAA" w:rsidR="0088665D" w:rsidRPr="00083FD6" w:rsidRDefault="0088665D" w:rsidP="00BE0F44">
      <w:pPr>
        <w:shd w:val="clear" w:color="auto" w:fill="FFFFFF"/>
        <w:spacing w:after="120" w:line="240" w:lineRule="auto"/>
        <w:jc w:val="both"/>
        <w:rPr>
          <w:rFonts w:eastAsia="Times New Roman" w:cs="Times New Roman"/>
          <w:sz w:val="24"/>
          <w:szCs w:val="24"/>
        </w:rPr>
      </w:pPr>
      <w:bookmarkStart w:id="98" w:name="art12"/>
      <w:bookmarkEnd w:id="98"/>
      <w:r w:rsidRPr="00197730">
        <w:rPr>
          <w:rFonts w:eastAsia="Times New Roman" w:cs="Times New Roman"/>
          <w:sz w:val="24"/>
          <w:szCs w:val="24"/>
        </w:rPr>
        <w:t>Art. 1</w:t>
      </w:r>
      <w:r w:rsidR="00267453" w:rsidRPr="00083FD6">
        <w:rPr>
          <w:rFonts w:eastAsia="Times New Roman" w:cs="Times New Roman"/>
          <w:sz w:val="24"/>
          <w:szCs w:val="24"/>
        </w:rPr>
        <w:t>1</w:t>
      </w:r>
      <w:r w:rsidRPr="00197730">
        <w:rPr>
          <w:rFonts w:eastAsia="Times New Roman" w:cs="Times New Roman"/>
          <w:sz w:val="24"/>
          <w:szCs w:val="24"/>
        </w:rPr>
        <w:t xml:space="preserve">. </w:t>
      </w:r>
      <w:r w:rsidR="006E6B64" w:rsidRPr="00246B50">
        <w:rPr>
          <w:rFonts w:eastAsia="Times New Roman" w:cs="Times New Roman"/>
          <w:sz w:val="24"/>
          <w:szCs w:val="24"/>
        </w:rPr>
        <w:t xml:space="preserve"> </w:t>
      </w:r>
      <w:r w:rsidR="00267453" w:rsidRPr="00083FD6">
        <w:rPr>
          <w:rFonts w:eastAsia="Times New Roman" w:cs="Times New Roman"/>
          <w:sz w:val="24"/>
          <w:szCs w:val="24"/>
        </w:rPr>
        <w:t xml:space="preserve">A firma </w:t>
      </w:r>
      <w:del w:id="99" w:author="Ricardo K Fermam" w:date="2018-05-11T15:39:00Z">
        <w:r w:rsidR="00267453" w:rsidRPr="00083FD6" w:rsidDel="00C15DB2">
          <w:rPr>
            <w:rFonts w:eastAsia="Times New Roman" w:cs="Times New Roman"/>
            <w:sz w:val="24"/>
            <w:szCs w:val="24"/>
          </w:rPr>
          <w:delText>inspetora</w:delText>
        </w:r>
      </w:del>
      <w:ins w:id="100" w:author="Ricardo K Fermam" w:date="2018-05-11T16:02:00Z">
        <w:r w:rsidR="000B6DE9">
          <w:rPr>
            <w:rFonts w:eastAsia="Times New Roman" w:cs="Times New Roman"/>
            <w:sz w:val="24"/>
            <w:szCs w:val="24"/>
          </w:rPr>
          <w:t>certificadora</w:t>
        </w:r>
      </w:ins>
      <w:del w:id="101" w:author="Ricardo K Fermam" w:date="2018-05-11T15:39:00Z">
        <w:r w:rsidR="00267453" w:rsidRPr="00083FD6" w:rsidDel="00C15DB2">
          <w:rPr>
            <w:rFonts w:eastAsia="Times New Roman" w:cs="Times New Roman"/>
            <w:sz w:val="24"/>
            <w:szCs w:val="24"/>
          </w:rPr>
          <w:delText xml:space="preserve"> </w:delText>
        </w:r>
      </w:del>
      <w:r w:rsidR="00267453" w:rsidRPr="00083FD6">
        <w:rPr>
          <w:rFonts w:eastAsia="Times New Roman" w:cs="Times New Roman"/>
          <w:sz w:val="24"/>
          <w:szCs w:val="24"/>
        </w:rPr>
        <w:t xml:space="preserve">deve ter instalações e equipamentos disponíveis, apropriados e adequados para permitir que todas as atividades associadas à </w:t>
      </w:r>
      <w:del w:id="102" w:author="Ricardo K Fermam" w:date="2018-05-11T15:39:00Z">
        <w:r w:rsidR="00267453" w:rsidRPr="00083FD6" w:rsidDel="00C15DB2">
          <w:rPr>
            <w:rFonts w:eastAsia="Times New Roman" w:cs="Times New Roman"/>
            <w:sz w:val="24"/>
            <w:szCs w:val="24"/>
          </w:rPr>
          <w:delText xml:space="preserve">inspeção </w:delText>
        </w:r>
      </w:del>
      <w:ins w:id="103" w:author="Ricardo K Fermam" w:date="2018-05-11T15:39:00Z">
        <w:r w:rsidR="00C15DB2">
          <w:rPr>
            <w:rFonts w:eastAsia="Times New Roman" w:cs="Times New Roman"/>
            <w:sz w:val="24"/>
            <w:szCs w:val="24"/>
          </w:rPr>
          <w:t>certificação</w:t>
        </w:r>
        <w:r w:rsidR="00C15DB2" w:rsidRPr="00083FD6">
          <w:rPr>
            <w:rFonts w:eastAsia="Times New Roman" w:cs="Times New Roman"/>
            <w:sz w:val="24"/>
            <w:szCs w:val="24"/>
          </w:rPr>
          <w:t xml:space="preserve"> </w:t>
        </w:r>
      </w:ins>
      <w:r w:rsidR="00267453" w:rsidRPr="00083FD6">
        <w:rPr>
          <w:rFonts w:eastAsia="Times New Roman" w:cs="Times New Roman"/>
          <w:sz w:val="24"/>
          <w:szCs w:val="24"/>
        </w:rPr>
        <w:t>sejam executadas de forma competente e segura.</w:t>
      </w:r>
    </w:p>
    <w:p w14:paraId="15807782" w14:textId="36B228E3" w:rsidR="0088665D" w:rsidRPr="00083FD6" w:rsidRDefault="00267453" w:rsidP="00BE0F44">
      <w:pPr>
        <w:shd w:val="clear" w:color="auto" w:fill="FFFFFF"/>
        <w:spacing w:after="120" w:line="240" w:lineRule="auto"/>
        <w:jc w:val="both"/>
        <w:rPr>
          <w:rFonts w:eastAsia="Times New Roman" w:cs="Times New Roman"/>
          <w:sz w:val="24"/>
          <w:szCs w:val="24"/>
        </w:rPr>
      </w:pPr>
      <w:r w:rsidRPr="00083FD6">
        <w:rPr>
          <w:rFonts w:eastAsia="Times New Roman" w:cs="Times New Roman"/>
          <w:sz w:val="24"/>
          <w:szCs w:val="24"/>
        </w:rPr>
        <w:t xml:space="preserve">§ 1º </w:t>
      </w:r>
      <w:r w:rsidR="00715E10" w:rsidRPr="00246B50">
        <w:rPr>
          <w:rFonts w:eastAsia="Times New Roman" w:cs="Times New Roman"/>
          <w:sz w:val="24"/>
          <w:szCs w:val="24"/>
        </w:rPr>
        <w:t xml:space="preserve"> Os</w:t>
      </w:r>
      <w:r w:rsidRPr="00083FD6">
        <w:rPr>
          <w:rFonts w:eastAsia="Times New Roman" w:cs="Times New Roman"/>
          <w:sz w:val="24"/>
          <w:szCs w:val="24"/>
        </w:rPr>
        <w:t xml:space="preserve"> equipamentos de medição que tenham influência significativa nos resultados da </w:t>
      </w:r>
      <w:del w:id="104" w:author="Ricardo K Fermam" w:date="2018-05-11T15:39:00Z">
        <w:r w:rsidRPr="00083FD6" w:rsidDel="00C15DB2">
          <w:rPr>
            <w:rFonts w:eastAsia="Times New Roman" w:cs="Times New Roman"/>
            <w:sz w:val="24"/>
            <w:szCs w:val="24"/>
          </w:rPr>
          <w:delText xml:space="preserve">inspeção </w:delText>
        </w:r>
      </w:del>
      <w:ins w:id="105" w:author="Ricardo K Fermam" w:date="2018-05-11T15:39:00Z">
        <w:r w:rsidR="00C15DB2">
          <w:rPr>
            <w:rFonts w:eastAsia="Times New Roman" w:cs="Times New Roman"/>
            <w:sz w:val="24"/>
            <w:szCs w:val="24"/>
          </w:rPr>
          <w:t>certificação</w:t>
        </w:r>
        <w:r w:rsidR="00C15DB2" w:rsidRPr="00083FD6">
          <w:rPr>
            <w:rFonts w:eastAsia="Times New Roman" w:cs="Times New Roman"/>
            <w:sz w:val="24"/>
            <w:szCs w:val="24"/>
          </w:rPr>
          <w:t xml:space="preserve"> </w:t>
        </w:r>
      </w:ins>
      <w:r w:rsidRPr="00083FD6">
        <w:rPr>
          <w:rFonts w:eastAsia="Times New Roman" w:cs="Times New Roman"/>
          <w:sz w:val="24"/>
          <w:szCs w:val="24"/>
        </w:rPr>
        <w:t xml:space="preserve">devem ser verificados e calibrados antes de serem </w:t>
      </w:r>
      <w:r w:rsidR="00715E10" w:rsidRPr="00246B50">
        <w:rPr>
          <w:rFonts w:eastAsia="Times New Roman" w:cs="Times New Roman"/>
          <w:sz w:val="24"/>
          <w:szCs w:val="24"/>
        </w:rPr>
        <w:t>utilizados</w:t>
      </w:r>
      <w:r w:rsidRPr="00083FD6">
        <w:rPr>
          <w:rFonts w:eastAsia="Times New Roman" w:cs="Times New Roman"/>
          <w:sz w:val="24"/>
          <w:szCs w:val="24"/>
        </w:rPr>
        <w:t>, de acordo com</w:t>
      </w:r>
      <w:r w:rsidR="00715E10" w:rsidRPr="00246B50">
        <w:rPr>
          <w:rFonts w:eastAsia="Times New Roman" w:cs="Times New Roman"/>
          <w:sz w:val="24"/>
          <w:szCs w:val="24"/>
        </w:rPr>
        <w:t xml:space="preserve"> o</w:t>
      </w:r>
      <w:r w:rsidRPr="00083FD6">
        <w:rPr>
          <w:rFonts w:eastAsia="Times New Roman" w:cs="Times New Roman"/>
          <w:sz w:val="24"/>
          <w:szCs w:val="24"/>
        </w:rPr>
        <w:t xml:space="preserve"> programa estabelecido</w:t>
      </w:r>
      <w:ins w:id="106" w:author="Ricardo K Fermam" w:date="2018-05-11T15:39:00Z">
        <w:r w:rsidR="00C15DB2">
          <w:rPr>
            <w:rFonts w:eastAsia="Times New Roman" w:cs="Times New Roman"/>
            <w:sz w:val="24"/>
            <w:szCs w:val="24"/>
          </w:rPr>
          <w:t xml:space="preserve">, devendo ser apresentados os </w:t>
        </w:r>
      </w:ins>
      <w:ins w:id="107" w:author="Ricardo K Fermam" w:date="2018-05-11T15:41:00Z">
        <w:r w:rsidR="00C15DB2">
          <w:rPr>
            <w:rFonts w:eastAsia="Times New Roman" w:cs="Times New Roman"/>
            <w:sz w:val="24"/>
            <w:szCs w:val="24"/>
          </w:rPr>
          <w:t xml:space="preserve">respectivos </w:t>
        </w:r>
      </w:ins>
      <w:ins w:id="108" w:author="Ricardo K Fermam" w:date="2018-05-11T15:39:00Z">
        <w:r w:rsidR="00C15DB2">
          <w:rPr>
            <w:rFonts w:eastAsia="Times New Roman" w:cs="Times New Roman"/>
            <w:sz w:val="24"/>
            <w:szCs w:val="24"/>
          </w:rPr>
          <w:t>certificados de calibraç</w:t>
        </w:r>
      </w:ins>
      <w:ins w:id="109" w:author="Ricardo K Fermam" w:date="2018-05-11T15:40:00Z">
        <w:r w:rsidR="00C15DB2">
          <w:rPr>
            <w:rFonts w:eastAsia="Times New Roman" w:cs="Times New Roman"/>
            <w:sz w:val="24"/>
            <w:szCs w:val="24"/>
          </w:rPr>
          <w:t>ão emitidos por laborat</w:t>
        </w:r>
      </w:ins>
      <w:ins w:id="110" w:author="Ricardo K Fermam" w:date="2018-05-11T15:41:00Z">
        <w:r w:rsidR="00C15DB2">
          <w:rPr>
            <w:rFonts w:eastAsia="Times New Roman" w:cs="Times New Roman"/>
            <w:sz w:val="24"/>
            <w:szCs w:val="24"/>
          </w:rPr>
          <w:t>órios de calibração acreditados</w:t>
        </w:r>
      </w:ins>
      <w:r w:rsidRPr="00083FD6">
        <w:rPr>
          <w:rFonts w:eastAsia="Times New Roman" w:cs="Times New Roman"/>
          <w:sz w:val="24"/>
          <w:szCs w:val="24"/>
        </w:rPr>
        <w:t>.</w:t>
      </w:r>
    </w:p>
    <w:p w14:paraId="7C7580B4" w14:textId="2A7A9713" w:rsidR="00DD3706" w:rsidRPr="00246B50" w:rsidRDefault="00267453" w:rsidP="003319D8">
      <w:pPr>
        <w:shd w:val="clear" w:color="auto" w:fill="FFFFFF"/>
        <w:spacing w:after="240" w:line="240" w:lineRule="auto"/>
        <w:jc w:val="both"/>
        <w:rPr>
          <w:rFonts w:eastAsia="Times New Roman" w:cs="Times New Roman"/>
          <w:sz w:val="24"/>
          <w:szCs w:val="24"/>
        </w:rPr>
      </w:pPr>
      <w:r w:rsidRPr="00083FD6">
        <w:rPr>
          <w:rFonts w:eastAsia="Times New Roman" w:cs="Times New Roman"/>
          <w:sz w:val="24"/>
          <w:szCs w:val="24"/>
        </w:rPr>
        <w:t xml:space="preserve">§ 2º </w:t>
      </w:r>
      <w:r w:rsidR="000A222C">
        <w:rPr>
          <w:rFonts w:eastAsia="Times New Roman" w:cs="Times New Roman"/>
          <w:sz w:val="24"/>
          <w:szCs w:val="24"/>
        </w:rPr>
        <w:t xml:space="preserve"> </w:t>
      </w:r>
      <w:r w:rsidRPr="00083FD6">
        <w:rPr>
          <w:rFonts w:eastAsia="Times New Roman" w:cs="Times New Roman"/>
          <w:sz w:val="24"/>
          <w:szCs w:val="24"/>
        </w:rPr>
        <w:t>Quando necessária</w:t>
      </w:r>
      <w:r w:rsidR="003319D8" w:rsidRPr="00246B50">
        <w:rPr>
          <w:rFonts w:eastAsia="Times New Roman" w:cs="Times New Roman"/>
          <w:sz w:val="24"/>
          <w:szCs w:val="24"/>
        </w:rPr>
        <w:t>, a</w:t>
      </w:r>
      <w:r w:rsidRPr="00083FD6">
        <w:rPr>
          <w:rFonts w:eastAsia="Times New Roman" w:cs="Times New Roman"/>
          <w:sz w:val="24"/>
          <w:szCs w:val="24"/>
        </w:rPr>
        <w:t xml:space="preserve"> análise laboratorial deve ser efetuada mediante o emprego de normas técnicas</w:t>
      </w:r>
      <w:r w:rsidR="00973988" w:rsidRPr="00246B50">
        <w:rPr>
          <w:rFonts w:eastAsia="Times New Roman" w:cs="Times New Roman"/>
          <w:sz w:val="24"/>
          <w:szCs w:val="24"/>
        </w:rPr>
        <w:t xml:space="preserve"> </w:t>
      </w:r>
      <w:r w:rsidRPr="00083FD6">
        <w:rPr>
          <w:rFonts w:eastAsia="Times New Roman" w:cs="Times New Roman"/>
          <w:sz w:val="24"/>
          <w:szCs w:val="24"/>
        </w:rPr>
        <w:t>editadas por organismo de normalização nacional ou internacional</w:t>
      </w:r>
      <w:r w:rsidR="00973988" w:rsidRPr="00246B50">
        <w:rPr>
          <w:rFonts w:eastAsia="Times New Roman" w:cs="Times New Roman"/>
          <w:sz w:val="24"/>
          <w:szCs w:val="24"/>
        </w:rPr>
        <w:t>, se houver.</w:t>
      </w:r>
      <w:ins w:id="111" w:author="Ricardo K Fermam" w:date="2018-05-11T15:42:00Z">
        <w:r w:rsidR="00C15DB2">
          <w:rPr>
            <w:rFonts w:eastAsia="Times New Roman" w:cs="Times New Roman"/>
            <w:sz w:val="24"/>
            <w:szCs w:val="24"/>
          </w:rPr>
          <w:t xml:space="preserve"> </w:t>
        </w:r>
      </w:ins>
      <w:ins w:id="112" w:author="Ricardo K Fermam" w:date="2018-05-11T15:47:00Z">
        <w:r w:rsidR="00402ED8">
          <w:rPr>
            <w:rFonts w:eastAsia="Times New Roman" w:cs="Times New Roman"/>
            <w:sz w:val="24"/>
            <w:szCs w:val="24"/>
          </w:rPr>
          <w:t>A</w:t>
        </w:r>
      </w:ins>
      <w:ins w:id="113" w:author="Ricardo K Fermam" w:date="2018-05-11T15:42:00Z">
        <w:r w:rsidR="00C15DB2">
          <w:rPr>
            <w:rFonts w:eastAsia="Times New Roman" w:cs="Times New Roman"/>
            <w:sz w:val="24"/>
            <w:szCs w:val="24"/>
          </w:rPr>
          <w:t xml:space="preserve"> firma certificadora </w:t>
        </w:r>
      </w:ins>
      <w:ins w:id="114" w:author="Ricardo K Fermam" w:date="2018-05-11T15:48:00Z">
        <w:r w:rsidR="00402ED8">
          <w:rPr>
            <w:rFonts w:eastAsia="Times New Roman" w:cs="Times New Roman"/>
            <w:sz w:val="24"/>
            <w:szCs w:val="24"/>
          </w:rPr>
          <w:t xml:space="preserve">deverá </w:t>
        </w:r>
      </w:ins>
      <w:ins w:id="115" w:author="Ricardo K Fermam" w:date="2018-05-11T15:47:00Z">
        <w:r w:rsidR="00402ED8" w:rsidRPr="00402ED8">
          <w:rPr>
            <w:rFonts w:eastAsia="Times New Roman" w:cs="Times New Roman"/>
            <w:sz w:val="24"/>
            <w:szCs w:val="24"/>
          </w:rPr>
          <w:t>utilizar laboratório de ensaio próprio ou contratar laboratório de terceiros para a realização dos ensaios que serão utilizados no processo de certificação de produto</w:t>
        </w:r>
      </w:ins>
      <w:ins w:id="116" w:author="Ricardo K Fermam" w:date="2018-05-11T15:53:00Z">
        <w:r w:rsidR="00402ED8">
          <w:rPr>
            <w:rFonts w:eastAsia="Times New Roman" w:cs="Times New Roman"/>
            <w:sz w:val="24"/>
            <w:szCs w:val="24"/>
          </w:rPr>
          <w:t>, assegurando a competência do laborat</w:t>
        </w:r>
      </w:ins>
      <w:ins w:id="117" w:author="Ricardo K Fermam" w:date="2018-05-11T15:54:00Z">
        <w:r w:rsidR="00402ED8">
          <w:rPr>
            <w:rFonts w:eastAsia="Times New Roman" w:cs="Times New Roman"/>
            <w:sz w:val="24"/>
            <w:szCs w:val="24"/>
          </w:rPr>
          <w:t>ório segundo a norma ABNT NBR ISO/IEC 17025</w:t>
        </w:r>
      </w:ins>
      <w:ins w:id="118" w:author="Ricardo K Fermam" w:date="2018-05-11T15:48:00Z">
        <w:r w:rsidR="00402ED8">
          <w:rPr>
            <w:rFonts w:eastAsia="Times New Roman" w:cs="Times New Roman"/>
            <w:sz w:val="24"/>
            <w:szCs w:val="24"/>
          </w:rPr>
          <w:t xml:space="preserve">. </w:t>
        </w:r>
      </w:ins>
    </w:p>
    <w:p w14:paraId="42D7685C" w14:textId="77777777" w:rsidR="00500DAF" w:rsidRPr="00083FD6" w:rsidRDefault="00267453" w:rsidP="00500DAF">
      <w:pPr>
        <w:autoSpaceDE w:val="0"/>
        <w:autoSpaceDN w:val="0"/>
        <w:adjustRightInd w:val="0"/>
        <w:spacing w:after="120" w:line="240" w:lineRule="auto"/>
        <w:jc w:val="center"/>
        <w:rPr>
          <w:rFonts w:cs="Times New Roman"/>
          <w:b/>
          <w:sz w:val="24"/>
          <w:szCs w:val="24"/>
        </w:rPr>
      </w:pPr>
      <w:r w:rsidRPr="00083FD6">
        <w:rPr>
          <w:rFonts w:cs="Times New Roman"/>
          <w:b/>
          <w:sz w:val="24"/>
          <w:szCs w:val="24"/>
        </w:rPr>
        <w:t>Seção IV</w:t>
      </w:r>
    </w:p>
    <w:p w14:paraId="5CCB6BB6" w14:textId="42BEDA83" w:rsidR="00500DAF" w:rsidRPr="00083FD6" w:rsidRDefault="00D8451E" w:rsidP="00500DAF">
      <w:pPr>
        <w:autoSpaceDE w:val="0"/>
        <w:autoSpaceDN w:val="0"/>
        <w:adjustRightInd w:val="0"/>
        <w:spacing w:after="120" w:line="240" w:lineRule="auto"/>
        <w:jc w:val="center"/>
        <w:rPr>
          <w:rFonts w:cs="Times New Roman"/>
          <w:b/>
          <w:sz w:val="24"/>
          <w:szCs w:val="24"/>
        </w:rPr>
      </w:pPr>
      <w:r>
        <w:rPr>
          <w:rFonts w:cs="Times New Roman"/>
          <w:b/>
          <w:sz w:val="24"/>
          <w:szCs w:val="24"/>
        </w:rPr>
        <w:t>Das sanções à</w:t>
      </w:r>
      <w:r w:rsidR="00267453" w:rsidRPr="00083FD6">
        <w:rPr>
          <w:rFonts w:cs="Times New Roman"/>
          <w:b/>
          <w:sz w:val="24"/>
          <w:szCs w:val="24"/>
        </w:rPr>
        <w:t xml:space="preserve"> Firma </w:t>
      </w:r>
      <w:del w:id="119" w:author="Ricardo K Fermam" w:date="2018-05-11T15:54:00Z">
        <w:r w:rsidR="00267453" w:rsidRPr="00083FD6" w:rsidDel="00402ED8">
          <w:rPr>
            <w:rFonts w:cs="Times New Roman"/>
            <w:b/>
            <w:sz w:val="24"/>
            <w:szCs w:val="24"/>
          </w:rPr>
          <w:delText>Inspetora</w:delText>
        </w:r>
      </w:del>
      <w:ins w:id="120" w:author="Ricardo K Fermam" w:date="2018-05-11T16:02:00Z">
        <w:r w:rsidR="000B6DE9">
          <w:rPr>
            <w:rFonts w:cs="Times New Roman"/>
            <w:b/>
            <w:sz w:val="24"/>
            <w:szCs w:val="24"/>
          </w:rPr>
          <w:t>Certificadora</w:t>
        </w:r>
      </w:ins>
    </w:p>
    <w:p w14:paraId="02EFFA3D" w14:textId="1CA64E81" w:rsidR="00500DAF" w:rsidRPr="00246B50" w:rsidRDefault="00500DAF" w:rsidP="00500DAF">
      <w:pPr>
        <w:shd w:val="clear" w:color="auto" w:fill="FFFFFF"/>
        <w:spacing w:after="120" w:line="240" w:lineRule="auto"/>
        <w:jc w:val="both"/>
        <w:rPr>
          <w:rFonts w:cs="Times New Roman"/>
          <w:sz w:val="24"/>
          <w:szCs w:val="24"/>
        </w:rPr>
      </w:pPr>
      <w:r w:rsidRPr="00246B50">
        <w:rPr>
          <w:rFonts w:cs="Times New Roman"/>
          <w:sz w:val="24"/>
          <w:szCs w:val="24"/>
        </w:rPr>
        <w:t xml:space="preserve">Art. </w:t>
      </w:r>
      <w:r w:rsidR="00267453" w:rsidRPr="00083FD6">
        <w:rPr>
          <w:rFonts w:cs="Times New Roman"/>
          <w:sz w:val="24"/>
          <w:szCs w:val="24"/>
        </w:rPr>
        <w:t>12</w:t>
      </w:r>
      <w:r w:rsidRPr="00246B50">
        <w:rPr>
          <w:rFonts w:cs="Times New Roman"/>
          <w:sz w:val="24"/>
          <w:szCs w:val="24"/>
        </w:rPr>
        <w:t>.</w:t>
      </w:r>
      <w:r w:rsidR="00267453" w:rsidRPr="00083FD6">
        <w:rPr>
          <w:rFonts w:cs="Times New Roman"/>
          <w:sz w:val="24"/>
          <w:szCs w:val="24"/>
        </w:rPr>
        <w:t xml:space="preserve">  </w:t>
      </w:r>
      <w:r w:rsidRPr="00246B50">
        <w:rPr>
          <w:rFonts w:cs="Times New Roman"/>
          <w:sz w:val="24"/>
          <w:szCs w:val="24"/>
        </w:rPr>
        <w:t xml:space="preserve">O credenciamento da firma </w:t>
      </w:r>
      <w:del w:id="121" w:author="Ricardo K Fermam" w:date="2018-05-11T15:55:00Z">
        <w:r w:rsidRPr="00246B50" w:rsidDel="00402ED8">
          <w:rPr>
            <w:rFonts w:cs="Times New Roman"/>
            <w:sz w:val="24"/>
            <w:szCs w:val="24"/>
          </w:rPr>
          <w:delText>inspetora</w:delText>
        </w:r>
      </w:del>
      <w:ins w:id="122" w:author="Ricardo K Fermam" w:date="2018-05-11T16:02:00Z">
        <w:r w:rsidR="000B6DE9">
          <w:rPr>
            <w:rFonts w:cs="Times New Roman"/>
            <w:sz w:val="24"/>
            <w:szCs w:val="24"/>
          </w:rPr>
          <w:t>certificadora</w:t>
        </w:r>
      </w:ins>
      <w:del w:id="123" w:author="Ricardo K Fermam" w:date="2018-05-11T15:55:00Z">
        <w:r w:rsidRPr="00246B50" w:rsidDel="00402ED8">
          <w:rPr>
            <w:rFonts w:cs="Times New Roman"/>
            <w:sz w:val="24"/>
            <w:szCs w:val="24"/>
          </w:rPr>
          <w:delText xml:space="preserve"> </w:delText>
        </w:r>
      </w:del>
      <w:r w:rsidRPr="00246B50">
        <w:rPr>
          <w:rFonts w:cs="Times New Roman"/>
          <w:sz w:val="24"/>
          <w:szCs w:val="24"/>
        </w:rPr>
        <w:t>pode ser cancelado, a qualquer tempo, pela ANP, nos seguintes casos:</w:t>
      </w:r>
    </w:p>
    <w:p w14:paraId="4B5FB6D3" w14:textId="6C3CBD12" w:rsidR="00500DAF" w:rsidRPr="00246B50" w:rsidRDefault="00500DAF" w:rsidP="00500DAF">
      <w:pPr>
        <w:shd w:val="clear" w:color="auto" w:fill="FFFFFF"/>
        <w:spacing w:after="120" w:line="240" w:lineRule="auto"/>
        <w:jc w:val="both"/>
        <w:rPr>
          <w:rFonts w:cs="Times New Roman"/>
          <w:sz w:val="24"/>
          <w:szCs w:val="24"/>
        </w:rPr>
      </w:pPr>
      <w:r w:rsidRPr="00246B50">
        <w:rPr>
          <w:rFonts w:cs="Times New Roman"/>
          <w:sz w:val="24"/>
          <w:szCs w:val="24"/>
        </w:rPr>
        <w:t xml:space="preserve">I - extinção da firma </w:t>
      </w:r>
      <w:del w:id="124" w:author="Ricardo K Fermam" w:date="2018-05-11T15:55:00Z">
        <w:r w:rsidRPr="00246B50" w:rsidDel="00402ED8">
          <w:rPr>
            <w:rFonts w:cs="Times New Roman"/>
            <w:sz w:val="24"/>
            <w:szCs w:val="24"/>
          </w:rPr>
          <w:delText>inspetora</w:delText>
        </w:r>
      </w:del>
      <w:ins w:id="125" w:author="Ricardo K Fermam" w:date="2018-05-11T16:02:00Z">
        <w:r w:rsidR="000B6DE9">
          <w:rPr>
            <w:rFonts w:cs="Times New Roman"/>
            <w:sz w:val="24"/>
            <w:szCs w:val="24"/>
          </w:rPr>
          <w:t>certificadora</w:t>
        </w:r>
      </w:ins>
      <w:r w:rsidRPr="00246B50">
        <w:rPr>
          <w:rFonts w:cs="Times New Roman"/>
          <w:sz w:val="24"/>
          <w:szCs w:val="24"/>
        </w:rPr>
        <w:t>, por meio de ato judicial ou extrajudicial;</w:t>
      </w:r>
    </w:p>
    <w:p w14:paraId="31F58D21" w14:textId="7FD0D310" w:rsidR="00500DAF" w:rsidRPr="00246B50" w:rsidRDefault="00500DAF" w:rsidP="00500DAF">
      <w:pPr>
        <w:shd w:val="clear" w:color="auto" w:fill="FFFFFF"/>
        <w:spacing w:after="120" w:line="240" w:lineRule="auto"/>
        <w:jc w:val="both"/>
        <w:rPr>
          <w:rFonts w:cs="Times New Roman"/>
          <w:sz w:val="24"/>
          <w:szCs w:val="24"/>
        </w:rPr>
      </w:pPr>
      <w:r w:rsidRPr="00246B50">
        <w:rPr>
          <w:rFonts w:cs="Times New Roman"/>
          <w:sz w:val="24"/>
          <w:szCs w:val="24"/>
        </w:rPr>
        <w:t xml:space="preserve">II - requerimento da firma </w:t>
      </w:r>
      <w:del w:id="126" w:author="Ricardo K Fermam" w:date="2018-05-11T15:55:00Z">
        <w:r w:rsidRPr="00246B50" w:rsidDel="00402ED8">
          <w:rPr>
            <w:rFonts w:cs="Times New Roman"/>
            <w:sz w:val="24"/>
            <w:szCs w:val="24"/>
          </w:rPr>
          <w:delText>inspetora</w:delText>
        </w:r>
      </w:del>
      <w:ins w:id="127" w:author="Ricardo K Fermam" w:date="2018-05-11T16:02:00Z">
        <w:r w:rsidR="000B6DE9">
          <w:rPr>
            <w:rFonts w:cs="Times New Roman"/>
            <w:sz w:val="24"/>
            <w:szCs w:val="24"/>
          </w:rPr>
          <w:t>certificadora</w:t>
        </w:r>
      </w:ins>
      <w:r w:rsidRPr="00246B50">
        <w:rPr>
          <w:rFonts w:cs="Times New Roman"/>
          <w:sz w:val="24"/>
          <w:szCs w:val="24"/>
        </w:rPr>
        <w:t>;</w:t>
      </w:r>
    </w:p>
    <w:p w14:paraId="3433F89D" w14:textId="01A6220B" w:rsidR="00D8451E" w:rsidRDefault="00ED142C" w:rsidP="00D8451E">
      <w:pPr>
        <w:shd w:val="clear" w:color="auto" w:fill="FFFFFF"/>
        <w:spacing w:after="120" w:line="240" w:lineRule="auto"/>
        <w:jc w:val="both"/>
        <w:rPr>
          <w:ins w:id="128" w:author="Ricardo K Fermam" w:date="2018-05-11T15:56:00Z"/>
          <w:rFonts w:cs="Times New Roman"/>
          <w:sz w:val="24"/>
          <w:szCs w:val="24"/>
        </w:rPr>
      </w:pPr>
      <w:r>
        <w:rPr>
          <w:rFonts w:cs="Times New Roman"/>
          <w:sz w:val="24"/>
          <w:szCs w:val="24"/>
        </w:rPr>
        <w:t>III</w:t>
      </w:r>
      <w:r w:rsidR="00D8451E" w:rsidRPr="00D8451E">
        <w:rPr>
          <w:rFonts w:cs="Times New Roman"/>
          <w:sz w:val="24"/>
          <w:szCs w:val="24"/>
        </w:rPr>
        <w:t xml:space="preserve"> - em função de aplicação de </w:t>
      </w:r>
      <w:r w:rsidR="00D8451E">
        <w:rPr>
          <w:rFonts w:cs="Times New Roman"/>
          <w:sz w:val="24"/>
          <w:szCs w:val="24"/>
        </w:rPr>
        <w:t>s</w:t>
      </w:r>
      <w:r w:rsidR="00D8451E" w:rsidRPr="00D8451E">
        <w:rPr>
          <w:rFonts w:cs="Times New Roman"/>
          <w:sz w:val="24"/>
          <w:szCs w:val="24"/>
        </w:rPr>
        <w:t xml:space="preserve">anção de </w:t>
      </w:r>
      <w:r w:rsidR="00D8451E">
        <w:rPr>
          <w:rFonts w:cs="Times New Roman"/>
          <w:sz w:val="24"/>
          <w:szCs w:val="24"/>
        </w:rPr>
        <w:t>c</w:t>
      </w:r>
      <w:r w:rsidR="00D8451E" w:rsidRPr="00D8451E">
        <w:rPr>
          <w:rFonts w:cs="Times New Roman"/>
          <w:sz w:val="24"/>
          <w:szCs w:val="24"/>
        </w:rPr>
        <w:t>ancelamento</w:t>
      </w:r>
      <w:ins w:id="129" w:author="Ricardo K Fermam" w:date="2018-05-11T15:56:00Z">
        <w:r w:rsidR="000B6DE9">
          <w:rPr>
            <w:rFonts w:cs="Times New Roman"/>
            <w:sz w:val="24"/>
            <w:szCs w:val="24"/>
          </w:rPr>
          <w:t>;</w:t>
        </w:r>
      </w:ins>
      <w:del w:id="130" w:author="Ricardo K Fermam" w:date="2018-05-11T15:56:00Z">
        <w:r w:rsidR="00D8451E" w:rsidRPr="00D8451E" w:rsidDel="000B6DE9">
          <w:rPr>
            <w:rFonts w:cs="Times New Roman"/>
            <w:sz w:val="24"/>
            <w:szCs w:val="24"/>
          </w:rPr>
          <w:delText>.</w:delText>
        </w:r>
      </w:del>
    </w:p>
    <w:p w14:paraId="3FE62047" w14:textId="5D74B57E" w:rsidR="000B6DE9" w:rsidRDefault="000B6DE9" w:rsidP="00D8451E">
      <w:pPr>
        <w:shd w:val="clear" w:color="auto" w:fill="FFFFFF"/>
        <w:spacing w:after="120" w:line="240" w:lineRule="auto"/>
        <w:jc w:val="both"/>
        <w:rPr>
          <w:rFonts w:cs="Times New Roman"/>
          <w:sz w:val="24"/>
          <w:szCs w:val="24"/>
        </w:rPr>
      </w:pPr>
      <w:ins w:id="131" w:author="Ricardo K Fermam" w:date="2018-05-11T15:56:00Z">
        <w:r>
          <w:rPr>
            <w:rFonts w:cs="Times New Roman"/>
            <w:sz w:val="24"/>
            <w:szCs w:val="24"/>
          </w:rPr>
          <w:t>IV – pela suspensão ou cancelamento da ac</w:t>
        </w:r>
      </w:ins>
      <w:ins w:id="132" w:author="Ricardo K Fermam" w:date="2018-05-11T15:57:00Z">
        <w:r>
          <w:rPr>
            <w:rFonts w:cs="Times New Roman"/>
            <w:sz w:val="24"/>
            <w:szCs w:val="24"/>
          </w:rPr>
          <w:t>r</w:t>
        </w:r>
      </w:ins>
      <w:ins w:id="133" w:author="Ricardo K Fermam" w:date="2018-05-11T15:56:00Z">
        <w:r>
          <w:rPr>
            <w:rFonts w:cs="Times New Roman"/>
            <w:sz w:val="24"/>
            <w:szCs w:val="24"/>
          </w:rPr>
          <w:t>editação.</w:t>
        </w:r>
      </w:ins>
    </w:p>
    <w:p w14:paraId="48D57FC4" w14:textId="2D8318D2"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Art. </w:t>
      </w:r>
      <w:r>
        <w:rPr>
          <w:rFonts w:cs="Times New Roman"/>
          <w:sz w:val="24"/>
          <w:szCs w:val="24"/>
        </w:rPr>
        <w:t>13</w:t>
      </w:r>
      <w:r w:rsidRPr="00D8451E">
        <w:rPr>
          <w:rFonts w:cs="Times New Roman"/>
          <w:sz w:val="24"/>
          <w:szCs w:val="24"/>
        </w:rPr>
        <w:t xml:space="preserve">. </w:t>
      </w:r>
      <w:r>
        <w:rPr>
          <w:rFonts w:cs="Times New Roman"/>
          <w:sz w:val="24"/>
          <w:szCs w:val="24"/>
        </w:rPr>
        <w:t xml:space="preserve">Poderão ser aplicadas, às firmas </w:t>
      </w:r>
      <w:ins w:id="134" w:author="Ricardo K Fermam" w:date="2018-05-11T15:55:00Z">
        <w:r w:rsidR="00402ED8">
          <w:rPr>
            <w:rFonts w:cs="Times New Roman"/>
            <w:sz w:val="24"/>
            <w:szCs w:val="24"/>
          </w:rPr>
          <w:t>certificadora</w:t>
        </w:r>
        <w:r w:rsidR="00402ED8">
          <w:rPr>
            <w:rFonts w:cs="Times New Roman"/>
            <w:sz w:val="24"/>
            <w:szCs w:val="24"/>
          </w:rPr>
          <w:t>s</w:t>
        </w:r>
      </w:ins>
      <w:del w:id="135" w:author="Ricardo K Fermam" w:date="2018-05-11T15:55:00Z">
        <w:r w:rsidDel="00402ED8">
          <w:rPr>
            <w:rFonts w:cs="Times New Roman"/>
            <w:sz w:val="24"/>
            <w:szCs w:val="24"/>
          </w:rPr>
          <w:delText>inspetora</w:delText>
        </w:r>
      </w:del>
      <w:del w:id="136" w:author="Ricardo K Fermam" w:date="2018-05-11T16:07:00Z">
        <w:r w:rsidDel="00E841B2">
          <w:rPr>
            <w:rFonts w:cs="Times New Roman"/>
            <w:sz w:val="24"/>
            <w:szCs w:val="24"/>
          </w:rPr>
          <w:delText>s</w:delText>
        </w:r>
      </w:del>
      <w:r>
        <w:rPr>
          <w:rFonts w:cs="Times New Roman"/>
          <w:sz w:val="24"/>
          <w:szCs w:val="24"/>
        </w:rPr>
        <w:t>,</w:t>
      </w:r>
      <w:r w:rsidRPr="00D8451E">
        <w:rPr>
          <w:rFonts w:cs="Times New Roman"/>
          <w:sz w:val="24"/>
          <w:szCs w:val="24"/>
        </w:rPr>
        <w:t xml:space="preserve"> sanções por meio de processo administrativo, de acordo com a relevância, extensão e gravidade estabelecidas no Anexo II - Tabela de Sanções.</w:t>
      </w:r>
    </w:p>
    <w:p w14:paraId="41936F26" w14:textId="195BFF44" w:rsidR="00463E6C" w:rsidRDefault="00D8451E" w:rsidP="00D8451E">
      <w:pPr>
        <w:shd w:val="clear" w:color="auto" w:fill="FFFFFF"/>
        <w:spacing w:after="120" w:line="240" w:lineRule="auto"/>
        <w:jc w:val="both"/>
        <w:rPr>
          <w:rFonts w:cs="Times New Roman"/>
          <w:sz w:val="24"/>
          <w:szCs w:val="24"/>
        </w:rPr>
      </w:pPr>
      <w:bookmarkStart w:id="137" w:name="art46"/>
      <w:bookmarkEnd w:id="137"/>
      <w:r w:rsidRPr="00D8451E">
        <w:rPr>
          <w:rFonts w:cs="Times New Roman"/>
          <w:sz w:val="24"/>
          <w:szCs w:val="24"/>
        </w:rPr>
        <w:lastRenderedPageBreak/>
        <w:t xml:space="preserve">Art. </w:t>
      </w:r>
      <w:r>
        <w:rPr>
          <w:rFonts w:cs="Times New Roman"/>
          <w:sz w:val="24"/>
          <w:szCs w:val="24"/>
        </w:rPr>
        <w:t>14</w:t>
      </w:r>
      <w:r w:rsidRPr="00D8451E">
        <w:rPr>
          <w:rFonts w:cs="Times New Roman"/>
          <w:sz w:val="24"/>
          <w:szCs w:val="24"/>
        </w:rPr>
        <w:t xml:space="preserve">. </w:t>
      </w:r>
      <w:r w:rsidR="00463E6C" w:rsidRPr="00463E6C">
        <w:rPr>
          <w:rFonts w:cs="Times New Roman"/>
          <w:sz w:val="24"/>
          <w:szCs w:val="24"/>
        </w:rPr>
        <w:t xml:space="preserve">As firmas </w:t>
      </w:r>
      <w:del w:id="138" w:author="Ricardo K Fermam" w:date="2018-05-11T15:57:00Z">
        <w:r w:rsidR="00463E6C" w:rsidRPr="00463E6C" w:rsidDel="000B6DE9">
          <w:rPr>
            <w:rFonts w:cs="Times New Roman"/>
            <w:sz w:val="24"/>
            <w:szCs w:val="24"/>
          </w:rPr>
          <w:delText xml:space="preserve">inspetoras </w:delText>
        </w:r>
      </w:del>
      <w:ins w:id="139" w:author="Ricardo K Fermam" w:date="2018-05-11T15:57:00Z">
        <w:r w:rsidR="000B6DE9">
          <w:rPr>
            <w:rFonts w:cs="Times New Roman"/>
            <w:sz w:val="24"/>
            <w:szCs w:val="24"/>
          </w:rPr>
          <w:t>certificadoras</w:t>
        </w:r>
        <w:r w:rsidR="000B6DE9" w:rsidRPr="00463E6C">
          <w:rPr>
            <w:rFonts w:cs="Times New Roman"/>
            <w:sz w:val="24"/>
            <w:szCs w:val="24"/>
          </w:rPr>
          <w:t xml:space="preserve"> </w:t>
        </w:r>
      </w:ins>
      <w:r w:rsidR="00463E6C" w:rsidRPr="00463E6C">
        <w:rPr>
          <w:rFonts w:cs="Times New Roman"/>
          <w:sz w:val="24"/>
          <w:szCs w:val="24"/>
        </w:rPr>
        <w:t>estão sujeitas as seguintes sanções, sem prejuízo de outras penalidades legais aplicáveis, especialmente</w:t>
      </w:r>
      <w:r w:rsidR="00463E6C">
        <w:rPr>
          <w:rFonts w:cs="Times New Roman"/>
          <w:sz w:val="24"/>
          <w:szCs w:val="24"/>
        </w:rPr>
        <w:t xml:space="preserve"> aquelas previstas na </w:t>
      </w:r>
      <w:r w:rsidR="00463E6C" w:rsidRPr="00463E6C">
        <w:rPr>
          <w:rFonts w:cs="Times New Roman"/>
          <w:sz w:val="24"/>
          <w:szCs w:val="24"/>
        </w:rPr>
        <w:t>L</w:t>
      </w:r>
      <w:r w:rsidR="00463E6C">
        <w:rPr>
          <w:rFonts w:cs="Times New Roman"/>
          <w:sz w:val="24"/>
          <w:szCs w:val="24"/>
        </w:rPr>
        <w:t>ei</w:t>
      </w:r>
      <w:r w:rsidR="00463E6C" w:rsidRPr="00463E6C">
        <w:rPr>
          <w:rFonts w:cs="Times New Roman"/>
          <w:sz w:val="24"/>
          <w:szCs w:val="24"/>
        </w:rPr>
        <w:t xml:space="preserve"> </w:t>
      </w:r>
      <w:r w:rsidR="00463E6C">
        <w:rPr>
          <w:rFonts w:cs="Times New Roman"/>
          <w:sz w:val="24"/>
          <w:szCs w:val="24"/>
        </w:rPr>
        <w:t>n</w:t>
      </w:r>
      <w:r w:rsidR="00463E6C" w:rsidRPr="00463E6C">
        <w:rPr>
          <w:rFonts w:cs="Times New Roman"/>
          <w:sz w:val="24"/>
          <w:szCs w:val="24"/>
        </w:rPr>
        <w:t xml:space="preserve">º 9.847, </w:t>
      </w:r>
      <w:r w:rsidR="00463E6C">
        <w:rPr>
          <w:rFonts w:cs="Times New Roman"/>
          <w:sz w:val="24"/>
          <w:szCs w:val="24"/>
        </w:rPr>
        <w:t>de</w:t>
      </w:r>
      <w:r w:rsidR="00463E6C" w:rsidRPr="00463E6C">
        <w:rPr>
          <w:rFonts w:cs="Times New Roman"/>
          <w:sz w:val="24"/>
          <w:szCs w:val="24"/>
        </w:rPr>
        <w:t xml:space="preserve"> 26 </w:t>
      </w:r>
      <w:r w:rsidR="00463E6C">
        <w:rPr>
          <w:rFonts w:cs="Times New Roman"/>
          <w:sz w:val="24"/>
          <w:szCs w:val="24"/>
        </w:rPr>
        <w:t xml:space="preserve">de outubro de 1999: </w:t>
      </w:r>
    </w:p>
    <w:p w14:paraId="501BE2B0"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I - advertência;</w:t>
      </w:r>
    </w:p>
    <w:p w14:paraId="58D46AA1"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II - suspensão por tempo de até 180 dias;</w:t>
      </w:r>
    </w:p>
    <w:p w14:paraId="680B8385"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III - suspensão até que seja evidenciada a eliminação da não conformidade que originou a sanção; e</w:t>
      </w:r>
    </w:p>
    <w:p w14:paraId="1CC167C6"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IV - cancelamento </w:t>
      </w:r>
      <w:r w:rsidR="00025C34">
        <w:rPr>
          <w:rFonts w:cs="Times New Roman"/>
          <w:sz w:val="24"/>
          <w:szCs w:val="24"/>
        </w:rPr>
        <w:t>do credenciamento</w:t>
      </w:r>
      <w:r w:rsidRPr="00D8451E">
        <w:rPr>
          <w:rFonts w:cs="Times New Roman"/>
          <w:sz w:val="24"/>
          <w:szCs w:val="24"/>
        </w:rPr>
        <w:t>.</w:t>
      </w:r>
    </w:p>
    <w:p w14:paraId="42B6E455"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Art. </w:t>
      </w:r>
      <w:r>
        <w:rPr>
          <w:rFonts w:cs="Times New Roman"/>
          <w:sz w:val="24"/>
          <w:szCs w:val="24"/>
        </w:rPr>
        <w:t>15</w:t>
      </w:r>
      <w:r w:rsidRPr="00D8451E">
        <w:rPr>
          <w:rFonts w:cs="Times New Roman"/>
          <w:sz w:val="24"/>
          <w:szCs w:val="24"/>
        </w:rPr>
        <w:t xml:space="preserve">. Para a aplicação da sanção, será instaurado processo </w:t>
      </w:r>
      <w:r>
        <w:rPr>
          <w:rFonts w:cs="Times New Roman"/>
          <w:sz w:val="24"/>
          <w:szCs w:val="24"/>
        </w:rPr>
        <w:t xml:space="preserve">específico </w:t>
      </w:r>
      <w:r w:rsidRPr="00D8451E">
        <w:rPr>
          <w:rFonts w:cs="Times New Roman"/>
          <w:sz w:val="24"/>
          <w:szCs w:val="24"/>
        </w:rPr>
        <w:t>sendo garantido prazo para exercer o direito à ampla defesa e ao contraditório de acordo com a Lei nº 9</w:t>
      </w:r>
      <w:r>
        <w:rPr>
          <w:rFonts w:cs="Times New Roman"/>
          <w:sz w:val="24"/>
          <w:szCs w:val="24"/>
        </w:rPr>
        <w:t xml:space="preserve">.784, de 29 de janeiro de </w:t>
      </w:r>
      <w:r w:rsidRPr="00D8451E">
        <w:rPr>
          <w:rFonts w:cs="Times New Roman"/>
          <w:sz w:val="24"/>
          <w:szCs w:val="24"/>
        </w:rPr>
        <w:t>1999.</w:t>
      </w:r>
    </w:p>
    <w:p w14:paraId="7D625CB4" w14:textId="77777777" w:rsidR="00D8451E" w:rsidRPr="00D8451E" w:rsidRDefault="00D8451E" w:rsidP="00D8451E">
      <w:pPr>
        <w:shd w:val="clear" w:color="auto" w:fill="FFFFFF"/>
        <w:spacing w:after="120" w:line="240" w:lineRule="auto"/>
        <w:jc w:val="both"/>
        <w:rPr>
          <w:rFonts w:cs="Times New Roman"/>
          <w:sz w:val="24"/>
          <w:szCs w:val="24"/>
        </w:rPr>
      </w:pPr>
      <w:r w:rsidRPr="00D8451E">
        <w:rPr>
          <w:rFonts w:cs="Times New Roman"/>
          <w:sz w:val="24"/>
          <w:szCs w:val="24"/>
        </w:rPr>
        <w:t xml:space="preserve">Art. </w:t>
      </w:r>
      <w:r>
        <w:rPr>
          <w:rFonts w:cs="Times New Roman"/>
          <w:sz w:val="24"/>
          <w:szCs w:val="24"/>
        </w:rPr>
        <w:t>16</w:t>
      </w:r>
      <w:r w:rsidRPr="00D8451E">
        <w:rPr>
          <w:rFonts w:cs="Times New Roman"/>
          <w:sz w:val="24"/>
          <w:szCs w:val="24"/>
        </w:rPr>
        <w:t>. Será considerada reincidência a prática de nova infração, após a condenação administrativa definitiva, durante o período de 5 (cinco) anos a contar da pr</w:t>
      </w:r>
      <w:r>
        <w:rPr>
          <w:rFonts w:cs="Times New Roman"/>
          <w:sz w:val="24"/>
          <w:szCs w:val="24"/>
        </w:rPr>
        <w:t>á</w:t>
      </w:r>
      <w:r w:rsidRPr="00D8451E">
        <w:rPr>
          <w:rFonts w:cs="Times New Roman"/>
          <w:sz w:val="24"/>
          <w:szCs w:val="24"/>
        </w:rPr>
        <w:t>tica da primeira infração.</w:t>
      </w:r>
    </w:p>
    <w:p w14:paraId="418B5EB3" w14:textId="77777777" w:rsidR="00B14DD0" w:rsidRPr="00195F24" w:rsidRDefault="00B14DD0" w:rsidP="00195F24">
      <w:pPr>
        <w:shd w:val="clear" w:color="auto" w:fill="FFFFFF"/>
        <w:spacing w:after="120" w:line="240" w:lineRule="auto"/>
        <w:jc w:val="both"/>
        <w:rPr>
          <w:rFonts w:eastAsia="Times New Roman" w:cs="Times New Roman"/>
          <w:sz w:val="24"/>
          <w:szCs w:val="24"/>
        </w:rPr>
      </w:pPr>
      <w:bookmarkStart w:id="140" w:name="art51"/>
      <w:bookmarkStart w:id="141" w:name="art52"/>
      <w:bookmarkEnd w:id="140"/>
      <w:bookmarkEnd w:id="141"/>
    </w:p>
    <w:p w14:paraId="1ABCD5DE" w14:textId="77777777" w:rsidR="00B14DD0" w:rsidRPr="00195F24" w:rsidRDefault="00715E10"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CAPÍTULO V</w:t>
      </w:r>
    </w:p>
    <w:p w14:paraId="59655B25" w14:textId="77777777" w:rsidR="00B14DD0" w:rsidRPr="00195F24" w:rsidRDefault="00715E10"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DOS CRITÉRIOS DE ELEGIBILIDADE DO FORNECEDOR DE BIOMASSA PARA O RENOVABIO</w:t>
      </w:r>
    </w:p>
    <w:p w14:paraId="20668ECF" w14:textId="77777777" w:rsidR="00B14DD0" w:rsidRPr="00195F24" w:rsidRDefault="00267453" w:rsidP="00195F24">
      <w:pPr>
        <w:spacing w:after="120" w:line="240" w:lineRule="auto"/>
        <w:jc w:val="both"/>
        <w:rPr>
          <w:rFonts w:eastAsia="Times New Roman" w:cs="Times New Roman"/>
          <w:sz w:val="24"/>
          <w:szCs w:val="24"/>
        </w:rPr>
      </w:pPr>
      <w:r w:rsidRPr="00195F24">
        <w:rPr>
          <w:rFonts w:cs="Times New Roman"/>
          <w:sz w:val="24"/>
          <w:szCs w:val="24"/>
        </w:rPr>
        <w:t xml:space="preserve">Art. </w:t>
      </w:r>
      <w:r w:rsidR="00286C8D">
        <w:rPr>
          <w:rFonts w:cs="Times New Roman"/>
          <w:sz w:val="24"/>
          <w:szCs w:val="24"/>
        </w:rPr>
        <w:t>17</w:t>
      </w:r>
      <w:r w:rsidRPr="00195F24">
        <w:rPr>
          <w:rFonts w:cs="Times New Roman"/>
          <w:sz w:val="24"/>
          <w:szCs w:val="24"/>
        </w:rPr>
        <w:t xml:space="preserve">. </w:t>
      </w:r>
      <w:r w:rsidR="0029211E" w:rsidRPr="00246B50">
        <w:rPr>
          <w:rFonts w:cs="Times New Roman"/>
          <w:sz w:val="24"/>
          <w:szCs w:val="24"/>
        </w:rPr>
        <w:t xml:space="preserve"> </w:t>
      </w:r>
      <w:r w:rsidR="00720092" w:rsidRPr="00246B50">
        <w:rPr>
          <w:rFonts w:eastAsia="Times New Roman" w:cs="Times New Roman"/>
          <w:sz w:val="24"/>
          <w:szCs w:val="24"/>
        </w:rPr>
        <w:t>Para a emissão da Nota de Eficiência Energético-Ambiental, s</w:t>
      </w:r>
      <w:r w:rsidRPr="00195F24">
        <w:rPr>
          <w:rFonts w:eastAsia="Times New Roman" w:cs="Times New Roman"/>
          <w:sz w:val="24"/>
          <w:szCs w:val="24"/>
        </w:rPr>
        <w:t xml:space="preserve">omente pode ser contabilizada a biomassa </w:t>
      </w:r>
      <w:r w:rsidR="00D60FF9" w:rsidRPr="00246B50">
        <w:rPr>
          <w:rFonts w:eastAsia="Times New Roman" w:cs="Times New Roman"/>
          <w:sz w:val="24"/>
          <w:szCs w:val="24"/>
        </w:rPr>
        <w:t xml:space="preserve">utilizada pelo emissor primário em seu processo produtivo, </w:t>
      </w:r>
      <w:r w:rsidRPr="00195F24">
        <w:rPr>
          <w:rFonts w:eastAsia="Times New Roman" w:cs="Times New Roman"/>
          <w:sz w:val="24"/>
          <w:szCs w:val="24"/>
        </w:rPr>
        <w:t>oriunda de área de produção de cultura energética</w:t>
      </w:r>
      <w:r w:rsidR="00A678D5" w:rsidRPr="00246B50">
        <w:rPr>
          <w:rFonts w:eastAsia="Times New Roman" w:cs="Times New Roman"/>
          <w:sz w:val="24"/>
          <w:szCs w:val="24"/>
        </w:rPr>
        <w:t xml:space="preserve"> </w:t>
      </w:r>
      <w:r w:rsidRPr="00195F24">
        <w:rPr>
          <w:rFonts w:eastAsia="Times New Roman" w:cs="Times New Roman"/>
          <w:sz w:val="24"/>
          <w:szCs w:val="24"/>
        </w:rPr>
        <w:t>localizada em área onde não tenha ocorrido supressão de vegetação nativa</w:t>
      </w:r>
      <w:r w:rsidR="00720092" w:rsidRPr="00246B50">
        <w:rPr>
          <w:rFonts w:eastAsia="Times New Roman" w:cs="Times New Roman"/>
          <w:sz w:val="24"/>
          <w:szCs w:val="24"/>
        </w:rPr>
        <w:t>,</w:t>
      </w:r>
      <w:r w:rsidRPr="00195F24">
        <w:rPr>
          <w:rFonts w:eastAsia="Times New Roman" w:cs="Times New Roman"/>
          <w:sz w:val="24"/>
          <w:szCs w:val="24"/>
        </w:rPr>
        <w:t xml:space="preserve"> a partir da data de promulgação da Lei</w:t>
      </w:r>
      <w:r w:rsidR="00720092" w:rsidRPr="00246B50">
        <w:rPr>
          <w:rFonts w:eastAsia="Times New Roman" w:cs="Times New Roman"/>
          <w:sz w:val="24"/>
          <w:szCs w:val="24"/>
        </w:rPr>
        <w:t xml:space="preserve"> nº</w:t>
      </w:r>
      <w:r w:rsidRPr="00195F24">
        <w:rPr>
          <w:rFonts w:eastAsia="Times New Roman" w:cs="Times New Roman"/>
          <w:sz w:val="24"/>
          <w:szCs w:val="24"/>
        </w:rPr>
        <w:t xml:space="preserve"> 13.576, de 26 de dezembro de 2017.</w:t>
      </w:r>
    </w:p>
    <w:p w14:paraId="1981520D" w14:textId="77777777"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w:t>
      </w:r>
      <w:r w:rsidR="00720092" w:rsidRPr="00246B50">
        <w:rPr>
          <w:rFonts w:eastAsia="Times New Roman" w:cs="Times New Roman"/>
          <w:sz w:val="24"/>
          <w:szCs w:val="24"/>
        </w:rPr>
        <w:t xml:space="preserve"> </w:t>
      </w:r>
      <w:r w:rsidRPr="00195F24">
        <w:rPr>
          <w:rFonts w:eastAsia="Times New Roman" w:cs="Times New Roman"/>
          <w:sz w:val="24"/>
          <w:szCs w:val="24"/>
        </w:rPr>
        <w:t xml:space="preserve">1º </w:t>
      </w:r>
      <w:r w:rsidR="00720092" w:rsidRPr="00246B50">
        <w:rPr>
          <w:rFonts w:eastAsia="Times New Roman" w:cs="Times New Roman"/>
          <w:sz w:val="24"/>
          <w:szCs w:val="24"/>
        </w:rPr>
        <w:t xml:space="preserve"> </w:t>
      </w:r>
      <w:r w:rsidRPr="00195F24">
        <w:rPr>
          <w:rFonts w:eastAsia="Times New Roman" w:cs="Times New Roman"/>
          <w:sz w:val="24"/>
          <w:szCs w:val="24"/>
        </w:rPr>
        <w:t>O critério estabelecido no caput aplica</w:t>
      </w:r>
      <w:r w:rsidR="00720092" w:rsidRPr="00246B50">
        <w:rPr>
          <w:rFonts w:eastAsia="Times New Roman" w:cs="Times New Roman"/>
          <w:sz w:val="24"/>
          <w:szCs w:val="24"/>
        </w:rPr>
        <w:t>-se</w:t>
      </w:r>
      <w:r w:rsidRPr="00195F24">
        <w:rPr>
          <w:rFonts w:eastAsia="Times New Roman" w:cs="Times New Roman"/>
          <w:sz w:val="24"/>
          <w:szCs w:val="24"/>
        </w:rPr>
        <w:t xml:space="preserve"> </w:t>
      </w:r>
      <w:r w:rsidR="000D5AD9" w:rsidRPr="00246B50">
        <w:rPr>
          <w:rFonts w:eastAsia="Times New Roman" w:cs="Times New Roman"/>
          <w:sz w:val="24"/>
          <w:szCs w:val="24"/>
        </w:rPr>
        <w:t>à</w:t>
      </w:r>
      <w:r w:rsidRPr="00195F24">
        <w:rPr>
          <w:rFonts w:eastAsia="Times New Roman" w:cs="Times New Roman"/>
          <w:sz w:val="24"/>
          <w:szCs w:val="24"/>
        </w:rPr>
        <w:t xml:space="preserve"> biomassa produzida no território nacional </w:t>
      </w:r>
      <w:r w:rsidR="00831522" w:rsidRPr="00246B50">
        <w:rPr>
          <w:rFonts w:eastAsia="Times New Roman" w:cs="Times New Roman"/>
          <w:sz w:val="24"/>
          <w:szCs w:val="24"/>
        </w:rPr>
        <w:t>ou</w:t>
      </w:r>
      <w:r w:rsidR="000D5AD9" w:rsidRPr="00246B50">
        <w:rPr>
          <w:rFonts w:eastAsia="Times New Roman" w:cs="Times New Roman"/>
          <w:sz w:val="24"/>
          <w:szCs w:val="24"/>
        </w:rPr>
        <w:t xml:space="preserve"> no </w:t>
      </w:r>
      <w:r w:rsidR="004B78BB" w:rsidRPr="00246B50">
        <w:rPr>
          <w:rFonts w:eastAsia="Times New Roman" w:cs="Times New Roman"/>
          <w:sz w:val="24"/>
          <w:szCs w:val="24"/>
        </w:rPr>
        <w:t>exterior</w:t>
      </w:r>
      <w:r w:rsidR="00453A31" w:rsidRPr="00246B50">
        <w:rPr>
          <w:rFonts w:eastAsia="Times New Roman" w:cs="Times New Roman"/>
          <w:sz w:val="24"/>
          <w:szCs w:val="24"/>
        </w:rPr>
        <w:t xml:space="preserve"> e não se aplica à biomassa oriunda de resíduos.</w:t>
      </w:r>
    </w:p>
    <w:p w14:paraId="11356EB4" w14:textId="77777777"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w:t>
      </w:r>
      <w:r w:rsidR="00720092" w:rsidRPr="00246B50">
        <w:rPr>
          <w:rFonts w:eastAsia="Times New Roman" w:cs="Times New Roman"/>
          <w:sz w:val="24"/>
          <w:szCs w:val="24"/>
        </w:rPr>
        <w:t xml:space="preserve"> </w:t>
      </w:r>
      <w:r w:rsidRPr="00195F24">
        <w:rPr>
          <w:rFonts w:eastAsia="Times New Roman" w:cs="Times New Roman"/>
          <w:sz w:val="24"/>
          <w:szCs w:val="24"/>
        </w:rPr>
        <w:t>2º</w:t>
      </w:r>
      <w:r w:rsidR="00720092" w:rsidRPr="00246B50">
        <w:rPr>
          <w:rFonts w:eastAsia="Times New Roman" w:cs="Times New Roman"/>
          <w:sz w:val="24"/>
          <w:szCs w:val="24"/>
        </w:rPr>
        <w:t xml:space="preserve"> </w:t>
      </w:r>
      <w:r w:rsidRPr="00195F24">
        <w:rPr>
          <w:rFonts w:eastAsia="Times New Roman" w:cs="Times New Roman"/>
          <w:sz w:val="24"/>
          <w:szCs w:val="24"/>
        </w:rPr>
        <w:t xml:space="preserve"> A verificação do cumprimento d</w:t>
      </w:r>
      <w:r w:rsidR="004B78BB" w:rsidRPr="00246B50">
        <w:rPr>
          <w:rFonts w:eastAsia="Times New Roman" w:cs="Times New Roman"/>
          <w:sz w:val="24"/>
          <w:szCs w:val="24"/>
        </w:rPr>
        <w:t>o</w:t>
      </w:r>
      <w:r w:rsidRPr="00195F24">
        <w:rPr>
          <w:rFonts w:eastAsia="Times New Roman" w:cs="Times New Roman"/>
          <w:sz w:val="24"/>
          <w:szCs w:val="24"/>
        </w:rPr>
        <w:t xml:space="preserve"> critério </w:t>
      </w:r>
      <w:r w:rsidR="00453A31" w:rsidRPr="00246B50">
        <w:rPr>
          <w:rFonts w:eastAsia="Times New Roman" w:cs="Times New Roman"/>
          <w:sz w:val="24"/>
          <w:szCs w:val="24"/>
        </w:rPr>
        <w:t xml:space="preserve">previsto no caput </w:t>
      </w:r>
      <w:r w:rsidRPr="00195F24">
        <w:rPr>
          <w:rFonts w:eastAsia="Times New Roman" w:cs="Times New Roman"/>
          <w:sz w:val="24"/>
          <w:szCs w:val="24"/>
        </w:rPr>
        <w:t xml:space="preserve">deve ser realizada </w:t>
      </w:r>
      <w:r w:rsidR="00453A31" w:rsidRPr="00246B50">
        <w:rPr>
          <w:rFonts w:eastAsia="Times New Roman" w:cs="Times New Roman"/>
          <w:sz w:val="24"/>
          <w:szCs w:val="24"/>
        </w:rPr>
        <w:t xml:space="preserve">pela análise </w:t>
      </w:r>
      <w:r w:rsidRPr="00195F24">
        <w:rPr>
          <w:rFonts w:eastAsia="Times New Roman" w:cs="Times New Roman"/>
          <w:sz w:val="24"/>
          <w:szCs w:val="24"/>
        </w:rPr>
        <w:t xml:space="preserve">de imagens de satélite </w:t>
      </w:r>
      <w:r w:rsidR="004B78BB" w:rsidRPr="00246B50">
        <w:rPr>
          <w:rFonts w:eastAsia="Times New Roman" w:cs="Times New Roman"/>
          <w:sz w:val="24"/>
          <w:szCs w:val="24"/>
        </w:rPr>
        <w:t>com</w:t>
      </w:r>
      <w:r w:rsidRPr="00195F24">
        <w:rPr>
          <w:rFonts w:eastAsia="Times New Roman" w:cs="Times New Roman"/>
          <w:sz w:val="24"/>
          <w:szCs w:val="24"/>
        </w:rPr>
        <w:t xml:space="preserve"> resolução espacial igual</w:t>
      </w:r>
      <w:r w:rsidR="004B78BB" w:rsidRPr="00246B50">
        <w:rPr>
          <w:rFonts w:eastAsia="Times New Roman" w:cs="Times New Roman"/>
          <w:sz w:val="24"/>
          <w:szCs w:val="24"/>
        </w:rPr>
        <w:t xml:space="preserve"> ou superior </w:t>
      </w:r>
      <w:r w:rsidRPr="00195F24">
        <w:rPr>
          <w:rFonts w:eastAsia="Times New Roman" w:cs="Times New Roman"/>
          <w:sz w:val="24"/>
          <w:szCs w:val="24"/>
        </w:rPr>
        <w:t xml:space="preserve">a </w:t>
      </w:r>
      <w:r w:rsidR="00F936C8" w:rsidRPr="00246B50">
        <w:rPr>
          <w:rFonts w:eastAsia="Times New Roman" w:cs="Times New Roman"/>
          <w:sz w:val="24"/>
          <w:szCs w:val="24"/>
        </w:rPr>
        <w:t>trinta metros</w:t>
      </w:r>
      <w:r w:rsidRPr="00195F24">
        <w:rPr>
          <w:rFonts w:eastAsia="Times New Roman" w:cs="Times New Roman"/>
          <w:sz w:val="24"/>
          <w:szCs w:val="24"/>
        </w:rPr>
        <w:t>.</w:t>
      </w:r>
    </w:p>
    <w:p w14:paraId="49E4A8C9" w14:textId="77777777"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 3º</w:t>
      </w:r>
      <w:r w:rsidR="00720092" w:rsidRPr="00246B50">
        <w:rPr>
          <w:rFonts w:eastAsia="Times New Roman" w:cs="Times New Roman"/>
          <w:sz w:val="24"/>
          <w:szCs w:val="24"/>
        </w:rPr>
        <w:t xml:space="preserve"> </w:t>
      </w:r>
      <w:r w:rsidRPr="00195F24">
        <w:rPr>
          <w:rFonts w:eastAsia="Times New Roman" w:cs="Times New Roman"/>
          <w:sz w:val="24"/>
          <w:szCs w:val="24"/>
        </w:rPr>
        <w:t xml:space="preserve"> </w:t>
      </w:r>
      <w:r w:rsidR="00D60FF9" w:rsidRPr="00246B50">
        <w:rPr>
          <w:rFonts w:eastAsia="Times New Roman" w:cs="Times New Roman"/>
          <w:sz w:val="24"/>
          <w:szCs w:val="24"/>
        </w:rPr>
        <w:t>T</w:t>
      </w:r>
      <w:r w:rsidRPr="00195F24">
        <w:rPr>
          <w:rFonts w:eastAsia="Times New Roman" w:cs="Times New Roman"/>
          <w:sz w:val="24"/>
          <w:szCs w:val="24"/>
        </w:rPr>
        <w:t xml:space="preserve">oda a área dedicada à produção de biomassa energética </w:t>
      </w:r>
      <w:r w:rsidR="007017D4" w:rsidRPr="00246B50">
        <w:rPr>
          <w:rFonts w:eastAsia="Times New Roman" w:cs="Times New Roman"/>
          <w:sz w:val="24"/>
          <w:szCs w:val="24"/>
        </w:rPr>
        <w:t>dentro do</w:t>
      </w:r>
      <w:r w:rsidRPr="00195F24">
        <w:rPr>
          <w:rFonts w:eastAsia="Times New Roman" w:cs="Times New Roman"/>
          <w:sz w:val="24"/>
          <w:szCs w:val="24"/>
        </w:rPr>
        <w:t xml:space="preserve"> imóvel rural </w:t>
      </w:r>
      <w:r w:rsidR="007017D4" w:rsidRPr="00246B50">
        <w:rPr>
          <w:rFonts w:eastAsia="Times New Roman" w:cs="Times New Roman"/>
          <w:sz w:val="24"/>
          <w:szCs w:val="24"/>
        </w:rPr>
        <w:t>deve atender ao</w:t>
      </w:r>
      <w:r w:rsidR="002A324C" w:rsidRPr="00246B50">
        <w:rPr>
          <w:rFonts w:eastAsia="Times New Roman" w:cs="Times New Roman"/>
          <w:sz w:val="24"/>
          <w:szCs w:val="24"/>
        </w:rPr>
        <w:t xml:space="preserve"> critério estabelecido no caput.</w:t>
      </w:r>
    </w:p>
    <w:p w14:paraId="642C061A" w14:textId="77777777" w:rsidR="00B14DD0" w:rsidRDefault="00267453">
      <w:pPr>
        <w:autoSpaceDE w:val="0"/>
        <w:autoSpaceDN w:val="0"/>
        <w:adjustRightInd w:val="0"/>
        <w:spacing w:after="120" w:line="240" w:lineRule="auto"/>
        <w:jc w:val="both"/>
        <w:rPr>
          <w:rFonts w:eastAsia="Times New Roman" w:cs="Times New Roman"/>
          <w:sz w:val="24"/>
          <w:szCs w:val="24"/>
        </w:rPr>
      </w:pPr>
      <w:r w:rsidRPr="00267453">
        <w:rPr>
          <w:rFonts w:cs="Times New Roman"/>
          <w:sz w:val="24"/>
          <w:szCs w:val="24"/>
        </w:rPr>
        <w:t xml:space="preserve">Art. </w:t>
      </w:r>
      <w:r w:rsidR="00286C8D">
        <w:rPr>
          <w:rFonts w:cs="Times New Roman"/>
          <w:sz w:val="24"/>
          <w:szCs w:val="24"/>
        </w:rPr>
        <w:t>18</w:t>
      </w:r>
      <w:r w:rsidRPr="00267453">
        <w:rPr>
          <w:rFonts w:cs="Times New Roman"/>
          <w:sz w:val="24"/>
          <w:szCs w:val="24"/>
        </w:rPr>
        <w:t xml:space="preserve">. </w:t>
      </w:r>
      <w:r w:rsidRPr="00267453">
        <w:rPr>
          <w:rFonts w:eastAsia="Times New Roman" w:cs="Times New Roman"/>
          <w:sz w:val="24"/>
          <w:szCs w:val="24"/>
        </w:rPr>
        <w:t xml:space="preserve"> </w:t>
      </w:r>
      <w:r w:rsidR="00E51911">
        <w:rPr>
          <w:rFonts w:eastAsia="Times New Roman" w:cs="Times New Roman"/>
          <w:sz w:val="24"/>
          <w:szCs w:val="24"/>
        </w:rPr>
        <w:t>P</w:t>
      </w:r>
      <w:r w:rsidR="00831522" w:rsidRPr="00246B50">
        <w:rPr>
          <w:rFonts w:eastAsia="Times New Roman" w:cs="Times New Roman"/>
          <w:sz w:val="24"/>
          <w:szCs w:val="24"/>
        </w:rPr>
        <w:t>ara a emissão da Nota de Eficiência Energético-Ambiental, s</w:t>
      </w:r>
      <w:r w:rsidRPr="00267453">
        <w:rPr>
          <w:rFonts w:eastAsia="Times New Roman" w:cs="Times New Roman"/>
          <w:sz w:val="24"/>
          <w:szCs w:val="24"/>
        </w:rPr>
        <w:t xml:space="preserve">omente pode ser contabilizada a biomassa </w:t>
      </w:r>
      <w:r w:rsidR="00D60FF9" w:rsidRPr="00246B50">
        <w:rPr>
          <w:rFonts w:eastAsia="Times New Roman" w:cs="Times New Roman"/>
          <w:sz w:val="24"/>
          <w:szCs w:val="24"/>
        </w:rPr>
        <w:t>utilizada pelo produtor de biocombustível</w:t>
      </w:r>
      <w:r w:rsidR="00E51911">
        <w:rPr>
          <w:rFonts w:eastAsia="Times New Roman" w:cs="Times New Roman"/>
          <w:sz w:val="24"/>
          <w:szCs w:val="24"/>
        </w:rPr>
        <w:t>,</w:t>
      </w:r>
      <w:r w:rsidR="00D60FF9" w:rsidRPr="00246B50">
        <w:rPr>
          <w:rFonts w:eastAsia="Times New Roman" w:cs="Times New Roman"/>
          <w:sz w:val="24"/>
          <w:szCs w:val="24"/>
        </w:rPr>
        <w:t xml:space="preserve"> </w:t>
      </w:r>
      <w:r w:rsidRPr="00267453">
        <w:rPr>
          <w:rFonts w:eastAsia="Times New Roman" w:cs="Times New Roman"/>
          <w:sz w:val="24"/>
          <w:szCs w:val="24"/>
        </w:rPr>
        <w:t xml:space="preserve">oriunda </w:t>
      </w:r>
      <w:r w:rsidR="0092200C" w:rsidRPr="00246B50">
        <w:rPr>
          <w:rFonts w:eastAsia="Times New Roman" w:cs="Times New Roman"/>
          <w:sz w:val="24"/>
          <w:szCs w:val="24"/>
        </w:rPr>
        <w:t>de fornecedor</w:t>
      </w:r>
      <w:r w:rsidRPr="00267453">
        <w:rPr>
          <w:rFonts w:eastAsia="Times New Roman" w:cs="Times New Roman"/>
          <w:sz w:val="24"/>
          <w:szCs w:val="24"/>
        </w:rPr>
        <w:t xml:space="preserve"> nacional cujo imóvel rural esteja com o Cadastro Ambiental Rural (CAR) ativo ou pendente, conforme</w:t>
      </w:r>
      <w:r w:rsidR="0092200C" w:rsidRPr="00246B50">
        <w:rPr>
          <w:rFonts w:eastAsia="Times New Roman" w:cs="Times New Roman"/>
          <w:sz w:val="24"/>
          <w:szCs w:val="24"/>
        </w:rPr>
        <w:t xml:space="preserve"> o </w:t>
      </w:r>
      <w:r w:rsidRPr="00267453">
        <w:rPr>
          <w:rFonts w:eastAsia="Times New Roman" w:cs="Times New Roman"/>
          <w:sz w:val="24"/>
          <w:szCs w:val="24"/>
        </w:rPr>
        <w:t>Sistema Nacional de Cadastro Ambiental Rural</w:t>
      </w:r>
      <w:r w:rsidR="0092200C" w:rsidRPr="00246B50">
        <w:rPr>
          <w:rFonts w:eastAsia="Times New Roman" w:cs="Times New Roman"/>
          <w:sz w:val="24"/>
          <w:szCs w:val="24"/>
        </w:rPr>
        <w:t xml:space="preserve"> previsto </w:t>
      </w:r>
      <w:r w:rsidR="002A324C" w:rsidRPr="00246B50">
        <w:rPr>
          <w:rFonts w:eastAsia="Times New Roman" w:cs="Times New Roman"/>
          <w:sz w:val="24"/>
          <w:szCs w:val="24"/>
        </w:rPr>
        <w:t>no</w:t>
      </w:r>
      <w:r w:rsidR="0092200C" w:rsidRPr="00246B50">
        <w:rPr>
          <w:rFonts w:eastAsia="Times New Roman" w:cs="Times New Roman"/>
          <w:sz w:val="24"/>
          <w:szCs w:val="24"/>
        </w:rPr>
        <w:t xml:space="preserve"> </w:t>
      </w:r>
      <w:r w:rsidRPr="00267453">
        <w:rPr>
          <w:rFonts w:eastAsia="Times New Roman" w:cs="Times New Roman"/>
          <w:sz w:val="24"/>
          <w:szCs w:val="24"/>
        </w:rPr>
        <w:t>Decreto n° 7.830</w:t>
      </w:r>
      <w:r w:rsidR="0092200C" w:rsidRPr="00246B50">
        <w:rPr>
          <w:rFonts w:eastAsia="Times New Roman" w:cs="Times New Roman"/>
          <w:sz w:val="24"/>
          <w:szCs w:val="24"/>
        </w:rPr>
        <w:t xml:space="preserve">, de 12 de outubro de </w:t>
      </w:r>
      <w:r w:rsidRPr="00267453">
        <w:rPr>
          <w:rFonts w:eastAsia="Times New Roman" w:cs="Times New Roman"/>
          <w:sz w:val="24"/>
          <w:szCs w:val="24"/>
        </w:rPr>
        <w:t>2012.</w:t>
      </w:r>
    </w:p>
    <w:p w14:paraId="07F3008B" w14:textId="77777777" w:rsidR="00B14DD0" w:rsidRPr="00195F24"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w:t>
      </w:r>
      <w:r w:rsidR="006655A0" w:rsidRPr="00246B50">
        <w:rPr>
          <w:rFonts w:eastAsia="Times New Roman" w:cs="Times New Roman"/>
          <w:sz w:val="24"/>
          <w:szCs w:val="24"/>
        </w:rPr>
        <w:t xml:space="preserve"> </w:t>
      </w:r>
      <w:r w:rsidRPr="00195F24">
        <w:rPr>
          <w:rFonts w:eastAsia="Times New Roman" w:cs="Times New Roman"/>
          <w:sz w:val="24"/>
          <w:szCs w:val="24"/>
        </w:rPr>
        <w:t>1º</w:t>
      </w:r>
      <w:r w:rsidR="006655A0" w:rsidRPr="00246B50">
        <w:rPr>
          <w:rFonts w:eastAsia="Times New Roman" w:cs="Times New Roman"/>
          <w:sz w:val="24"/>
          <w:szCs w:val="24"/>
        </w:rPr>
        <w:t xml:space="preserve"> </w:t>
      </w:r>
      <w:r w:rsidRPr="00195F24">
        <w:rPr>
          <w:rFonts w:eastAsia="Times New Roman" w:cs="Times New Roman"/>
          <w:sz w:val="24"/>
          <w:szCs w:val="24"/>
        </w:rPr>
        <w:t xml:space="preserve"> </w:t>
      </w:r>
      <w:r w:rsidR="00A678D5" w:rsidRPr="00246B50">
        <w:rPr>
          <w:rFonts w:eastAsia="Times New Roman" w:cs="Times New Roman"/>
          <w:sz w:val="24"/>
          <w:szCs w:val="24"/>
        </w:rPr>
        <w:t xml:space="preserve">O critério estabelecido no caput não se aplica </w:t>
      </w:r>
      <w:r w:rsidR="00CF28ED">
        <w:rPr>
          <w:rFonts w:eastAsia="Times New Roman" w:cs="Times New Roman"/>
          <w:sz w:val="24"/>
          <w:szCs w:val="24"/>
        </w:rPr>
        <w:t>à</w:t>
      </w:r>
      <w:r w:rsidR="00A678D5" w:rsidRPr="00246B50">
        <w:rPr>
          <w:rFonts w:eastAsia="Times New Roman" w:cs="Times New Roman"/>
          <w:sz w:val="24"/>
          <w:szCs w:val="24"/>
        </w:rPr>
        <w:t xml:space="preserve"> biomassa oriunda de resíduos.</w:t>
      </w:r>
    </w:p>
    <w:p w14:paraId="106899F5" w14:textId="77777777" w:rsidR="0088665D" w:rsidRPr="00142963" w:rsidRDefault="00267453" w:rsidP="00142963">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 xml:space="preserve">§ 2º </w:t>
      </w:r>
      <w:r w:rsidR="006655A0" w:rsidRPr="00246B50">
        <w:rPr>
          <w:rFonts w:eastAsia="Times New Roman" w:cs="Times New Roman"/>
          <w:sz w:val="24"/>
          <w:szCs w:val="24"/>
        </w:rPr>
        <w:t xml:space="preserve"> </w:t>
      </w:r>
      <w:r w:rsidR="00A678D5" w:rsidRPr="00246B50">
        <w:rPr>
          <w:rFonts w:eastAsia="Times New Roman" w:cs="Times New Roman"/>
          <w:sz w:val="24"/>
          <w:szCs w:val="24"/>
        </w:rPr>
        <w:t>A verificação do CAR deve ser realizada anualmente pelo produtor de biocombustível, antes da aquisição da biomassa e, caso um dos imóveis não tenha o seu CAR com situação ativa ou pendente, o produtor deverá interromper a aquisição de biomassa até que a sua situação seja regularizada.</w:t>
      </w:r>
    </w:p>
    <w:p w14:paraId="17E70E18" w14:textId="77777777" w:rsidR="0088665D" w:rsidRDefault="0088665D" w:rsidP="00142963">
      <w:pPr>
        <w:shd w:val="clear" w:color="auto" w:fill="FFFFFF"/>
        <w:spacing w:after="120" w:line="240" w:lineRule="auto"/>
        <w:jc w:val="both"/>
        <w:rPr>
          <w:rFonts w:eastAsia="Times New Roman" w:cs="Times New Roman"/>
          <w:sz w:val="24"/>
          <w:szCs w:val="24"/>
        </w:rPr>
      </w:pPr>
      <w:r w:rsidRPr="00142963">
        <w:rPr>
          <w:rFonts w:eastAsia="Times New Roman" w:cs="Times New Roman"/>
          <w:sz w:val="24"/>
          <w:szCs w:val="24"/>
        </w:rPr>
        <w:t>§ 3º</w:t>
      </w:r>
      <w:r w:rsidR="006655A0" w:rsidRPr="00246B50">
        <w:rPr>
          <w:rFonts w:eastAsia="Times New Roman" w:cs="Times New Roman"/>
          <w:sz w:val="24"/>
          <w:szCs w:val="24"/>
        </w:rPr>
        <w:t xml:space="preserve"> </w:t>
      </w:r>
      <w:r w:rsidRPr="00142963">
        <w:rPr>
          <w:rFonts w:eastAsia="Times New Roman" w:cs="Times New Roman"/>
          <w:sz w:val="24"/>
          <w:szCs w:val="24"/>
        </w:rPr>
        <w:t xml:space="preserve"> </w:t>
      </w:r>
      <w:r w:rsidR="00A678D5" w:rsidRPr="00246B50">
        <w:rPr>
          <w:rFonts w:eastAsia="Times New Roman" w:cs="Times New Roman"/>
          <w:sz w:val="24"/>
          <w:szCs w:val="24"/>
        </w:rPr>
        <w:t>Toda a área dedicada à produção de biomassa energética dentro do imóvel rural deve atender ao critério estabelecido no caput.</w:t>
      </w:r>
    </w:p>
    <w:p w14:paraId="16146A24" w14:textId="77777777" w:rsidR="00015E7F" w:rsidRPr="00142963" w:rsidRDefault="00015E7F" w:rsidP="00142963">
      <w:pPr>
        <w:shd w:val="clear" w:color="auto" w:fill="FFFFFF"/>
        <w:spacing w:after="120" w:line="240" w:lineRule="auto"/>
        <w:jc w:val="both"/>
        <w:rPr>
          <w:rFonts w:eastAsia="Times New Roman" w:cs="Times New Roman"/>
          <w:sz w:val="24"/>
          <w:szCs w:val="24"/>
        </w:rPr>
      </w:pPr>
      <w:r w:rsidRPr="00142963">
        <w:rPr>
          <w:rFonts w:eastAsia="Times New Roman" w:cs="Times New Roman"/>
          <w:sz w:val="24"/>
          <w:szCs w:val="24"/>
        </w:rPr>
        <w:t xml:space="preserve">§ </w:t>
      </w:r>
      <w:r>
        <w:rPr>
          <w:rFonts w:eastAsia="Times New Roman" w:cs="Times New Roman"/>
          <w:sz w:val="24"/>
          <w:szCs w:val="24"/>
        </w:rPr>
        <w:t>4</w:t>
      </w:r>
      <w:r w:rsidRPr="00142963">
        <w:rPr>
          <w:rFonts w:eastAsia="Times New Roman" w:cs="Times New Roman"/>
          <w:sz w:val="24"/>
          <w:szCs w:val="24"/>
        </w:rPr>
        <w:t>º</w:t>
      </w:r>
      <w:r w:rsidRPr="00246B50">
        <w:rPr>
          <w:rFonts w:eastAsia="Times New Roman" w:cs="Times New Roman"/>
          <w:sz w:val="24"/>
          <w:szCs w:val="24"/>
        </w:rPr>
        <w:t xml:space="preserve"> </w:t>
      </w:r>
      <w:r>
        <w:rPr>
          <w:rFonts w:eastAsia="Times New Roman" w:cs="Times New Roman"/>
          <w:sz w:val="24"/>
          <w:szCs w:val="24"/>
        </w:rPr>
        <w:t xml:space="preserve"> O critério </w:t>
      </w:r>
      <w:r w:rsidRPr="00246B50">
        <w:rPr>
          <w:rFonts w:eastAsia="Times New Roman" w:cs="Times New Roman"/>
          <w:sz w:val="24"/>
          <w:szCs w:val="24"/>
        </w:rPr>
        <w:t xml:space="preserve">estabelecido </w:t>
      </w:r>
      <w:r>
        <w:rPr>
          <w:rFonts w:eastAsia="Times New Roman" w:cs="Times New Roman"/>
          <w:sz w:val="24"/>
          <w:szCs w:val="24"/>
        </w:rPr>
        <w:t xml:space="preserve">no caput não será aplicado para os casos em que a aquisição da biomassa tenha ocorrido antes do prazo previsto no art. 1° do </w:t>
      </w:r>
      <w:r w:rsidRPr="00015E7F">
        <w:rPr>
          <w:rFonts w:eastAsia="Times New Roman" w:cs="Times New Roman"/>
          <w:sz w:val="24"/>
          <w:szCs w:val="24"/>
        </w:rPr>
        <w:t xml:space="preserve">Decreto </w:t>
      </w:r>
      <w:r>
        <w:rPr>
          <w:rFonts w:eastAsia="Times New Roman" w:cs="Times New Roman"/>
          <w:sz w:val="24"/>
          <w:szCs w:val="24"/>
        </w:rPr>
        <w:t xml:space="preserve">n° 9.257, de 29 de dezembro de </w:t>
      </w:r>
      <w:r w:rsidRPr="00015E7F">
        <w:rPr>
          <w:rFonts w:eastAsia="Times New Roman" w:cs="Times New Roman"/>
          <w:sz w:val="24"/>
          <w:szCs w:val="24"/>
        </w:rPr>
        <w:t>2017</w:t>
      </w:r>
      <w:r w:rsidRPr="00246B50">
        <w:rPr>
          <w:rFonts w:eastAsia="Times New Roman" w:cs="Times New Roman"/>
          <w:sz w:val="24"/>
          <w:szCs w:val="24"/>
        </w:rPr>
        <w:t>.</w:t>
      </w:r>
    </w:p>
    <w:p w14:paraId="28389C21" w14:textId="77777777" w:rsidR="00B14DD0" w:rsidRDefault="00267453">
      <w:pPr>
        <w:autoSpaceDE w:val="0"/>
        <w:autoSpaceDN w:val="0"/>
        <w:adjustRightInd w:val="0"/>
        <w:spacing w:after="120" w:line="240" w:lineRule="auto"/>
        <w:jc w:val="both"/>
        <w:rPr>
          <w:rFonts w:cs="Times New Roman"/>
          <w:sz w:val="24"/>
          <w:szCs w:val="24"/>
        </w:rPr>
      </w:pPr>
      <w:r w:rsidRPr="00267453">
        <w:rPr>
          <w:rFonts w:cs="Times New Roman"/>
          <w:sz w:val="24"/>
          <w:szCs w:val="24"/>
        </w:rPr>
        <w:t xml:space="preserve">Art. </w:t>
      </w:r>
      <w:r w:rsidR="00286C8D">
        <w:rPr>
          <w:rFonts w:cs="Times New Roman"/>
          <w:sz w:val="24"/>
          <w:szCs w:val="24"/>
        </w:rPr>
        <w:t>19</w:t>
      </w:r>
      <w:r w:rsidRPr="00267453">
        <w:rPr>
          <w:rFonts w:cs="Times New Roman"/>
          <w:sz w:val="24"/>
          <w:szCs w:val="24"/>
        </w:rPr>
        <w:t xml:space="preserve">.  </w:t>
      </w:r>
      <w:r w:rsidR="002A324C" w:rsidRPr="00246B50">
        <w:rPr>
          <w:rFonts w:cs="Times New Roman"/>
          <w:sz w:val="24"/>
          <w:szCs w:val="24"/>
        </w:rPr>
        <w:t>A</w:t>
      </w:r>
      <w:r w:rsidRPr="00267453">
        <w:rPr>
          <w:rFonts w:cs="Times New Roman"/>
          <w:sz w:val="24"/>
          <w:szCs w:val="24"/>
        </w:rPr>
        <w:t xml:space="preserve">lém do </w:t>
      </w:r>
      <w:r w:rsidR="00A678D5" w:rsidRPr="00246B50">
        <w:rPr>
          <w:rFonts w:cs="Times New Roman"/>
          <w:sz w:val="24"/>
          <w:szCs w:val="24"/>
        </w:rPr>
        <w:t>disposto</w:t>
      </w:r>
      <w:r w:rsidRPr="00267453">
        <w:rPr>
          <w:rFonts w:cs="Times New Roman"/>
          <w:sz w:val="24"/>
          <w:szCs w:val="24"/>
        </w:rPr>
        <w:t xml:space="preserve"> </w:t>
      </w:r>
      <w:r w:rsidR="00A678D5" w:rsidRPr="00246B50">
        <w:rPr>
          <w:rFonts w:cs="Times New Roman"/>
          <w:sz w:val="24"/>
          <w:szCs w:val="24"/>
        </w:rPr>
        <w:t>n</w:t>
      </w:r>
      <w:r w:rsidRPr="00267453">
        <w:rPr>
          <w:rFonts w:cs="Times New Roman"/>
          <w:sz w:val="24"/>
          <w:szCs w:val="24"/>
        </w:rPr>
        <w:t>os art</w:t>
      </w:r>
      <w:r w:rsidR="00831522" w:rsidRPr="00246B50">
        <w:rPr>
          <w:rFonts w:cs="Times New Roman"/>
          <w:sz w:val="24"/>
          <w:szCs w:val="24"/>
        </w:rPr>
        <w:t>.</w:t>
      </w:r>
      <w:r w:rsidRPr="00267453">
        <w:rPr>
          <w:rFonts w:cs="Times New Roman"/>
          <w:sz w:val="24"/>
          <w:szCs w:val="24"/>
        </w:rPr>
        <w:t xml:space="preserve"> 1</w:t>
      </w:r>
      <w:r w:rsidR="00A678D5" w:rsidRPr="00246B50">
        <w:rPr>
          <w:rFonts w:cs="Times New Roman"/>
          <w:sz w:val="24"/>
          <w:szCs w:val="24"/>
        </w:rPr>
        <w:t>3</w:t>
      </w:r>
      <w:r w:rsidRPr="00267453">
        <w:rPr>
          <w:rFonts w:cs="Times New Roman"/>
          <w:sz w:val="24"/>
          <w:szCs w:val="24"/>
        </w:rPr>
        <w:t xml:space="preserve"> e 1</w:t>
      </w:r>
      <w:r w:rsidR="00A678D5" w:rsidRPr="00246B50">
        <w:rPr>
          <w:rFonts w:cs="Times New Roman"/>
          <w:sz w:val="24"/>
          <w:szCs w:val="24"/>
        </w:rPr>
        <w:t>4</w:t>
      </w:r>
      <w:r w:rsidRPr="00267453">
        <w:rPr>
          <w:rFonts w:cs="Times New Roman"/>
          <w:sz w:val="24"/>
          <w:szCs w:val="24"/>
        </w:rPr>
        <w:t xml:space="preserve">, </w:t>
      </w:r>
      <w:r w:rsidR="007A1246" w:rsidRPr="00EA629C">
        <w:rPr>
          <w:rFonts w:cs="Times New Roman"/>
          <w:sz w:val="24"/>
          <w:szCs w:val="24"/>
        </w:rPr>
        <w:t xml:space="preserve">a partir de 1º de janeiro de 2021, </w:t>
      </w:r>
      <w:r w:rsidR="002A324C" w:rsidRPr="00246B50">
        <w:rPr>
          <w:rFonts w:cs="Times New Roman"/>
          <w:sz w:val="24"/>
          <w:szCs w:val="24"/>
        </w:rPr>
        <w:t xml:space="preserve">o fornecedor nacional de biomassa deve atender </w:t>
      </w:r>
      <w:r w:rsidRPr="00267453">
        <w:rPr>
          <w:rFonts w:cs="Times New Roman"/>
          <w:sz w:val="24"/>
          <w:szCs w:val="24"/>
        </w:rPr>
        <w:t>aos seguintes requisitos:</w:t>
      </w:r>
    </w:p>
    <w:p w14:paraId="1ECA688B" w14:textId="77777777" w:rsidR="00B14DD0"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 xml:space="preserve">I </w:t>
      </w:r>
      <w:r w:rsidR="00831522" w:rsidRPr="00246B50">
        <w:rPr>
          <w:rFonts w:eastAsia="Times New Roman" w:cs="Times New Roman"/>
          <w:sz w:val="24"/>
          <w:szCs w:val="24"/>
        </w:rPr>
        <w:t>-</w:t>
      </w:r>
      <w:r w:rsidRPr="00195F24">
        <w:rPr>
          <w:rFonts w:eastAsia="Times New Roman" w:cs="Times New Roman"/>
          <w:sz w:val="24"/>
          <w:szCs w:val="24"/>
        </w:rPr>
        <w:t xml:space="preserve"> </w:t>
      </w:r>
      <w:r w:rsidR="002A324C" w:rsidRPr="00246B50">
        <w:rPr>
          <w:rFonts w:eastAsia="Times New Roman" w:cs="Times New Roman"/>
          <w:sz w:val="24"/>
          <w:szCs w:val="24"/>
        </w:rPr>
        <w:t>p</w:t>
      </w:r>
      <w:r w:rsidRPr="00195F24">
        <w:rPr>
          <w:rFonts w:eastAsia="Times New Roman" w:cs="Times New Roman"/>
          <w:sz w:val="24"/>
          <w:szCs w:val="24"/>
        </w:rPr>
        <w:t>ara cana-de-açúcar</w:t>
      </w:r>
      <w:r w:rsidR="002A324C" w:rsidRPr="00246B50">
        <w:rPr>
          <w:rFonts w:eastAsia="Times New Roman" w:cs="Times New Roman"/>
          <w:sz w:val="24"/>
          <w:szCs w:val="24"/>
        </w:rPr>
        <w:t>:</w:t>
      </w:r>
    </w:p>
    <w:p w14:paraId="56196C12" w14:textId="77777777" w:rsidR="00B14DD0" w:rsidRDefault="002A324C" w:rsidP="001915CE">
      <w:pPr>
        <w:shd w:val="clear" w:color="auto" w:fill="FFFFFF"/>
        <w:spacing w:line="240" w:lineRule="auto"/>
        <w:jc w:val="both"/>
        <w:rPr>
          <w:rFonts w:eastAsia="Times New Roman" w:cs="Times New Roman"/>
          <w:sz w:val="24"/>
          <w:szCs w:val="24"/>
        </w:rPr>
      </w:pPr>
      <w:r w:rsidRPr="00246B50">
        <w:rPr>
          <w:rFonts w:eastAsia="Times New Roman" w:cs="Times New Roman"/>
          <w:sz w:val="24"/>
          <w:szCs w:val="24"/>
        </w:rPr>
        <w:t>a)</w:t>
      </w:r>
      <w:r w:rsidR="00267453" w:rsidRPr="00195F24">
        <w:rPr>
          <w:rFonts w:eastAsia="Times New Roman" w:cs="Times New Roman"/>
          <w:sz w:val="24"/>
          <w:szCs w:val="24"/>
        </w:rPr>
        <w:t xml:space="preserve"> </w:t>
      </w:r>
      <w:r w:rsidRPr="00246B50">
        <w:rPr>
          <w:rFonts w:eastAsia="Times New Roman" w:cs="Times New Roman"/>
          <w:sz w:val="24"/>
          <w:szCs w:val="24"/>
        </w:rPr>
        <w:t xml:space="preserve">estar em conformidade </w:t>
      </w:r>
      <w:r w:rsidR="00267453" w:rsidRPr="00195F24">
        <w:rPr>
          <w:rFonts w:eastAsia="Times New Roman" w:cs="Times New Roman"/>
          <w:sz w:val="24"/>
          <w:szCs w:val="24"/>
        </w:rPr>
        <w:t>com o Zoneamento Agroecológico da cana-de-açúcar (ZAE Cana)</w:t>
      </w:r>
      <w:r w:rsidRPr="00246B50">
        <w:rPr>
          <w:rFonts w:eastAsia="Times New Roman" w:cs="Times New Roman"/>
          <w:sz w:val="24"/>
          <w:szCs w:val="24"/>
        </w:rPr>
        <w:t xml:space="preserve"> previsto no</w:t>
      </w:r>
      <w:r w:rsidR="00267453" w:rsidRPr="00195F24">
        <w:rPr>
          <w:rFonts w:eastAsia="Times New Roman" w:cs="Times New Roman"/>
          <w:sz w:val="24"/>
          <w:szCs w:val="24"/>
        </w:rPr>
        <w:t xml:space="preserve"> Decreto nº 6.961, de 17 de </w:t>
      </w:r>
      <w:r w:rsidR="00267453" w:rsidRPr="001915CE">
        <w:rPr>
          <w:rFonts w:eastAsia="Times New Roman" w:cs="Times New Roman"/>
          <w:sz w:val="24"/>
          <w:szCs w:val="24"/>
        </w:rPr>
        <w:t>setembro de 2009;</w:t>
      </w:r>
      <w:r w:rsidR="00330DB3">
        <w:rPr>
          <w:rFonts w:eastAsia="Times New Roman" w:cs="Times New Roman"/>
          <w:sz w:val="24"/>
          <w:szCs w:val="24"/>
        </w:rPr>
        <w:t xml:space="preserve"> e</w:t>
      </w:r>
    </w:p>
    <w:p w14:paraId="2853C4A2" w14:textId="77777777" w:rsidR="0088665D" w:rsidRPr="00195F24" w:rsidRDefault="002A324C" w:rsidP="0064495F">
      <w:pPr>
        <w:shd w:val="clear" w:color="auto" w:fill="FFFFFF"/>
        <w:spacing w:after="120" w:line="240" w:lineRule="auto"/>
        <w:jc w:val="both"/>
        <w:rPr>
          <w:rFonts w:eastAsia="Times New Roman" w:cs="Times New Roman"/>
          <w:sz w:val="24"/>
          <w:szCs w:val="24"/>
        </w:rPr>
      </w:pPr>
      <w:r w:rsidRPr="00246B50">
        <w:rPr>
          <w:rFonts w:eastAsia="Times New Roman" w:cs="Times New Roman"/>
          <w:sz w:val="24"/>
          <w:szCs w:val="24"/>
        </w:rPr>
        <w:lastRenderedPageBreak/>
        <w:t xml:space="preserve">b) </w:t>
      </w:r>
      <w:r w:rsidR="004D0EE7" w:rsidRPr="00246B50">
        <w:rPr>
          <w:rFonts w:eastAsia="Times New Roman" w:cs="Times New Roman"/>
          <w:sz w:val="24"/>
          <w:szCs w:val="24"/>
        </w:rPr>
        <w:t xml:space="preserve">estar </w:t>
      </w:r>
      <w:r w:rsidRPr="00246B50">
        <w:rPr>
          <w:rFonts w:eastAsia="Times New Roman" w:cs="Times New Roman"/>
          <w:sz w:val="24"/>
          <w:szCs w:val="24"/>
        </w:rPr>
        <w:t>a produção localizada em município com área apta à expansão de cana-de-açúcar, segundo o Decreto nº 6.961, de 2009</w:t>
      </w:r>
      <w:r w:rsidR="001915CE">
        <w:rPr>
          <w:rFonts w:eastAsia="Times New Roman" w:cs="Times New Roman"/>
          <w:sz w:val="24"/>
          <w:szCs w:val="24"/>
        </w:rPr>
        <w:t>.</w:t>
      </w:r>
    </w:p>
    <w:p w14:paraId="30AB4961" w14:textId="77777777" w:rsidR="00B14DD0" w:rsidRDefault="00267453" w:rsidP="00195F24">
      <w:pPr>
        <w:shd w:val="clear" w:color="auto" w:fill="FFFFFF"/>
        <w:spacing w:after="120" w:line="240" w:lineRule="auto"/>
        <w:jc w:val="both"/>
        <w:rPr>
          <w:rFonts w:eastAsia="Times New Roman" w:cs="Times New Roman"/>
          <w:sz w:val="24"/>
          <w:szCs w:val="24"/>
        </w:rPr>
      </w:pPr>
      <w:r w:rsidRPr="00195F24">
        <w:rPr>
          <w:rFonts w:eastAsia="Times New Roman" w:cs="Times New Roman"/>
          <w:sz w:val="24"/>
          <w:szCs w:val="24"/>
        </w:rPr>
        <w:t xml:space="preserve">II </w:t>
      </w:r>
      <w:r w:rsidR="00831522" w:rsidRPr="00246B50">
        <w:rPr>
          <w:rFonts w:eastAsia="Times New Roman" w:cs="Times New Roman"/>
          <w:sz w:val="24"/>
          <w:szCs w:val="24"/>
        </w:rPr>
        <w:t>-</w:t>
      </w:r>
      <w:r w:rsidRPr="00195F24">
        <w:rPr>
          <w:rFonts w:eastAsia="Times New Roman" w:cs="Times New Roman"/>
          <w:sz w:val="24"/>
          <w:szCs w:val="24"/>
        </w:rPr>
        <w:t xml:space="preserve"> </w:t>
      </w:r>
      <w:r w:rsidR="002A324C" w:rsidRPr="00246B50">
        <w:rPr>
          <w:rFonts w:eastAsia="Times New Roman" w:cs="Times New Roman"/>
          <w:sz w:val="24"/>
          <w:szCs w:val="24"/>
        </w:rPr>
        <w:t>p</w:t>
      </w:r>
      <w:r w:rsidRPr="00195F24">
        <w:rPr>
          <w:rFonts w:eastAsia="Times New Roman" w:cs="Times New Roman"/>
          <w:sz w:val="24"/>
          <w:szCs w:val="24"/>
        </w:rPr>
        <w:t>ara palma de óleo</w:t>
      </w:r>
      <w:r w:rsidR="004D0EE7" w:rsidRPr="00246B50">
        <w:rPr>
          <w:rFonts w:eastAsia="Times New Roman" w:cs="Times New Roman"/>
          <w:sz w:val="24"/>
          <w:szCs w:val="24"/>
        </w:rPr>
        <w:t>:</w:t>
      </w:r>
    </w:p>
    <w:p w14:paraId="362ACF80" w14:textId="77777777" w:rsidR="00B14DD0" w:rsidRPr="00195F24" w:rsidRDefault="004D0EE7" w:rsidP="001915CE">
      <w:pPr>
        <w:shd w:val="clear" w:color="auto" w:fill="FFFFFF"/>
        <w:spacing w:line="240" w:lineRule="auto"/>
        <w:jc w:val="both"/>
        <w:rPr>
          <w:rFonts w:eastAsia="Times New Roman" w:cs="Times New Roman"/>
          <w:sz w:val="24"/>
          <w:szCs w:val="24"/>
        </w:rPr>
      </w:pPr>
      <w:r w:rsidRPr="00246B50">
        <w:rPr>
          <w:rFonts w:eastAsia="Times New Roman" w:cs="Times New Roman"/>
          <w:sz w:val="24"/>
          <w:szCs w:val="24"/>
        </w:rPr>
        <w:t>a)</w:t>
      </w:r>
      <w:r w:rsidR="00267453" w:rsidRPr="00195F24">
        <w:rPr>
          <w:rFonts w:eastAsia="Times New Roman" w:cs="Times New Roman"/>
          <w:sz w:val="24"/>
          <w:szCs w:val="24"/>
        </w:rPr>
        <w:t xml:space="preserve"> </w:t>
      </w:r>
      <w:r w:rsidR="002A324C" w:rsidRPr="00246B50">
        <w:rPr>
          <w:rFonts w:eastAsia="Times New Roman" w:cs="Times New Roman"/>
          <w:sz w:val="24"/>
          <w:szCs w:val="24"/>
        </w:rPr>
        <w:t xml:space="preserve">estar em </w:t>
      </w:r>
      <w:r w:rsidR="00267453" w:rsidRPr="00195F24">
        <w:rPr>
          <w:rFonts w:eastAsia="Times New Roman" w:cs="Times New Roman"/>
          <w:sz w:val="24"/>
          <w:szCs w:val="24"/>
        </w:rPr>
        <w:t>conformidade com o Zoneamento Agroecológico para a Cultura da Palma de Óleo (ZAE Palma de Óleo)</w:t>
      </w:r>
      <w:r w:rsidR="002A324C" w:rsidRPr="00246B50">
        <w:rPr>
          <w:rFonts w:eastAsia="Times New Roman" w:cs="Times New Roman"/>
          <w:sz w:val="24"/>
          <w:szCs w:val="24"/>
        </w:rPr>
        <w:t xml:space="preserve"> previsto no</w:t>
      </w:r>
      <w:r w:rsidR="00267453" w:rsidRPr="00195F24">
        <w:rPr>
          <w:rFonts w:eastAsia="Times New Roman" w:cs="Times New Roman"/>
          <w:sz w:val="24"/>
          <w:szCs w:val="24"/>
        </w:rPr>
        <w:t xml:space="preserve"> Decreto nº 7.172, de 7 de maio de 2010</w:t>
      </w:r>
      <w:r w:rsidRPr="00246B50">
        <w:rPr>
          <w:rFonts w:eastAsia="Times New Roman" w:cs="Times New Roman"/>
          <w:sz w:val="24"/>
          <w:szCs w:val="24"/>
        </w:rPr>
        <w:t>;</w:t>
      </w:r>
      <w:r w:rsidR="00330DB3">
        <w:rPr>
          <w:rFonts w:eastAsia="Times New Roman" w:cs="Times New Roman"/>
          <w:sz w:val="24"/>
          <w:szCs w:val="24"/>
        </w:rPr>
        <w:t xml:space="preserve"> e</w:t>
      </w:r>
    </w:p>
    <w:p w14:paraId="2367435C" w14:textId="77777777" w:rsidR="008268E7" w:rsidRPr="00195F24" w:rsidRDefault="004D0EE7" w:rsidP="00330DB3">
      <w:pPr>
        <w:shd w:val="clear" w:color="auto" w:fill="FFFFFF"/>
        <w:spacing w:line="240" w:lineRule="auto"/>
        <w:jc w:val="both"/>
        <w:rPr>
          <w:rFonts w:eastAsia="Times New Roman" w:cs="Times New Roman"/>
          <w:sz w:val="24"/>
          <w:szCs w:val="24"/>
        </w:rPr>
      </w:pPr>
      <w:r w:rsidRPr="00246B50">
        <w:rPr>
          <w:rFonts w:eastAsia="Times New Roman" w:cs="Times New Roman"/>
          <w:sz w:val="24"/>
          <w:szCs w:val="24"/>
        </w:rPr>
        <w:t xml:space="preserve">b) estar a </w:t>
      </w:r>
      <w:r w:rsidR="00267453" w:rsidRPr="00195F24">
        <w:rPr>
          <w:rFonts w:eastAsia="Times New Roman" w:cs="Times New Roman"/>
          <w:sz w:val="24"/>
          <w:szCs w:val="24"/>
        </w:rPr>
        <w:t>produção localizada em município com área apta à expansão de palma</w:t>
      </w:r>
      <w:r w:rsidR="00330DB3" w:rsidRPr="0064495F">
        <w:rPr>
          <w:rFonts w:eastAsia="Times New Roman" w:cs="Times New Roman"/>
          <w:sz w:val="24"/>
          <w:szCs w:val="24"/>
        </w:rPr>
        <w:t xml:space="preserve"> </w:t>
      </w:r>
      <w:r w:rsidR="008268E7" w:rsidRPr="0064495F">
        <w:rPr>
          <w:rFonts w:eastAsia="Times New Roman" w:cs="Times New Roman"/>
          <w:sz w:val="24"/>
          <w:szCs w:val="24"/>
        </w:rPr>
        <w:t>de</w:t>
      </w:r>
      <w:r w:rsidR="00330DB3" w:rsidRPr="0064495F">
        <w:rPr>
          <w:rFonts w:eastAsia="Times New Roman" w:cs="Times New Roman"/>
          <w:sz w:val="24"/>
          <w:szCs w:val="24"/>
        </w:rPr>
        <w:t xml:space="preserve"> </w:t>
      </w:r>
      <w:r w:rsidR="00267453" w:rsidRPr="00195F24">
        <w:rPr>
          <w:rFonts w:eastAsia="Times New Roman" w:cs="Times New Roman"/>
          <w:sz w:val="24"/>
          <w:szCs w:val="24"/>
        </w:rPr>
        <w:t>óleo, segundo o Decreto nº 7.172, de 7 de maio de 2010, e modificações que venham a surgir.</w:t>
      </w:r>
    </w:p>
    <w:p w14:paraId="4B8FDC70" w14:textId="77777777" w:rsidR="00B14DD0" w:rsidRPr="001915CE" w:rsidRDefault="008C090E" w:rsidP="00195F24">
      <w:pPr>
        <w:autoSpaceDE w:val="0"/>
        <w:autoSpaceDN w:val="0"/>
        <w:adjustRightInd w:val="0"/>
        <w:spacing w:after="120" w:line="240" w:lineRule="auto"/>
        <w:jc w:val="both"/>
        <w:rPr>
          <w:rFonts w:eastAsia="Times New Roman" w:cs="Times New Roman"/>
          <w:sz w:val="24"/>
          <w:szCs w:val="24"/>
        </w:rPr>
      </w:pPr>
      <w:r w:rsidRPr="001915CE">
        <w:rPr>
          <w:rFonts w:eastAsia="Times New Roman" w:cs="Times New Roman"/>
          <w:sz w:val="24"/>
          <w:szCs w:val="24"/>
        </w:rPr>
        <w:t xml:space="preserve">Parágrafo único.  </w:t>
      </w:r>
      <w:bookmarkStart w:id="142" w:name="_Hlk508633702"/>
      <w:r w:rsidR="00267453" w:rsidRPr="00195F24">
        <w:rPr>
          <w:rFonts w:eastAsia="Times New Roman" w:cs="Times New Roman"/>
          <w:sz w:val="24"/>
          <w:szCs w:val="24"/>
        </w:rPr>
        <w:t>Toda a área dedicada à cultura energética dentro do imóvel rural deve cumprir o</w:t>
      </w:r>
      <w:r w:rsidRPr="001915CE">
        <w:rPr>
          <w:rFonts w:eastAsia="Times New Roman" w:cs="Times New Roman"/>
          <w:sz w:val="24"/>
          <w:szCs w:val="24"/>
        </w:rPr>
        <w:t>s</w:t>
      </w:r>
      <w:r w:rsidR="00267453" w:rsidRPr="00195F24">
        <w:rPr>
          <w:rFonts w:eastAsia="Times New Roman" w:cs="Times New Roman"/>
          <w:sz w:val="24"/>
          <w:szCs w:val="24"/>
        </w:rPr>
        <w:t xml:space="preserve"> requisito</w:t>
      </w:r>
      <w:bookmarkEnd w:id="142"/>
      <w:r w:rsidRPr="001915CE">
        <w:rPr>
          <w:rFonts w:eastAsia="Times New Roman" w:cs="Times New Roman"/>
          <w:sz w:val="24"/>
          <w:szCs w:val="24"/>
        </w:rPr>
        <w:t>s</w:t>
      </w:r>
      <w:r w:rsidR="00DA74F3" w:rsidRPr="001915CE">
        <w:rPr>
          <w:rFonts w:eastAsia="Times New Roman" w:cs="Times New Roman"/>
          <w:sz w:val="24"/>
          <w:szCs w:val="24"/>
        </w:rPr>
        <w:t xml:space="preserve"> previstos nos incisos I ou II do caput.</w:t>
      </w:r>
    </w:p>
    <w:p w14:paraId="6908A17B" w14:textId="77777777" w:rsidR="00B14DD0" w:rsidRPr="00195F24" w:rsidRDefault="00B14DD0" w:rsidP="00195F24">
      <w:pPr>
        <w:autoSpaceDE w:val="0"/>
        <w:autoSpaceDN w:val="0"/>
        <w:adjustRightInd w:val="0"/>
        <w:spacing w:after="120" w:line="240" w:lineRule="auto"/>
        <w:jc w:val="both"/>
        <w:rPr>
          <w:rFonts w:cs="Times New Roman"/>
          <w:sz w:val="24"/>
          <w:szCs w:val="24"/>
        </w:rPr>
      </w:pPr>
    </w:p>
    <w:p w14:paraId="0B27E200" w14:textId="77777777" w:rsidR="00B14DD0" w:rsidRPr="00195F24" w:rsidRDefault="00267453" w:rsidP="00195F24">
      <w:pPr>
        <w:autoSpaceDE w:val="0"/>
        <w:autoSpaceDN w:val="0"/>
        <w:adjustRightInd w:val="0"/>
        <w:spacing w:after="120" w:line="240" w:lineRule="auto"/>
        <w:jc w:val="center"/>
        <w:rPr>
          <w:rFonts w:cs="Times New Roman"/>
          <w:sz w:val="24"/>
          <w:szCs w:val="24"/>
        </w:rPr>
      </w:pPr>
      <w:r w:rsidRPr="00195F24">
        <w:rPr>
          <w:rFonts w:cs="Times New Roman"/>
          <w:sz w:val="24"/>
          <w:szCs w:val="24"/>
        </w:rPr>
        <w:t>CAPÍTULO VI</w:t>
      </w:r>
    </w:p>
    <w:p w14:paraId="1415C636" w14:textId="77777777" w:rsidR="00B14DD0" w:rsidRPr="00195F24" w:rsidRDefault="00267453" w:rsidP="00195F24">
      <w:pPr>
        <w:autoSpaceDE w:val="0"/>
        <w:autoSpaceDN w:val="0"/>
        <w:adjustRightInd w:val="0"/>
        <w:spacing w:after="120" w:line="240" w:lineRule="auto"/>
        <w:jc w:val="center"/>
        <w:rPr>
          <w:rFonts w:cs="Times New Roman"/>
          <w:sz w:val="24"/>
          <w:szCs w:val="24"/>
        </w:rPr>
      </w:pPr>
      <w:r w:rsidRPr="00195F24">
        <w:rPr>
          <w:rFonts w:cs="Times New Roman"/>
          <w:sz w:val="24"/>
          <w:szCs w:val="24"/>
        </w:rPr>
        <w:t>DA CERTIFICAÇÃO DA PRODUÇÃO OU IMPORTAÇÃO EFICIENTE DE BIOCOMBUSTÍVEIS</w:t>
      </w:r>
    </w:p>
    <w:p w14:paraId="2261BF8A" w14:textId="77777777" w:rsidR="00246B50" w:rsidRDefault="0088665D" w:rsidP="00246B50">
      <w:pPr>
        <w:pStyle w:val="Textodecomentrio"/>
        <w:spacing w:after="240"/>
        <w:jc w:val="both"/>
        <w:rPr>
          <w:rFonts w:cs="Times New Roman"/>
          <w:sz w:val="24"/>
          <w:szCs w:val="24"/>
        </w:rPr>
      </w:pPr>
      <w:r w:rsidRPr="00D73932">
        <w:rPr>
          <w:rFonts w:eastAsia="Times New Roman" w:cs="Times New Roman"/>
          <w:sz w:val="24"/>
          <w:szCs w:val="24"/>
        </w:rPr>
        <w:t xml:space="preserve">Art. </w:t>
      </w:r>
      <w:r w:rsidR="00286C8D">
        <w:rPr>
          <w:rFonts w:eastAsia="Times New Roman" w:cs="Times New Roman"/>
          <w:sz w:val="24"/>
          <w:szCs w:val="24"/>
        </w:rPr>
        <w:t>20</w:t>
      </w:r>
      <w:r w:rsidRPr="00D73932">
        <w:rPr>
          <w:rFonts w:eastAsia="Times New Roman" w:cs="Times New Roman"/>
          <w:sz w:val="24"/>
          <w:szCs w:val="24"/>
        </w:rPr>
        <w:t xml:space="preserve">. </w:t>
      </w:r>
      <w:r w:rsidR="003C380C" w:rsidRPr="00246B50">
        <w:rPr>
          <w:rFonts w:cs="Times New Roman"/>
          <w:sz w:val="24"/>
          <w:szCs w:val="24"/>
        </w:rPr>
        <w:t xml:space="preserve"> </w:t>
      </w:r>
      <w:r w:rsidR="00B00FA2">
        <w:rPr>
          <w:rFonts w:cs="Times New Roman"/>
          <w:sz w:val="24"/>
          <w:szCs w:val="24"/>
        </w:rPr>
        <w:t>Para a obtenção do Certificado da Produção Eficiente de Biocombustíveis,</w:t>
      </w:r>
      <w:r w:rsidR="00246B50">
        <w:rPr>
          <w:rFonts w:cs="Times New Roman"/>
          <w:sz w:val="24"/>
          <w:szCs w:val="24"/>
        </w:rPr>
        <w:t xml:space="preserve"> </w:t>
      </w:r>
      <w:r w:rsidR="00B00FA2">
        <w:rPr>
          <w:rFonts w:cs="Times New Roman"/>
          <w:sz w:val="24"/>
          <w:szCs w:val="24"/>
        </w:rPr>
        <w:t xml:space="preserve">o </w:t>
      </w:r>
      <w:r w:rsidRPr="00D73932">
        <w:rPr>
          <w:rFonts w:cs="Times New Roman"/>
          <w:sz w:val="24"/>
          <w:szCs w:val="24"/>
        </w:rPr>
        <w:t>emissor primário</w:t>
      </w:r>
      <w:r w:rsidR="00B00FA2">
        <w:rPr>
          <w:rFonts w:cs="Times New Roman"/>
          <w:sz w:val="24"/>
          <w:szCs w:val="24"/>
        </w:rPr>
        <w:t xml:space="preserve"> deve</w:t>
      </w:r>
      <w:r w:rsidR="00246B50">
        <w:rPr>
          <w:rFonts w:cs="Times New Roman"/>
          <w:sz w:val="24"/>
          <w:szCs w:val="24"/>
        </w:rPr>
        <w:t>:</w:t>
      </w:r>
    </w:p>
    <w:p w14:paraId="1AFDD445" w14:textId="795C9869" w:rsidR="00EF40F3" w:rsidRPr="00B031DB" w:rsidRDefault="00246B50" w:rsidP="00246B50">
      <w:pPr>
        <w:pStyle w:val="Textodecomentrio"/>
        <w:spacing w:after="240"/>
        <w:jc w:val="both"/>
        <w:rPr>
          <w:rFonts w:cs="Times New Roman"/>
          <w:sz w:val="24"/>
          <w:szCs w:val="24"/>
        </w:rPr>
      </w:pPr>
      <w:r>
        <w:rPr>
          <w:rFonts w:cs="Times New Roman"/>
          <w:sz w:val="24"/>
          <w:szCs w:val="24"/>
        </w:rPr>
        <w:t xml:space="preserve">I - </w:t>
      </w:r>
      <w:r w:rsidR="0088665D" w:rsidRPr="00B031DB">
        <w:rPr>
          <w:rFonts w:cs="Times New Roman"/>
          <w:sz w:val="24"/>
          <w:szCs w:val="24"/>
        </w:rPr>
        <w:t xml:space="preserve">contratar firma </w:t>
      </w:r>
      <w:del w:id="143" w:author="Ricardo K Fermam" w:date="2018-05-11T15:59:00Z">
        <w:r w:rsidR="0088665D" w:rsidRPr="00B031DB" w:rsidDel="000B6DE9">
          <w:rPr>
            <w:rFonts w:cs="Times New Roman"/>
            <w:sz w:val="24"/>
            <w:szCs w:val="24"/>
          </w:rPr>
          <w:delText>inspetora</w:delText>
        </w:r>
      </w:del>
      <w:ins w:id="144" w:author="Ricardo K Fermam" w:date="2018-05-11T16:02:00Z">
        <w:r w:rsidR="000B6DE9">
          <w:rPr>
            <w:rFonts w:cs="Times New Roman"/>
            <w:sz w:val="24"/>
            <w:szCs w:val="24"/>
          </w:rPr>
          <w:t>certificadora</w:t>
        </w:r>
      </w:ins>
      <w:r w:rsidR="0088665D" w:rsidRPr="00B031DB">
        <w:rPr>
          <w:rFonts w:cs="Times New Roman"/>
          <w:sz w:val="24"/>
          <w:szCs w:val="24"/>
        </w:rPr>
        <w:t xml:space="preserve"> credenciada na ANP para realização da Certificação de Biocombustível e validação da Nota de Eficiência Energético-Ambiental</w:t>
      </w:r>
      <w:r>
        <w:rPr>
          <w:rFonts w:cs="Times New Roman"/>
          <w:sz w:val="24"/>
          <w:szCs w:val="24"/>
        </w:rPr>
        <w:t>;</w:t>
      </w:r>
    </w:p>
    <w:p w14:paraId="16C52B51" w14:textId="704FE3A3" w:rsidR="0088665D" w:rsidRDefault="00B00FA2" w:rsidP="00E76C7A">
      <w:pPr>
        <w:pStyle w:val="Textodecomentrio"/>
        <w:spacing w:after="120"/>
        <w:jc w:val="both"/>
        <w:rPr>
          <w:rFonts w:eastAsia="Times New Roman" w:cs="Times New Roman"/>
          <w:sz w:val="24"/>
          <w:szCs w:val="24"/>
        </w:rPr>
      </w:pPr>
      <w:r>
        <w:rPr>
          <w:rFonts w:cs="Times New Roman"/>
          <w:sz w:val="24"/>
          <w:szCs w:val="24"/>
        </w:rPr>
        <w:t>II</w:t>
      </w:r>
      <w:r w:rsidR="00246B50">
        <w:rPr>
          <w:rFonts w:cs="Times New Roman"/>
          <w:sz w:val="24"/>
          <w:szCs w:val="24"/>
        </w:rPr>
        <w:t xml:space="preserve"> -</w:t>
      </w:r>
      <w:r w:rsidR="00246B50" w:rsidRPr="0023535F">
        <w:rPr>
          <w:rFonts w:cs="Times New Roman"/>
          <w:sz w:val="24"/>
          <w:szCs w:val="24"/>
        </w:rPr>
        <w:t xml:space="preserve"> permitir o acesso da firma </w:t>
      </w:r>
      <w:del w:id="145" w:author="Ricardo K Fermam" w:date="2018-05-11T15:59:00Z">
        <w:r w:rsidR="00246B50" w:rsidRPr="0023535F" w:rsidDel="000B6DE9">
          <w:rPr>
            <w:rFonts w:cs="Times New Roman"/>
            <w:sz w:val="24"/>
            <w:szCs w:val="24"/>
          </w:rPr>
          <w:delText>inspetora</w:delText>
        </w:r>
      </w:del>
      <w:ins w:id="146" w:author="Ricardo K Fermam" w:date="2018-05-11T16:02:00Z">
        <w:r w:rsidR="000B6DE9">
          <w:rPr>
            <w:rFonts w:cs="Times New Roman"/>
            <w:sz w:val="24"/>
            <w:szCs w:val="24"/>
          </w:rPr>
          <w:t>certificadora</w:t>
        </w:r>
      </w:ins>
      <w:r w:rsidR="00246B50" w:rsidRPr="0023535F">
        <w:rPr>
          <w:rFonts w:cs="Times New Roman"/>
          <w:sz w:val="24"/>
          <w:szCs w:val="24"/>
        </w:rPr>
        <w:t xml:space="preserve"> a todas as informações necessárias à condução e à conclusão do processo de certificação contratado</w:t>
      </w:r>
      <w:r w:rsidR="00503E9C">
        <w:rPr>
          <w:rFonts w:cs="Times New Roman"/>
          <w:sz w:val="24"/>
          <w:szCs w:val="24"/>
        </w:rPr>
        <w:t>;</w:t>
      </w:r>
    </w:p>
    <w:p w14:paraId="251B8A82" w14:textId="77777777" w:rsidR="0088665D" w:rsidRPr="00F97540" w:rsidRDefault="00246B50" w:rsidP="00F97540">
      <w:pPr>
        <w:pStyle w:val="Textodecomentrio"/>
        <w:spacing w:after="120"/>
        <w:jc w:val="both"/>
        <w:rPr>
          <w:rFonts w:cs="Times New Roman"/>
          <w:sz w:val="24"/>
          <w:szCs w:val="24"/>
        </w:rPr>
      </w:pPr>
      <w:r w:rsidRPr="001915CE">
        <w:rPr>
          <w:rFonts w:cs="Times New Roman"/>
          <w:sz w:val="24"/>
          <w:szCs w:val="24"/>
        </w:rPr>
        <w:t>III -</w:t>
      </w:r>
      <w:r w:rsidR="0088665D" w:rsidRPr="001915CE">
        <w:rPr>
          <w:rFonts w:cs="Times New Roman"/>
          <w:sz w:val="24"/>
          <w:szCs w:val="24"/>
        </w:rPr>
        <w:t xml:space="preserve"> calcular sua Nota de Eficiência Energético-Ambiental utilizando </w:t>
      </w:r>
      <w:r w:rsidR="00F97540" w:rsidRPr="001915CE">
        <w:rPr>
          <w:rFonts w:cs="Times New Roman"/>
          <w:sz w:val="24"/>
          <w:szCs w:val="24"/>
        </w:rPr>
        <w:t>ferramenta de cálculo disponível no sítio eletrônico da ANP, até que seja disponibilizado um sistema informatizado, quando então se</w:t>
      </w:r>
      <w:r w:rsidR="00503E9C">
        <w:rPr>
          <w:rFonts w:cs="Times New Roman"/>
          <w:sz w:val="24"/>
          <w:szCs w:val="24"/>
        </w:rPr>
        <w:t>rá realizada em sistema próprio</w:t>
      </w:r>
      <w:r w:rsidRPr="001915CE">
        <w:rPr>
          <w:rFonts w:cs="Times New Roman"/>
          <w:sz w:val="24"/>
          <w:szCs w:val="24"/>
        </w:rPr>
        <w:t>;</w:t>
      </w:r>
    </w:p>
    <w:p w14:paraId="2C9D6D07" w14:textId="77777777" w:rsidR="0088665D" w:rsidRPr="00E76C7A" w:rsidRDefault="00246B50" w:rsidP="00E76C7A">
      <w:pPr>
        <w:pStyle w:val="Textodecomentrio"/>
        <w:spacing w:after="120"/>
        <w:jc w:val="both"/>
        <w:rPr>
          <w:rFonts w:cs="Times New Roman"/>
          <w:sz w:val="24"/>
          <w:szCs w:val="24"/>
        </w:rPr>
      </w:pPr>
      <w:r w:rsidRPr="001915CE">
        <w:rPr>
          <w:rFonts w:cs="Times New Roman"/>
          <w:sz w:val="24"/>
          <w:szCs w:val="24"/>
        </w:rPr>
        <w:t>IV –</w:t>
      </w:r>
      <w:r w:rsidR="00267453" w:rsidRPr="001915CE">
        <w:rPr>
          <w:rFonts w:cs="Times New Roman"/>
          <w:sz w:val="24"/>
          <w:szCs w:val="24"/>
        </w:rPr>
        <w:t xml:space="preserve"> </w:t>
      </w:r>
      <w:r w:rsidRPr="001915CE">
        <w:rPr>
          <w:rFonts w:cs="Times New Roman"/>
          <w:sz w:val="24"/>
          <w:szCs w:val="24"/>
        </w:rPr>
        <w:t>conservar e guardar todos os documentos comprobatórios das informações</w:t>
      </w:r>
      <w:r w:rsidR="004B2673" w:rsidRPr="001915CE">
        <w:rPr>
          <w:rFonts w:cs="Times New Roman"/>
          <w:sz w:val="24"/>
          <w:szCs w:val="24"/>
        </w:rPr>
        <w:t xml:space="preserve"> necessárias para cálculo da Nota de Eficiência Energético-Ambiental</w:t>
      </w:r>
      <w:r w:rsidR="00503E9C">
        <w:rPr>
          <w:rFonts w:cs="Times New Roman"/>
          <w:sz w:val="24"/>
          <w:szCs w:val="24"/>
        </w:rPr>
        <w:t xml:space="preserve"> </w:t>
      </w:r>
      <w:r w:rsidRPr="001915CE">
        <w:rPr>
          <w:rFonts w:cs="Times New Roman"/>
          <w:sz w:val="24"/>
          <w:szCs w:val="24"/>
        </w:rPr>
        <w:t>pelo período mínimo de cinco anos;</w:t>
      </w:r>
    </w:p>
    <w:p w14:paraId="2E6C6A2E" w14:textId="77777777" w:rsidR="00246B50" w:rsidRPr="001335AE" w:rsidRDefault="00246B50" w:rsidP="00246B50">
      <w:pPr>
        <w:shd w:val="clear" w:color="auto" w:fill="FFFFFF"/>
        <w:spacing w:after="120" w:line="240" w:lineRule="auto"/>
        <w:jc w:val="both"/>
        <w:rPr>
          <w:rFonts w:cs="Times New Roman"/>
          <w:sz w:val="24"/>
          <w:szCs w:val="24"/>
        </w:rPr>
      </w:pPr>
      <w:r>
        <w:rPr>
          <w:rFonts w:cs="Times New Roman"/>
          <w:sz w:val="24"/>
          <w:szCs w:val="24"/>
        </w:rPr>
        <w:t>V</w:t>
      </w:r>
      <w:r w:rsidRPr="001335AE">
        <w:rPr>
          <w:rFonts w:cs="Times New Roman"/>
          <w:sz w:val="24"/>
          <w:szCs w:val="24"/>
        </w:rPr>
        <w:t xml:space="preserve"> </w:t>
      </w:r>
      <w:r>
        <w:rPr>
          <w:rFonts w:cs="Times New Roman"/>
          <w:sz w:val="24"/>
          <w:szCs w:val="24"/>
        </w:rPr>
        <w:t>-</w:t>
      </w:r>
      <w:r w:rsidRPr="00246B50">
        <w:rPr>
          <w:rFonts w:cs="Times New Roman"/>
          <w:sz w:val="24"/>
          <w:szCs w:val="24"/>
        </w:rPr>
        <w:t xml:space="preserve"> </w:t>
      </w:r>
      <w:r w:rsidRPr="001335AE">
        <w:rPr>
          <w:rFonts w:cs="Times New Roman"/>
          <w:sz w:val="24"/>
          <w:szCs w:val="24"/>
        </w:rPr>
        <w:t>realizar o balanço de massa da biomassa que atenda aos requisitos dos art</w:t>
      </w:r>
      <w:r w:rsidRPr="00246B50">
        <w:rPr>
          <w:rFonts w:cs="Times New Roman"/>
          <w:sz w:val="24"/>
          <w:szCs w:val="24"/>
        </w:rPr>
        <w:t>.</w:t>
      </w:r>
      <w:r w:rsidRPr="001335AE">
        <w:rPr>
          <w:rFonts w:cs="Times New Roman"/>
          <w:sz w:val="24"/>
          <w:szCs w:val="24"/>
        </w:rPr>
        <w:t xml:space="preserve"> 1</w:t>
      </w:r>
      <w:r w:rsidR="00E12500">
        <w:rPr>
          <w:rFonts w:cs="Times New Roman"/>
          <w:sz w:val="24"/>
          <w:szCs w:val="24"/>
        </w:rPr>
        <w:t>3</w:t>
      </w:r>
      <w:r w:rsidRPr="001335AE">
        <w:rPr>
          <w:rFonts w:cs="Times New Roman"/>
          <w:sz w:val="24"/>
          <w:szCs w:val="24"/>
        </w:rPr>
        <w:t>, 1</w:t>
      </w:r>
      <w:r w:rsidR="00E12500">
        <w:rPr>
          <w:rFonts w:cs="Times New Roman"/>
          <w:sz w:val="24"/>
          <w:szCs w:val="24"/>
        </w:rPr>
        <w:t>4</w:t>
      </w:r>
      <w:r w:rsidRPr="001335AE">
        <w:rPr>
          <w:rFonts w:cs="Times New Roman"/>
          <w:sz w:val="24"/>
          <w:szCs w:val="24"/>
        </w:rPr>
        <w:t xml:space="preserve"> e 1</w:t>
      </w:r>
      <w:r w:rsidR="00E12500">
        <w:rPr>
          <w:rFonts w:cs="Times New Roman"/>
          <w:sz w:val="24"/>
          <w:szCs w:val="24"/>
        </w:rPr>
        <w:t>5</w:t>
      </w:r>
      <w:r w:rsidRPr="001335AE">
        <w:rPr>
          <w:rFonts w:cs="Times New Roman"/>
          <w:sz w:val="24"/>
          <w:szCs w:val="24"/>
        </w:rPr>
        <w:t xml:space="preserve"> em relação à massa total</w:t>
      </w:r>
      <w:r w:rsidR="00CF28ED">
        <w:rPr>
          <w:rFonts w:cs="Times New Roman"/>
          <w:sz w:val="24"/>
          <w:szCs w:val="24"/>
        </w:rPr>
        <w:t>; e</w:t>
      </w:r>
    </w:p>
    <w:p w14:paraId="103228E0" w14:textId="77777777" w:rsidR="008165E1" w:rsidRPr="009C6397" w:rsidRDefault="008165E1" w:rsidP="008165E1">
      <w:pPr>
        <w:pStyle w:val="Textodecomentrio"/>
        <w:spacing w:after="120"/>
        <w:jc w:val="both"/>
        <w:rPr>
          <w:rFonts w:cs="Times New Roman"/>
          <w:sz w:val="24"/>
          <w:szCs w:val="24"/>
        </w:rPr>
      </w:pPr>
      <w:r>
        <w:rPr>
          <w:rFonts w:cs="Times New Roman"/>
          <w:sz w:val="24"/>
          <w:szCs w:val="24"/>
        </w:rPr>
        <w:t>VI -</w:t>
      </w:r>
      <w:r w:rsidRPr="009C6397">
        <w:rPr>
          <w:rFonts w:eastAsia="Times New Roman" w:cs="Times New Roman"/>
          <w:sz w:val="24"/>
          <w:szCs w:val="24"/>
        </w:rPr>
        <w:t xml:space="preserve"> monitorar e registrar anualmente as informações inseridas e os resultados que deram origem à emissão da Nota de Eficiência Energético-Ambiental</w:t>
      </w:r>
      <w:r w:rsidRPr="009C6397">
        <w:rPr>
          <w:rFonts w:cs="Times New Roman"/>
          <w:sz w:val="24"/>
          <w:szCs w:val="24"/>
        </w:rPr>
        <w:t>.</w:t>
      </w:r>
    </w:p>
    <w:p w14:paraId="6F56DBC2" w14:textId="77777777" w:rsidR="00B14DD0" w:rsidRPr="001915CE" w:rsidRDefault="00267453">
      <w:pPr>
        <w:shd w:val="clear" w:color="auto" w:fill="FFFFFF"/>
        <w:spacing w:after="120" w:line="240" w:lineRule="auto"/>
        <w:jc w:val="both"/>
        <w:rPr>
          <w:rFonts w:eastAsia="Times New Roman" w:cs="Times New Roman"/>
          <w:sz w:val="24"/>
          <w:szCs w:val="24"/>
        </w:rPr>
      </w:pPr>
      <w:r w:rsidRPr="001915CE">
        <w:rPr>
          <w:rFonts w:eastAsia="Times New Roman" w:cs="Times New Roman"/>
          <w:sz w:val="24"/>
          <w:szCs w:val="24"/>
        </w:rPr>
        <w:t>§</w:t>
      </w:r>
      <w:r w:rsidR="001915CE" w:rsidRPr="001915CE">
        <w:rPr>
          <w:rFonts w:eastAsia="Times New Roman" w:cs="Times New Roman"/>
          <w:sz w:val="24"/>
          <w:szCs w:val="24"/>
        </w:rPr>
        <w:t xml:space="preserve"> </w:t>
      </w:r>
      <w:r w:rsidR="00246B50" w:rsidRPr="001915CE">
        <w:rPr>
          <w:rFonts w:eastAsia="Times New Roman" w:cs="Times New Roman"/>
          <w:sz w:val="24"/>
          <w:szCs w:val="24"/>
        </w:rPr>
        <w:t>1</w:t>
      </w:r>
      <w:r w:rsidRPr="001915CE">
        <w:rPr>
          <w:rFonts w:eastAsia="Times New Roman" w:cs="Times New Roman"/>
          <w:sz w:val="24"/>
          <w:szCs w:val="24"/>
        </w:rPr>
        <w:t xml:space="preserve">º </w:t>
      </w:r>
      <w:r w:rsidR="00246B50" w:rsidRPr="001915CE">
        <w:rPr>
          <w:rFonts w:eastAsia="Times New Roman" w:cs="Times New Roman"/>
          <w:sz w:val="24"/>
          <w:szCs w:val="24"/>
        </w:rPr>
        <w:t xml:space="preserve"> </w:t>
      </w:r>
      <w:r w:rsidRPr="001915CE">
        <w:rPr>
          <w:rFonts w:eastAsia="Times New Roman" w:cs="Times New Roman"/>
          <w:sz w:val="24"/>
          <w:szCs w:val="24"/>
        </w:rPr>
        <w:t xml:space="preserve">Para a fase agrícola, o emissor primário pode optar pelo preenchimento por perfil específico ou por perfil padrão. </w:t>
      </w:r>
    </w:p>
    <w:p w14:paraId="72399F21" w14:textId="77777777" w:rsidR="00B14DD0" w:rsidRDefault="00267453">
      <w:pPr>
        <w:shd w:val="clear" w:color="auto" w:fill="FFFFFF"/>
        <w:spacing w:after="120" w:line="240" w:lineRule="auto"/>
        <w:jc w:val="both"/>
        <w:rPr>
          <w:rFonts w:cs="Times New Roman"/>
          <w:sz w:val="24"/>
          <w:szCs w:val="24"/>
        </w:rPr>
      </w:pPr>
      <w:r w:rsidRPr="00267453">
        <w:rPr>
          <w:rFonts w:cs="Times New Roman"/>
          <w:sz w:val="24"/>
          <w:szCs w:val="24"/>
        </w:rPr>
        <w:t>§</w:t>
      </w:r>
      <w:r w:rsidR="007017D4" w:rsidRPr="00246B50">
        <w:rPr>
          <w:rFonts w:cs="Times New Roman"/>
          <w:sz w:val="24"/>
          <w:szCs w:val="24"/>
        </w:rPr>
        <w:t xml:space="preserve"> </w:t>
      </w:r>
      <w:r w:rsidR="00246B50">
        <w:rPr>
          <w:rFonts w:cs="Times New Roman"/>
          <w:sz w:val="24"/>
          <w:szCs w:val="24"/>
        </w:rPr>
        <w:t>2</w:t>
      </w:r>
      <w:r w:rsidRPr="00267453">
        <w:rPr>
          <w:rFonts w:cs="Times New Roman"/>
          <w:sz w:val="24"/>
          <w:szCs w:val="24"/>
        </w:rPr>
        <w:t>º</w:t>
      </w:r>
      <w:r w:rsidR="00246B50" w:rsidRPr="00246B50">
        <w:rPr>
          <w:rFonts w:cs="Times New Roman"/>
          <w:sz w:val="24"/>
          <w:szCs w:val="24"/>
        </w:rPr>
        <w:t xml:space="preserve"> </w:t>
      </w:r>
      <w:r w:rsidRPr="00267453">
        <w:rPr>
          <w:rFonts w:cs="Times New Roman"/>
          <w:sz w:val="24"/>
          <w:szCs w:val="24"/>
        </w:rPr>
        <w:t xml:space="preserve"> Para o cálculo da Nota de Eficiência Energético-Ambiental, o emissor primário pode utilizar os dados de venda de energia elétrica por outro CNPJ, desde que ocorra a partir de coprodutos ou resíduos do processo de produção do biocombustível certificado da unidade produtora de biocombustível.</w:t>
      </w:r>
    </w:p>
    <w:p w14:paraId="279AA65B" w14:textId="77777777" w:rsidR="0088665D" w:rsidRDefault="008165E1" w:rsidP="00654205">
      <w:pPr>
        <w:pStyle w:val="Textodecomentrio"/>
        <w:spacing w:after="120"/>
        <w:jc w:val="both"/>
        <w:rPr>
          <w:rFonts w:cs="Times New Roman"/>
          <w:sz w:val="24"/>
          <w:szCs w:val="24"/>
        </w:rPr>
      </w:pPr>
      <w:r w:rsidRPr="00F31C88">
        <w:rPr>
          <w:rFonts w:cs="Times New Roman"/>
          <w:sz w:val="24"/>
          <w:szCs w:val="24"/>
        </w:rPr>
        <w:t>§</w:t>
      </w:r>
      <w:r w:rsidRPr="00246B50">
        <w:rPr>
          <w:rFonts w:cs="Times New Roman"/>
          <w:sz w:val="24"/>
          <w:szCs w:val="24"/>
        </w:rPr>
        <w:t xml:space="preserve"> </w:t>
      </w:r>
      <w:r>
        <w:rPr>
          <w:rFonts w:cs="Times New Roman"/>
          <w:sz w:val="24"/>
          <w:szCs w:val="24"/>
        </w:rPr>
        <w:t>3</w:t>
      </w:r>
      <w:r w:rsidRPr="00F31C88">
        <w:rPr>
          <w:rFonts w:cs="Times New Roman"/>
          <w:sz w:val="24"/>
          <w:szCs w:val="24"/>
        </w:rPr>
        <w:t>º</w:t>
      </w:r>
      <w:r w:rsidRPr="00246B50">
        <w:rPr>
          <w:rFonts w:cs="Times New Roman"/>
          <w:sz w:val="24"/>
          <w:szCs w:val="24"/>
        </w:rPr>
        <w:t xml:space="preserve"> </w:t>
      </w:r>
      <w:r w:rsidRPr="00F31C88">
        <w:rPr>
          <w:rFonts w:cs="Times New Roman"/>
          <w:sz w:val="24"/>
          <w:szCs w:val="24"/>
        </w:rPr>
        <w:t xml:space="preserve"> </w:t>
      </w:r>
      <w:r w:rsidR="00267453" w:rsidRPr="00267453">
        <w:rPr>
          <w:rFonts w:cs="Times New Roman"/>
          <w:sz w:val="24"/>
          <w:szCs w:val="24"/>
        </w:rPr>
        <w:t xml:space="preserve">É obrigatória a emissão de novo Certificado da Produção Eficiente de Biocombustíveis quando o monitoramento e o registro indicados no </w:t>
      </w:r>
      <w:r>
        <w:rPr>
          <w:rFonts w:cs="Times New Roman"/>
          <w:sz w:val="24"/>
          <w:szCs w:val="24"/>
        </w:rPr>
        <w:t>inciso VI</w:t>
      </w:r>
      <w:r w:rsidR="00267453" w:rsidRPr="00267453">
        <w:rPr>
          <w:rFonts w:cs="Times New Roman"/>
          <w:sz w:val="24"/>
          <w:szCs w:val="24"/>
        </w:rPr>
        <w:t xml:space="preserve"> </w:t>
      </w:r>
      <w:r w:rsidR="0088665D" w:rsidRPr="00654205">
        <w:rPr>
          <w:rFonts w:cs="Times New Roman"/>
          <w:sz w:val="24"/>
          <w:szCs w:val="24"/>
        </w:rPr>
        <w:t>identifiquem desvio de mais ou menos dez por cento</w:t>
      </w:r>
      <w:r w:rsidR="008A2DA8" w:rsidRPr="00246B50">
        <w:rPr>
          <w:rFonts w:cs="Times New Roman"/>
          <w:sz w:val="24"/>
          <w:szCs w:val="24"/>
        </w:rPr>
        <w:t xml:space="preserve"> (± 10 %)</w:t>
      </w:r>
      <w:r w:rsidR="0088665D" w:rsidRPr="00654205">
        <w:rPr>
          <w:rFonts w:cs="Times New Roman"/>
          <w:sz w:val="24"/>
          <w:szCs w:val="24"/>
        </w:rPr>
        <w:t xml:space="preserve"> em relação aos resultados contidos na Nota de Eficiência Energético-Ambiental vigente.</w:t>
      </w:r>
    </w:p>
    <w:p w14:paraId="72ECC427" w14:textId="77777777" w:rsidR="007D4668" w:rsidRPr="00654205" w:rsidRDefault="007D4668" w:rsidP="007D4668">
      <w:pPr>
        <w:pStyle w:val="Textodecomentrio"/>
        <w:spacing w:after="240"/>
        <w:jc w:val="both"/>
        <w:rPr>
          <w:rFonts w:cs="Times New Roman"/>
          <w:b/>
          <w:sz w:val="24"/>
          <w:szCs w:val="24"/>
        </w:rPr>
      </w:pPr>
      <w:r w:rsidRPr="007D4668">
        <w:rPr>
          <w:rFonts w:cs="Times New Roman"/>
          <w:sz w:val="24"/>
          <w:szCs w:val="24"/>
        </w:rPr>
        <w:t xml:space="preserve"> </w:t>
      </w:r>
      <w:r w:rsidRPr="00D42083">
        <w:rPr>
          <w:rFonts w:cs="Times New Roman"/>
          <w:sz w:val="24"/>
          <w:szCs w:val="24"/>
        </w:rPr>
        <w:t xml:space="preserve">Art. </w:t>
      </w:r>
      <w:r w:rsidR="00286C8D">
        <w:rPr>
          <w:rFonts w:cs="Times New Roman"/>
          <w:sz w:val="24"/>
          <w:szCs w:val="24"/>
        </w:rPr>
        <w:t>21</w:t>
      </w:r>
      <w:r w:rsidRPr="00D42083">
        <w:rPr>
          <w:rFonts w:cs="Times New Roman"/>
          <w:sz w:val="24"/>
          <w:szCs w:val="24"/>
        </w:rPr>
        <w:t xml:space="preserve">.  </w:t>
      </w:r>
      <w:r>
        <w:rPr>
          <w:rFonts w:cs="Times New Roman"/>
          <w:sz w:val="24"/>
          <w:szCs w:val="24"/>
        </w:rPr>
        <w:t>Será aplicado um bônus de 20% (vinte por cento) sobre a Nota de Eficiência Energético-Ambiental quando houver comprovação de emissão negativa de gases causadores do efeito estufa no ciclo de vida do biocombustível em relação ao seu substituto de origem fóssil.</w:t>
      </w:r>
    </w:p>
    <w:p w14:paraId="002DF6DF" w14:textId="1A313373" w:rsidR="00B65628" w:rsidRPr="00D42083" w:rsidRDefault="0088665D" w:rsidP="00CF28ED">
      <w:pPr>
        <w:pStyle w:val="Textodecomentrio"/>
        <w:spacing w:after="240"/>
        <w:jc w:val="both"/>
        <w:rPr>
          <w:rFonts w:cs="Times New Roman"/>
          <w:sz w:val="24"/>
          <w:szCs w:val="24"/>
        </w:rPr>
      </w:pPr>
      <w:r w:rsidRPr="00D42083">
        <w:rPr>
          <w:rFonts w:cs="Times New Roman"/>
          <w:sz w:val="24"/>
          <w:szCs w:val="24"/>
        </w:rPr>
        <w:t xml:space="preserve">Art. </w:t>
      </w:r>
      <w:r w:rsidR="00286C8D">
        <w:rPr>
          <w:rFonts w:cs="Times New Roman"/>
          <w:sz w:val="24"/>
          <w:szCs w:val="24"/>
        </w:rPr>
        <w:t>22</w:t>
      </w:r>
      <w:r w:rsidRPr="00D42083">
        <w:rPr>
          <w:rFonts w:cs="Times New Roman"/>
          <w:sz w:val="24"/>
          <w:szCs w:val="24"/>
        </w:rPr>
        <w:t xml:space="preserve">.  </w:t>
      </w:r>
      <w:r w:rsidR="00B00FA2">
        <w:rPr>
          <w:rFonts w:cs="Times New Roman"/>
          <w:sz w:val="24"/>
          <w:szCs w:val="24"/>
        </w:rPr>
        <w:t>Para</w:t>
      </w:r>
      <w:r w:rsidRPr="00D42083">
        <w:rPr>
          <w:rFonts w:cs="Times New Roman"/>
          <w:sz w:val="24"/>
          <w:szCs w:val="24"/>
        </w:rPr>
        <w:t xml:space="preserve"> realizar a Certificação de Biocombustíveis e emitir o Certificado da Produção Eficiente de Biocombustíveis</w:t>
      </w:r>
      <w:r w:rsidR="00B00FA2">
        <w:rPr>
          <w:rFonts w:cs="Times New Roman"/>
          <w:sz w:val="24"/>
          <w:szCs w:val="24"/>
        </w:rPr>
        <w:t xml:space="preserve">, a firma </w:t>
      </w:r>
      <w:del w:id="147" w:author="Ricardo K Fermam" w:date="2018-05-11T16:02:00Z">
        <w:r w:rsidR="00B00FA2" w:rsidDel="000B6DE9">
          <w:rPr>
            <w:rFonts w:cs="Times New Roman"/>
            <w:sz w:val="24"/>
            <w:szCs w:val="24"/>
          </w:rPr>
          <w:delText>inspetora</w:delText>
        </w:r>
      </w:del>
      <w:ins w:id="148" w:author="Ricardo K Fermam" w:date="2018-05-11T16:02:00Z">
        <w:r w:rsidR="000B6DE9">
          <w:rPr>
            <w:rFonts w:cs="Times New Roman"/>
            <w:sz w:val="24"/>
            <w:szCs w:val="24"/>
          </w:rPr>
          <w:t>certificadora</w:t>
        </w:r>
      </w:ins>
      <w:r w:rsidR="00B00FA2">
        <w:rPr>
          <w:rFonts w:cs="Times New Roman"/>
          <w:sz w:val="24"/>
          <w:szCs w:val="24"/>
        </w:rPr>
        <w:t xml:space="preserve"> deve:</w:t>
      </w:r>
    </w:p>
    <w:p w14:paraId="7E646F4C" w14:textId="77777777" w:rsidR="0088665D" w:rsidRPr="0088665D" w:rsidRDefault="00B00FA2" w:rsidP="00DB329A">
      <w:pPr>
        <w:pStyle w:val="Textodecomentrio"/>
        <w:spacing w:after="120"/>
        <w:jc w:val="both"/>
        <w:rPr>
          <w:rFonts w:cs="Times New Roman"/>
          <w:sz w:val="24"/>
          <w:szCs w:val="24"/>
        </w:rPr>
      </w:pPr>
      <w:r w:rsidRPr="001915CE">
        <w:rPr>
          <w:rFonts w:cs="Times New Roman"/>
          <w:sz w:val="24"/>
          <w:szCs w:val="24"/>
        </w:rPr>
        <w:lastRenderedPageBreak/>
        <w:t xml:space="preserve">I </w:t>
      </w:r>
      <w:r w:rsidR="008165E1" w:rsidRPr="001915CE">
        <w:rPr>
          <w:rFonts w:cs="Times New Roman"/>
          <w:sz w:val="24"/>
          <w:szCs w:val="24"/>
        </w:rPr>
        <w:t>-</w:t>
      </w:r>
      <w:r w:rsidRPr="001915CE">
        <w:rPr>
          <w:rFonts w:cs="Times New Roman"/>
          <w:sz w:val="24"/>
          <w:szCs w:val="24"/>
        </w:rPr>
        <w:t xml:space="preserve"> verificar e validar t</w:t>
      </w:r>
      <w:r w:rsidR="0088665D" w:rsidRPr="001915CE">
        <w:rPr>
          <w:rFonts w:cs="Times New Roman"/>
          <w:sz w:val="24"/>
          <w:szCs w:val="24"/>
        </w:rPr>
        <w:t xml:space="preserve">odos os documentos necessários para comprovação da veracidade das </w:t>
      </w:r>
      <w:r w:rsidR="00267453" w:rsidRPr="001915CE">
        <w:rPr>
          <w:rFonts w:cs="Times New Roman"/>
          <w:sz w:val="24"/>
          <w:szCs w:val="24"/>
        </w:rPr>
        <w:t>informações</w:t>
      </w:r>
      <w:r w:rsidR="008A787D" w:rsidRPr="001915CE">
        <w:rPr>
          <w:rFonts w:cs="Times New Roman"/>
          <w:sz w:val="24"/>
          <w:szCs w:val="24"/>
        </w:rPr>
        <w:t xml:space="preserve"> necessárias para cálculo da Nota de Eficiência Energético-Ambiental</w:t>
      </w:r>
      <w:r w:rsidRPr="001915CE">
        <w:rPr>
          <w:rFonts w:cs="Times New Roman"/>
          <w:sz w:val="24"/>
          <w:szCs w:val="24"/>
        </w:rPr>
        <w:t>;</w:t>
      </w:r>
    </w:p>
    <w:p w14:paraId="6E0EAFD8" w14:textId="77777777" w:rsidR="0088665D" w:rsidRPr="00017670" w:rsidRDefault="00B00FA2" w:rsidP="00017670">
      <w:pPr>
        <w:pStyle w:val="Textodecomentrio"/>
        <w:spacing w:after="120"/>
        <w:jc w:val="both"/>
        <w:rPr>
          <w:rFonts w:cs="Times New Roman"/>
          <w:sz w:val="24"/>
          <w:szCs w:val="24"/>
        </w:rPr>
      </w:pPr>
      <w:r>
        <w:rPr>
          <w:rFonts w:cs="Times New Roman"/>
          <w:sz w:val="24"/>
          <w:szCs w:val="24"/>
        </w:rPr>
        <w:t>II -</w:t>
      </w:r>
      <w:r w:rsidR="0088665D" w:rsidRPr="00017670">
        <w:rPr>
          <w:rFonts w:cs="Times New Roman"/>
          <w:sz w:val="24"/>
          <w:szCs w:val="24"/>
        </w:rPr>
        <w:t xml:space="preserve"> </w:t>
      </w:r>
      <w:r>
        <w:rPr>
          <w:rFonts w:cs="Times New Roman"/>
          <w:sz w:val="24"/>
          <w:szCs w:val="24"/>
        </w:rPr>
        <w:t>vistoriar a</w:t>
      </w:r>
      <w:r w:rsidR="0088665D" w:rsidRPr="00017670">
        <w:rPr>
          <w:rFonts w:cs="Times New Roman"/>
          <w:sz w:val="24"/>
          <w:szCs w:val="24"/>
        </w:rPr>
        <w:t xml:space="preserve"> instalação do produtor de biocombustível</w:t>
      </w:r>
      <w:r>
        <w:rPr>
          <w:rFonts w:cs="Times New Roman"/>
          <w:sz w:val="24"/>
          <w:szCs w:val="24"/>
        </w:rPr>
        <w:t>;</w:t>
      </w:r>
    </w:p>
    <w:p w14:paraId="447CD5A6" w14:textId="77777777" w:rsidR="00B65628" w:rsidRPr="00017670" w:rsidRDefault="00B00FA2" w:rsidP="00E971E8">
      <w:pPr>
        <w:shd w:val="clear" w:color="auto" w:fill="FFFFFF"/>
        <w:spacing w:after="240" w:line="240" w:lineRule="auto"/>
        <w:jc w:val="both"/>
        <w:rPr>
          <w:rFonts w:cs="Times New Roman"/>
          <w:sz w:val="24"/>
          <w:szCs w:val="24"/>
        </w:rPr>
      </w:pPr>
      <w:r>
        <w:rPr>
          <w:rFonts w:cs="Times New Roman"/>
          <w:sz w:val="24"/>
          <w:szCs w:val="24"/>
        </w:rPr>
        <w:t>III -</w:t>
      </w:r>
      <w:r w:rsidR="0088665D" w:rsidRPr="00017670">
        <w:rPr>
          <w:rFonts w:cs="Times New Roman"/>
          <w:sz w:val="24"/>
          <w:szCs w:val="24"/>
        </w:rPr>
        <w:t xml:space="preserve"> realiza</w:t>
      </w:r>
      <w:r>
        <w:rPr>
          <w:rFonts w:cs="Times New Roman"/>
          <w:sz w:val="24"/>
          <w:szCs w:val="24"/>
        </w:rPr>
        <w:t>r</w:t>
      </w:r>
      <w:r w:rsidR="0088665D" w:rsidRPr="00017670">
        <w:rPr>
          <w:rFonts w:cs="Times New Roman"/>
          <w:sz w:val="24"/>
          <w:szCs w:val="24"/>
        </w:rPr>
        <w:t xml:space="preserve"> inspeções</w:t>
      </w:r>
      <w:r w:rsidR="00105BCA" w:rsidRPr="00246B50">
        <w:rPr>
          <w:rFonts w:cs="Times New Roman"/>
          <w:sz w:val="24"/>
          <w:szCs w:val="24"/>
        </w:rPr>
        <w:t>, com registros fotográficos,</w:t>
      </w:r>
      <w:r w:rsidR="0088665D" w:rsidRPr="00017670">
        <w:rPr>
          <w:rFonts w:cs="Times New Roman"/>
          <w:sz w:val="24"/>
          <w:szCs w:val="24"/>
        </w:rPr>
        <w:t xml:space="preserve"> dos estoques dos insumos e das matérias-primas na instalação do produtor de biocombustível;</w:t>
      </w:r>
    </w:p>
    <w:p w14:paraId="041D159A" w14:textId="77777777" w:rsidR="00C92C72" w:rsidRPr="00017670" w:rsidRDefault="00B00FA2" w:rsidP="00330DB3">
      <w:pPr>
        <w:shd w:val="clear" w:color="auto" w:fill="FFFFFF"/>
        <w:spacing w:after="240" w:line="240" w:lineRule="auto"/>
        <w:jc w:val="both"/>
        <w:rPr>
          <w:rFonts w:cs="Times New Roman"/>
          <w:sz w:val="24"/>
          <w:szCs w:val="24"/>
        </w:rPr>
      </w:pPr>
      <w:r>
        <w:rPr>
          <w:rFonts w:cs="Times New Roman"/>
          <w:sz w:val="24"/>
          <w:szCs w:val="24"/>
        </w:rPr>
        <w:t>IV -</w:t>
      </w:r>
      <w:r w:rsidR="0088665D" w:rsidRPr="00017670">
        <w:rPr>
          <w:rFonts w:cs="Times New Roman"/>
          <w:sz w:val="24"/>
          <w:szCs w:val="24"/>
        </w:rPr>
        <w:t xml:space="preserve"> verificar o cálculo do balanço de massa realizado pelo </w:t>
      </w:r>
      <w:r w:rsidR="005A23E4" w:rsidRPr="00246B50">
        <w:rPr>
          <w:rFonts w:cs="Times New Roman"/>
          <w:sz w:val="24"/>
          <w:szCs w:val="24"/>
        </w:rPr>
        <w:t>e</w:t>
      </w:r>
      <w:r w:rsidR="0088665D" w:rsidRPr="00017670">
        <w:rPr>
          <w:rFonts w:cs="Times New Roman"/>
          <w:sz w:val="24"/>
          <w:szCs w:val="24"/>
        </w:rPr>
        <w:t xml:space="preserve">missor </w:t>
      </w:r>
      <w:r w:rsidR="005A23E4" w:rsidRPr="00246B50">
        <w:rPr>
          <w:rFonts w:cs="Times New Roman"/>
          <w:sz w:val="24"/>
          <w:szCs w:val="24"/>
        </w:rPr>
        <w:t>p</w:t>
      </w:r>
      <w:r w:rsidR="0088665D" w:rsidRPr="00017670">
        <w:rPr>
          <w:rFonts w:cs="Times New Roman"/>
          <w:sz w:val="24"/>
          <w:szCs w:val="24"/>
        </w:rPr>
        <w:t>rimário</w:t>
      </w:r>
      <w:r w:rsidR="00330DB3">
        <w:rPr>
          <w:rFonts w:ascii="Times New Roman" w:hAnsi="Times New Roman" w:cs="Times New Roman"/>
          <w:sz w:val="24"/>
          <w:szCs w:val="24"/>
        </w:rPr>
        <w:t>;</w:t>
      </w:r>
    </w:p>
    <w:p w14:paraId="6AD275AE" w14:textId="77777777" w:rsidR="00B00FA2" w:rsidRPr="001055BA" w:rsidRDefault="00B00FA2" w:rsidP="00B00FA2">
      <w:pPr>
        <w:pStyle w:val="Textodecomentrio"/>
        <w:spacing w:after="120"/>
        <w:jc w:val="both"/>
        <w:rPr>
          <w:rFonts w:cs="Times New Roman"/>
          <w:sz w:val="24"/>
          <w:szCs w:val="24"/>
        </w:rPr>
      </w:pPr>
      <w:r>
        <w:rPr>
          <w:rFonts w:cs="Times New Roman"/>
          <w:sz w:val="24"/>
          <w:szCs w:val="24"/>
        </w:rPr>
        <w:t xml:space="preserve">V - </w:t>
      </w:r>
      <w:r w:rsidRPr="00246B50">
        <w:rPr>
          <w:rFonts w:cs="Times New Roman"/>
          <w:sz w:val="24"/>
          <w:szCs w:val="24"/>
        </w:rPr>
        <w:t>dar</w:t>
      </w:r>
      <w:r w:rsidRPr="001055BA">
        <w:rPr>
          <w:rFonts w:cs="Times New Roman"/>
          <w:sz w:val="24"/>
          <w:szCs w:val="24"/>
        </w:rPr>
        <w:t xml:space="preserve"> ampla divulgação do processo</w:t>
      </w:r>
      <w:r w:rsidRPr="00246B50">
        <w:rPr>
          <w:rFonts w:cs="Times New Roman"/>
          <w:sz w:val="24"/>
          <w:szCs w:val="24"/>
        </w:rPr>
        <w:t xml:space="preserve"> de certificação</w:t>
      </w:r>
      <w:r w:rsidRPr="001055BA">
        <w:rPr>
          <w:rFonts w:cs="Times New Roman"/>
          <w:sz w:val="24"/>
          <w:szCs w:val="24"/>
        </w:rPr>
        <w:t xml:space="preserve"> no seu endereço eletrônico</w:t>
      </w:r>
      <w:r w:rsidR="00330DB3">
        <w:rPr>
          <w:rFonts w:cs="Times New Roman"/>
          <w:sz w:val="24"/>
          <w:szCs w:val="24"/>
        </w:rPr>
        <w:t>; e</w:t>
      </w:r>
    </w:p>
    <w:p w14:paraId="26F99204" w14:textId="77777777" w:rsidR="0088665D" w:rsidRPr="0020064B" w:rsidRDefault="00B00FA2" w:rsidP="0020064B">
      <w:pPr>
        <w:pStyle w:val="Textodecomentrio"/>
        <w:spacing w:after="120"/>
        <w:jc w:val="both"/>
        <w:rPr>
          <w:rFonts w:cs="Times New Roman"/>
          <w:sz w:val="24"/>
          <w:szCs w:val="24"/>
        </w:rPr>
      </w:pPr>
      <w:r>
        <w:rPr>
          <w:rFonts w:cs="Times New Roman"/>
          <w:sz w:val="24"/>
          <w:szCs w:val="24"/>
        </w:rPr>
        <w:t>VI -</w:t>
      </w:r>
      <w:r w:rsidR="0088665D" w:rsidRPr="0020064B">
        <w:rPr>
          <w:rFonts w:cs="Times New Roman"/>
          <w:sz w:val="24"/>
          <w:szCs w:val="24"/>
        </w:rPr>
        <w:t xml:space="preserve"> realizar</w:t>
      </w:r>
      <w:r w:rsidR="0088665D" w:rsidRPr="0020064B">
        <w:rPr>
          <w:sz w:val="24"/>
          <w:szCs w:val="24"/>
        </w:rPr>
        <w:t xml:space="preserve"> </w:t>
      </w:r>
      <w:r w:rsidR="0088665D" w:rsidRPr="0020064B">
        <w:rPr>
          <w:rFonts w:cs="Times New Roman"/>
          <w:sz w:val="24"/>
          <w:szCs w:val="24"/>
        </w:rPr>
        <w:t>consulta pública</w:t>
      </w:r>
      <w:r w:rsidR="00DD2D93" w:rsidRPr="00246B50">
        <w:rPr>
          <w:rFonts w:cs="Times New Roman"/>
          <w:sz w:val="24"/>
          <w:szCs w:val="24"/>
        </w:rPr>
        <w:t>,</w:t>
      </w:r>
      <w:r w:rsidR="0088665D" w:rsidRPr="0020064B">
        <w:rPr>
          <w:rFonts w:cs="Times New Roman"/>
          <w:sz w:val="24"/>
          <w:szCs w:val="24"/>
        </w:rPr>
        <w:t xml:space="preserve"> </w:t>
      </w:r>
      <w:r w:rsidR="00DD2D93" w:rsidRPr="00246B50">
        <w:rPr>
          <w:rFonts w:cs="Times New Roman"/>
          <w:sz w:val="24"/>
          <w:szCs w:val="24"/>
        </w:rPr>
        <w:t xml:space="preserve">pelo prazo </w:t>
      </w:r>
      <w:r w:rsidR="0088665D" w:rsidRPr="0020064B">
        <w:rPr>
          <w:rFonts w:cs="Times New Roman"/>
          <w:sz w:val="24"/>
          <w:szCs w:val="24"/>
        </w:rPr>
        <w:t>mínimo</w:t>
      </w:r>
      <w:r w:rsidR="00DD2D93" w:rsidRPr="00246B50">
        <w:rPr>
          <w:rFonts w:cs="Times New Roman"/>
          <w:sz w:val="24"/>
          <w:szCs w:val="24"/>
        </w:rPr>
        <w:t xml:space="preserve"> de</w:t>
      </w:r>
      <w:r w:rsidR="0088665D" w:rsidRPr="0020064B">
        <w:rPr>
          <w:rFonts w:cs="Times New Roman"/>
          <w:sz w:val="24"/>
          <w:szCs w:val="24"/>
        </w:rPr>
        <w:t xml:space="preserve"> trinta dias, </w:t>
      </w:r>
      <w:r w:rsidR="00DD2D93" w:rsidRPr="00246B50">
        <w:rPr>
          <w:rFonts w:cs="Times New Roman"/>
          <w:sz w:val="24"/>
          <w:szCs w:val="24"/>
        </w:rPr>
        <w:t xml:space="preserve">acerca </w:t>
      </w:r>
      <w:r w:rsidR="0088665D" w:rsidRPr="0020064B">
        <w:rPr>
          <w:rFonts w:cs="Times New Roman"/>
          <w:sz w:val="24"/>
          <w:szCs w:val="24"/>
        </w:rPr>
        <w:t>da proposta de certificação, com indicação expressa da proposição da Nota de Eficiência Energético-Ambiental a ser atribuída.</w:t>
      </w:r>
    </w:p>
    <w:p w14:paraId="4F637C64" w14:textId="77777777" w:rsidR="0088665D" w:rsidRPr="001915CE" w:rsidRDefault="00A52BC3" w:rsidP="001915CE">
      <w:pPr>
        <w:shd w:val="clear" w:color="auto" w:fill="FFFFFF"/>
        <w:spacing w:after="240" w:line="240" w:lineRule="auto"/>
        <w:jc w:val="both"/>
        <w:rPr>
          <w:rFonts w:cs="Times New Roman"/>
          <w:sz w:val="24"/>
          <w:szCs w:val="24"/>
        </w:rPr>
      </w:pPr>
      <w:r w:rsidRPr="001915CE">
        <w:rPr>
          <w:rFonts w:cs="Times New Roman"/>
          <w:sz w:val="24"/>
          <w:szCs w:val="24"/>
        </w:rPr>
        <w:t xml:space="preserve">§ 1º </w:t>
      </w:r>
      <w:r w:rsidR="00267453" w:rsidRPr="001915CE">
        <w:rPr>
          <w:rFonts w:cs="Times New Roman"/>
          <w:sz w:val="24"/>
          <w:szCs w:val="24"/>
        </w:rPr>
        <w:t xml:space="preserve">A </w:t>
      </w:r>
      <w:r w:rsidR="00DD2D93" w:rsidRPr="001915CE">
        <w:rPr>
          <w:rFonts w:cs="Times New Roman"/>
          <w:sz w:val="24"/>
          <w:szCs w:val="24"/>
        </w:rPr>
        <w:t>c</w:t>
      </w:r>
      <w:r w:rsidR="0088665D" w:rsidRPr="001915CE">
        <w:rPr>
          <w:rFonts w:cs="Times New Roman"/>
          <w:sz w:val="24"/>
          <w:szCs w:val="24"/>
        </w:rPr>
        <w:t xml:space="preserve">onsulta </w:t>
      </w:r>
      <w:r w:rsidR="00DD2D93" w:rsidRPr="001915CE">
        <w:rPr>
          <w:rFonts w:cs="Times New Roman"/>
          <w:sz w:val="24"/>
          <w:szCs w:val="24"/>
        </w:rPr>
        <w:t>p</w:t>
      </w:r>
      <w:r w:rsidR="0088665D" w:rsidRPr="001915CE">
        <w:rPr>
          <w:rFonts w:cs="Times New Roman"/>
          <w:sz w:val="24"/>
          <w:szCs w:val="24"/>
        </w:rPr>
        <w:t>ública</w:t>
      </w:r>
      <w:r w:rsidR="008165E1" w:rsidRPr="001915CE">
        <w:rPr>
          <w:rFonts w:cs="Times New Roman"/>
          <w:sz w:val="24"/>
          <w:szCs w:val="24"/>
        </w:rPr>
        <w:t xml:space="preserve"> de que trata o inciso VI</w:t>
      </w:r>
      <w:r w:rsidR="00267453" w:rsidRPr="001915CE">
        <w:rPr>
          <w:rFonts w:cs="Times New Roman"/>
          <w:sz w:val="24"/>
          <w:szCs w:val="24"/>
        </w:rPr>
        <w:t xml:space="preserve"> </w:t>
      </w:r>
      <w:r w:rsidRPr="001915CE">
        <w:rPr>
          <w:rFonts w:cs="Times New Roman"/>
          <w:sz w:val="24"/>
          <w:szCs w:val="24"/>
        </w:rPr>
        <w:t>deste artigo</w:t>
      </w:r>
      <w:r w:rsidR="008165E1" w:rsidRPr="001915CE">
        <w:rPr>
          <w:rFonts w:cs="Times New Roman"/>
          <w:sz w:val="24"/>
          <w:szCs w:val="24"/>
        </w:rPr>
        <w:t xml:space="preserve"> </w:t>
      </w:r>
      <w:r w:rsidR="00267453" w:rsidRPr="001915CE">
        <w:rPr>
          <w:rFonts w:cs="Times New Roman"/>
          <w:sz w:val="24"/>
          <w:szCs w:val="24"/>
        </w:rPr>
        <w:t>deve preceder a emissão ou a renovação do Certificado da Produção Eficiente de Biocombustíveis.</w:t>
      </w:r>
    </w:p>
    <w:p w14:paraId="36A7F979" w14:textId="43DCC8D8" w:rsidR="00B14DD0" w:rsidRDefault="00D06073" w:rsidP="001915CE">
      <w:pPr>
        <w:shd w:val="clear" w:color="auto" w:fill="FFFFFF"/>
        <w:spacing w:after="240" w:line="240" w:lineRule="auto"/>
        <w:jc w:val="both"/>
        <w:rPr>
          <w:rFonts w:cs="Times New Roman"/>
          <w:sz w:val="24"/>
          <w:szCs w:val="24"/>
        </w:rPr>
      </w:pPr>
      <w:r w:rsidRPr="001915CE">
        <w:rPr>
          <w:rFonts w:cs="Times New Roman"/>
          <w:sz w:val="24"/>
          <w:szCs w:val="24"/>
        </w:rPr>
        <w:t>§ 2º</w:t>
      </w:r>
      <w:r w:rsidR="00267453" w:rsidRPr="001915CE">
        <w:rPr>
          <w:rFonts w:cs="Times New Roman"/>
          <w:sz w:val="24"/>
          <w:szCs w:val="24"/>
        </w:rPr>
        <w:t xml:space="preserve"> </w:t>
      </w:r>
      <w:r w:rsidR="00B00FA2" w:rsidRPr="001915CE">
        <w:rPr>
          <w:rFonts w:cs="Times New Roman"/>
          <w:sz w:val="24"/>
          <w:szCs w:val="24"/>
        </w:rPr>
        <w:t xml:space="preserve"> </w:t>
      </w:r>
      <w:r w:rsidR="00267453" w:rsidRPr="001915CE">
        <w:rPr>
          <w:rFonts w:cs="Times New Roman"/>
          <w:sz w:val="24"/>
          <w:szCs w:val="24"/>
        </w:rPr>
        <w:t>Todas as sugestões e comentários apresentados durante a consulta pública</w:t>
      </w:r>
      <w:r w:rsidR="00DD30F8" w:rsidRPr="001915CE">
        <w:rPr>
          <w:rFonts w:cs="Times New Roman"/>
          <w:sz w:val="24"/>
          <w:szCs w:val="24"/>
        </w:rPr>
        <w:t xml:space="preserve"> de que trata o inciso VI deste artigo</w:t>
      </w:r>
      <w:r w:rsidR="00267453" w:rsidRPr="001915CE">
        <w:rPr>
          <w:rFonts w:cs="Times New Roman"/>
          <w:sz w:val="24"/>
          <w:szCs w:val="24"/>
        </w:rPr>
        <w:t xml:space="preserve"> devem ser considerados para análise pela firma </w:t>
      </w:r>
      <w:del w:id="149" w:author="Ricardo K Fermam" w:date="2018-05-11T16:00:00Z">
        <w:r w:rsidR="00267453" w:rsidRPr="001915CE" w:rsidDel="000B6DE9">
          <w:rPr>
            <w:rFonts w:cs="Times New Roman"/>
            <w:sz w:val="24"/>
            <w:szCs w:val="24"/>
          </w:rPr>
          <w:delText>inspetora</w:delText>
        </w:r>
      </w:del>
      <w:ins w:id="150" w:author="Ricardo K Fermam" w:date="2018-05-11T16:02:00Z">
        <w:r w:rsidR="000B6DE9">
          <w:rPr>
            <w:rFonts w:cs="Times New Roman"/>
            <w:sz w:val="24"/>
            <w:szCs w:val="24"/>
          </w:rPr>
          <w:t>certificadora</w:t>
        </w:r>
      </w:ins>
      <w:r w:rsidR="00267453" w:rsidRPr="001915CE">
        <w:rPr>
          <w:rFonts w:cs="Times New Roman"/>
          <w:sz w:val="24"/>
          <w:szCs w:val="24"/>
        </w:rPr>
        <w:t>, com incorporação ao processo daqueles que forem pertinentes e com recusa motivada dos demais.</w:t>
      </w:r>
    </w:p>
    <w:p w14:paraId="651A5512" w14:textId="5B501864" w:rsidR="001D07AE" w:rsidRPr="00E40CB0" w:rsidRDefault="0088665D" w:rsidP="00330DB3">
      <w:pPr>
        <w:shd w:val="clear" w:color="auto" w:fill="FFFFFF"/>
        <w:spacing w:after="240" w:line="240" w:lineRule="auto"/>
        <w:jc w:val="both"/>
        <w:rPr>
          <w:rFonts w:cs="Times New Roman"/>
          <w:sz w:val="24"/>
          <w:szCs w:val="24"/>
        </w:rPr>
      </w:pPr>
      <w:r w:rsidRPr="00E40CB0">
        <w:rPr>
          <w:rFonts w:cs="Times New Roman"/>
          <w:sz w:val="24"/>
          <w:szCs w:val="24"/>
        </w:rPr>
        <w:t xml:space="preserve">Art. </w:t>
      </w:r>
      <w:r w:rsidR="00286C8D">
        <w:rPr>
          <w:rFonts w:cs="Times New Roman"/>
          <w:sz w:val="24"/>
          <w:szCs w:val="24"/>
        </w:rPr>
        <w:t>23</w:t>
      </w:r>
      <w:r w:rsidRPr="00E40CB0">
        <w:rPr>
          <w:rFonts w:cs="Times New Roman"/>
          <w:sz w:val="24"/>
          <w:szCs w:val="24"/>
        </w:rPr>
        <w:t xml:space="preserve">. </w:t>
      </w:r>
      <w:r w:rsidR="00DD2D93" w:rsidRPr="00246B50">
        <w:rPr>
          <w:rFonts w:cs="Times New Roman"/>
          <w:sz w:val="24"/>
          <w:szCs w:val="24"/>
        </w:rPr>
        <w:t xml:space="preserve"> C</w:t>
      </w:r>
      <w:r w:rsidRPr="00E40CB0">
        <w:rPr>
          <w:rFonts w:cs="Times New Roman"/>
          <w:sz w:val="24"/>
          <w:szCs w:val="24"/>
        </w:rPr>
        <w:t xml:space="preserve">oncluída a validação da Nota de Eficiência Energético-Ambiental, </w:t>
      </w:r>
      <w:r w:rsidR="00DD2D93" w:rsidRPr="00246B50">
        <w:rPr>
          <w:rFonts w:cs="Times New Roman"/>
          <w:sz w:val="24"/>
          <w:szCs w:val="24"/>
        </w:rPr>
        <w:t xml:space="preserve">a firma </w:t>
      </w:r>
      <w:del w:id="151" w:author="Ricardo K Fermam" w:date="2018-05-11T16:02:00Z">
        <w:r w:rsidR="00DD2D93" w:rsidRPr="00246B50" w:rsidDel="000B6DE9">
          <w:rPr>
            <w:rFonts w:cs="Times New Roman"/>
            <w:sz w:val="24"/>
            <w:szCs w:val="24"/>
          </w:rPr>
          <w:delText>inspetora</w:delText>
        </w:r>
      </w:del>
      <w:ins w:id="152" w:author="Ricardo K Fermam" w:date="2018-05-11T16:02:00Z">
        <w:r w:rsidR="000B6DE9">
          <w:rPr>
            <w:rFonts w:cs="Times New Roman"/>
            <w:sz w:val="24"/>
            <w:szCs w:val="24"/>
          </w:rPr>
          <w:t>certificadora</w:t>
        </w:r>
      </w:ins>
      <w:r w:rsidR="00DD2D93" w:rsidRPr="00246B50">
        <w:rPr>
          <w:rFonts w:cs="Times New Roman"/>
          <w:sz w:val="24"/>
          <w:szCs w:val="24"/>
        </w:rPr>
        <w:t xml:space="preserve"> </w:t>
      </w:r>
      <w:r w:rsidRPr="00E40CB0">
        <w:rPr>
          <w:rFonts w:cs="Times New Roman"/>
          <w:sz w:val="24"/>
          <w:szCs w:val="24"/>
        </w:rPr>
        <w:t>deve enviar para a ANP:</w:t>
      </w:r>
    </w:p>
    <w:p w14:paraId="3E3E83A2" w14:textId="0811DE37" w:rsidR="0088665D" w:rsidRPr="00D10B65" w:rsidRDefault="0088665D" w:rsidP="00D10B65">
      <w:pPr>
        <w:shd w:val="clear" w:color="auto" w:fill="FFFFFF"/>
        <w:spacing w:after="120" w:line="240" w:lineRule="auto"/>
        <w:jc w:val="both"/>
        <w:rPr>
          <w:rFonts w:cs="Times New Roman"/>
          <w:sz w:val="24"/>
          <w:szCs w:val="24"/>
        </w:rPr>
      </w:pPr>
      <w:r w:rsidRPr="00D10B65">
        <w:rPr>
          <w:rFonts w:cs="Times New Roman"/>
          <w:sz w:val="24"/>
          <w:szCs w:val="24"/>
        </w:rPr>
        <w:t xml:space="preserve">I </w:t>
      </w:r>
      <w:r w:rsidR="00DD2D93" w:rsidRPr="00246B50">
        <w:rPr>
          <w:rFonts w:cs="Times New Roman"/>
          <w:sz w:val="24"/>
          <w:szCs w:val="24"/>
        </w:rPr>
        <w:t>-</w:t>
      </w:r>
      <w:r w:rsidRPr="00D10B65">
        <w:rPr>
          <w:rFonts w:cs="Times New Roman"/>
          <w:sz w:val="24"/>
          <w:szCs w:val="24"/>
        </w:rPr>
        <w:t xml:space="preserve"> documentos comprobatórios de que a equipe </w:t>
      </w:r>
      <w:r w:rsidR="001915CE">
        <w:rPr>
          <w:rFonts w:cs="Times New Roman"/>
          <w:sz w:val="24"/>
          <w:szCs w:val="24"/>
        </w:rPr>
        <w:t xml:space="preserve">de auditoria </w:t>
      </w:r>
      <w:r w:rsidRPr="00D10B65">
        <w:rPr>
          <w:rFonts w:cs="Times New Roman"/>
          <w:sz w:val="24"/>
          <w:szCs w:val="24"/>
        </w:rPr>
        <w:t xml:space="preserve">responsável pela certificação de biocombustíveis da firma </w:t>
      </w:r>
      <w:del w:id="153" w:author="Ricardo K Fermam" w:date="2018-05-11T16:00:00Z">
        <w:r w:rsidRPr="00D10B65" w:rsidDel="000B6DE9">
          <w:rPr>
            <w:rFonts w:cs="Times New Roman"/>
            <w:sz w:val="24"/>
            <w:szCs w:val="24"/>
          </w:rPr>
          <w:delText>inspetora</w:delText>
        </w:r>
      </w:del>
      <w:ins w:id="154" w:author="Ricardo K Fermam" w:date="2018-05-11T16:02:00Z">
        <w:r w:rsidR="000B6DE9">
          <w:rPr>
            <w:rFonts w:cs="Times New Roman"/>
            <w:sz w:val="24"/>
            <w:szCs w:val="24"/>
          </w:rPr>
          <w:t>certificadora</w:t>
        </w:r>
      </w:ins>
      <w:r w:rsidRPr="00D10B65">
        <w:rPr>
          <w:rFonts w:cs="Times New Roman"/>
          <w:sz w:val="24"/>
          <w:szCs w:val="24"/>
        </w:rPr>
        <w:t xml:space="preserve"> atende aos requisitos </w:t>
      </w:r>
      <w:r w:rsidR="00AB1857" w:rsidRPr="00246B50">
        <w:rPr>
          <w:rFonts w:cs="Times New Roman"/>
          <w:sz w:val="24"/>
          <w:szCs w:val="24"/>
        </w:rPr>
        <w:t>desta</w:t>
      </w:r>
      <w:r w:rsidRPr="00D10B65">
        <w:rPr>
          <w:rFonts w:cs="Times New Roman"/>
          <w:sz w:val="24"/>
          <w:szCs w:val="24"/>
        </w:rPr>
        <w:t xml:space="preserve"> Resolução;</w:t>
      </w:r>
    </w:p>
    <w:p w14:paraId="7F4CAD7F" w14:textId="77777777" w:rsidR="00234727" w:rsidRPr="00246B50" w:rsidRDefault="0088665D" w:rsidP="00330DB3">
      <w:pPr>
        <w:shd w:val="clear" w:color="auto" w:fill="FFFFFF"/>
        <w:spacing w:after="240" w:line="240" w:lineRule="auto"/>
        <w:jc w:val="both"/>
        <w:rPr>
          <w:rFonts w:cs="Times New Roman"/>
          <w:sz w:val="24"/>
          <w:szCs w:val="24"/>
        </w:rPr>
      </w:pPr>
      <w:r w:rsidRPr="001915CE">
        <w:rPr>
          <w:rFonts w:cs="Times New Roman"/>
          <w:sz w:val="24"/>
          <w:szCs w:val="24"/>
        </w:rPr>
        <w:t xml:space="preserve">II </w:t>
      </w:r>
      <w:r w:rsidR="00DD2D93" w:rsidRPr="001915CE">
        <w:rPr>
          <w:rFonts w:cs="Times New Roman"/>
          <w:sz w:val="24"/>
          <w:szCs w:val="24"/>
        </w:rPr>
        <w:t>-</w:t>
      </w:r>
      <w:r w:rsidRPr="001915CE">
        <w:rPr>
          <w:rFonts w:cs="Times New Roman"/>
          <w:sz w:val="24"/>
          <w:szCs w:val="24"/>
        </w:rPr>
        <w:t xml:space="preserve">  documentos </w:t>
      </w:r>
      <w:r w:rsidR="00267453" w:rsidRPr="001915CE">
        <w:rPr>
          <w:rFonts w:cs="Times New Roman"/>
          <w:sz w:val="24"/>
          <w:szCs w:val="24"/>
        </w:rPr>
        <w:t>que atestem a veracidade das informações</w:t>
      </w:r>
      <w:r w:rsidR="003E4CFD" w:rsidRPr="001915CE">
        <w:rPr>
          <w:rFonts w:cs="Times New Roman"/>
          <w:sz w:val="24"/>
          <w:szCs w:val="24"/>
        </w:rPr>
        <w:t xml:space="preserve"> necessárias para cálculo da Nota de Eficiência Energético-Ambiental</w:t>
      </w:r>
      <w:r w:rsidR="00267453" w:rsidRPr="001915CE">
        <w:rPr>
          <w:rFonts w:cs="Times New Roman"/>
          <w:sz w:val="24"/>
          <w:szCs w:val="24"/>
        </w:rPr>
        <w:t xml:space="preserve">, baseadas nas notas fiscais de compra e venda ou outros </w:t>
      </w:r>
      <w:r w:rsidRPr="001915CE">
        <w:rPr>
          <w:rFonts w:cs="Times New Roman"/>
          <w:sz w:val="24"/>
          <w:szCs w:val="24"/>
        </w:rPr>
        <w:t xml:space="preserve">documentos pertinentes </w:t>
      </w:r>
      <w:r w:rsidR="00DD2D93" w:rsidRPr="001915CE">
        <w:rPr>
          <w:rFonts w:cs="Times New Roman"/>
          <w:sz w:val="24"/>
          <w:szCs w:val="24"/>
        </w:rPr>
        <w:t>que confirmem</w:t>
      </w:r>
      <w:r w:rsidRPr="001915CE">
        <w:rPr>
          <w:rFonts w:cs="Times New Roman"/>
          <w:sz w:val="24"/>
          <w:szCs w:val="24"/>
        </w:rPr>
        <w:t xml:space="preserve"> quanto do material adquirido foi </w:t>
      </w:r>
      <w:r w:rsidR="00DD2D93" w:rsidRPr="001915CE">
        <w:rPr>
          <w:rFonts w:cs="Times New Roman"/>
          <w:sz w:val="24"/>
          <w:szCs w:val="24"/>
        </w:rPr>
        <w:t>efetivamente</w:t>
      </w:r>
      <w:r w:rsidRPr="001915CE">
        <w:rPr>
          <w:rFonts w:cs="Times New Roman"/>
          <w:sz w:val="24"/>
          <w:szCs w:val="24"/>
        </w:rPr>
        <w:t xml:space="preserve"> usado no </w:t>
      </w:r>
      <w:r w:rsidR="00267453" w:rsidRPr="001915CE">
        <w:rPr>
          <w:rFonts w:cs="Times New Roman"/>
          <w:sz w:val="24"/>
          <w:szCs w:val="24"/>
        </w:rPr>
        <w:t>processo produtivo do biocombustível, produtos e coprodutos;</w:t>
      </w:r>
    </w:p>
    <w:p w14:paraId="3BA8E490" w14:textId="30868BFE"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 xml:space="preserve">III </w:t>
      </w:r>
      <w:r w:rsidR="00DD2D93" w:rsidRPr="00246B50">
        <w:rPr>
          <w:rFonts w:cs="Times New Roman"/>
          <w:sz w:val="24"/>
          <w:szCs w:val="24"/>
        </w:rPr>
        <w:t>-</w:t>
      </w:r>
      <w:r w:rsidRPr="00225ABD">
        <w:rPr>
          <w:rFonts w:cs="Times New Roman"/>
          <w:sz w:val="24"/>
          <w:szCs w:val="24"/>
        </w:rPr>
        <w:t xml:space="preserve"> evidências da inspeção dos estoques dos insumos dos produtores de biocombustíveis</w:t>
      </w:r>
      <w:r w:rsidR="00DD2D93" w:rsidRPr="00246B50">
        <w:rPr>
          <w:rFonts w:cs="Times New Roman"/>
          <w:sz w:val="24"/>
          <w:szCs w:val="24"/>
        </w:rPr>
        <w:t>,</w:t>
      </w:r>
      <w:r w:rsidRPr="00225ABD">
        <w:rPr>
          <w:rFonts w:cs="Times New Roman"/>
          <w:sz w:val="24"/>
          <w:szCs w:val="24"/>
        </w:rPr>
        <w:t xml:space="preserve"> com apresentação de registros fotográficos e de documentos coletados durante o processo de auditoria, sendo obrigatória a demonstração pela firma </w:t>
      </w:r>
      <w:del w:id="155" w:author="Ricardo K Fermam" w:date="2018-05-11T16:00:00Z">
        <w:r w:rsidRPr="00225ABD" w:rsidDel="000B6DE9">
          <w:rPr>
            <w:rFonts w:cs="Times New Roman"/>
            <w:sz w:val="24"/>
            <w:szCs w:val="24"/>
          </w:rPr>
          <w:delText>inspetora</w:delText>
        </w:r>
      </w:del>
      <w:ins w:id="156" w:author="Ricardo K Fermam" w:date="2018-05-11T16:02:00Z">
        <w:r w:rsidR="000B6DE9">
          <w:rPr>
            <w:rFonts w:cs="Times New Roman"/>
            <w:sz w:val="24"/>
            <w:szCs w:val="24"/>
          </w:rPr>
          <w:t>certificadora</w:t>
        </w:r>
      </w:ins>
      <w:r w:rsidRPr="00225ABD">
        <w:rPr>
          <w:rFonts w:cs="Times New Roman"/>
          <w:sz w:val="24"/>
          <w:szCs w:val="24"/>
        </w:rPr>
        <w:t xml:space="preserve"> </w:t>
      </w:r>
      <w:r w:rsidR="00DD2D93" w:rsidRPr="00246B50">
        <w:rPr>
          <w:rFonts w:cs="Times New Roman"/>
          <w:sz w:val="24"/>
          <w:szCs w:val="24"/>
        </w:rPr>
        <w:t xml:space="preserve">de </w:t>
      </w:r>
      <w:r w:rsidRPr="00225ABD">
        <w:rPr>
          <w:rFonts w:cs="Times New Roman"/>
          <w:sz w:val="24"/>
          <w:szCs w:val="24"/>
        </w:rPr>
        <w:t xml:space="preserve">que houve vistoria </w:t>
      </w:r>
      <w:r w:rsidRPr="00225ABD">
        <w:rPr>
          <w:rFonts w:cs="Times New Roman"/>
          <w:b/>
          <w:sz w:val="24"/>
          <w:szCs w:val="24"/>
        </w:rPr>
        <w:t>in loco</w:t>
      </w:r>
      <w:r w:rsidRPr="00225ABD">
        <w:rPr>
          <w:rFonts w:cs="Times New Roman"/>
          <w:sz w:val="24"/>
          <w:szCs w:val="24"/>
        </w:rPr>
        <w:t>;</w:t>
      </w:r>
    </w:p>
    <w:p w14:paraId="595532DD"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IV - atas de reunião firmadas pela equipe de auditoria/inspeção com o registro de participantes;</w:t>
      </w:r>
    </w:p>
    <w:p w14:paraId="348D3E39"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V - comprovação de que houve consulta pública pelo prazo mínimo de trinta dias, com a disponibilização de todas as informações obtidas durante o período de auditoria/inspeção, exceto as protegidas por sigilo fiscal;</w:t>
      </w:r>
      <w:r w:rsidR="00330DB3">
        <w:rPr>
          <w:rFonts w:cs="Times New Roman"/>
          <w:sz w:val="24"/>
          <w:szCs w:val="24"/>
        </w:rPr>
        <w:t xml:space="preserve"> e</w:t>
      </w:r>
    </w:p>
    <w:p w14:paraId="2998E6CD" w14:textId="77777777" w:rsidR="0088665D" w:rsidRPr="00225ABD"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 xml:space="preserve">VI </w:t>
      </w:r>
      <w:r w:rsidR="00DD2D93" w:rsidRPr="00246B50">
        <w:rPr>
          <w:rFonts w:cs="Times New Roman"/>
          <w:sz w:val="24"/>
          <w:szCs w:val="24"/>
        </w:rPr>
        <w:t>-</w:t>
      </w:r>
      <w:r w:rsidRPr="00225ABD">
        <w:rPr>
          <w:rFonts w:cs="Times New Roman"/>
          <w:sz w:val="24"/>
          <w:szCs w:val="24"/>
        </w:rPr>
        <w:t xml:space="preserve"> documento contendo todas as sugestões e comentários apresentados durante a consulta pública, com incorporação ao processo daqueles que forem pertinentes e com recusa motivada dos demais.</w:t>
      </w:r>
    </w:p>
    <w:p w14:paraId="69DB14FF" w14:textId="77777777" w:rsidR="0088665D" w:rsidRPr="00195F24" w:rsidRDefault="0088665D" w:rsidP="00225ABD">
      <w:pPr>
        <w:shd w:val="clear" w:color="auto" w:fill="FFFFFF"/>
        <w:spacing w:after="120" w:line="240" w:lineRule="auto"/>
        <w:jc w:val="both"/>
        <w:rPr>
          <w:rFonts w:cs="Times New Roman"/>
          <w:sz w:val="24"/>
          <w:szCs w:val="24"/>
        </w:rPr>
      </w:pPr>
      <w:r w:rsidRPr="00225ABD">
        <w:rPr>
          <w:rFonts w:cs="Times New Roman"/>
          <w:sz w:val="24"/>
          <w:szCs w:val="24"/>
        </w:rPr>
        <w:t>§</w:t>
      </w:r>
      <w:r w:rsidR="00DD2D93" w:rsidRPr="00246B50">
        <w:rPr>
          <w:rFonts w:cs="Times New Roman"/>
          <w:sz w:val="24"/>
          <w:szCs w:val="24"/>
        </w:rPr>
        <w:t xml:space="preserve"> </w:t>
      </w:r>
      <w:r w:rsidRPr="00225ABD">
        <w:rPr>
          <w:rFonts w:cs="Times New Roman"/>
          <w:sz w:val="24"/>
          <w:szCs w:val="24"/>
        </w:rPr>
        <w:t xml:space="preserve">1º </w:t>
      </w:r>
      <w:r w:rsidR="00DD2D93" w:rsidRPr="00246B50">
        <w:rPr>
          <w:rFonts w:cs="Times New Roman"/>
          <w:sz w:val="24"/>
          <w:szCs w:val="24"/>
        </w:rPr>
        <w:t xml:space="preserve"> </w:t>
      </w:r>
      <w:r w:rsidRPr="00225ABD">
        <w:rPr>
          <w:rFonts w:cs="Times New Roman"/>
          <w:sz w:val="24"/>
          <w:szCs w:val="24"/>
        </w:rPr>
        <w:t xml:space="preserve">A alteração da Nota de Eficiência Energético-Ambiental somente é permitida quando ocorrer nova </w:t>
      </w:r>
      <w:r w:rsidR="00267453" w:rsidRPr="00195F24">
        <w:rPr>
          <w:rFonts w:cs="Times New Roman"/>
          <w:sz w:val="24"/>
          <w:szCs w:val="24"/>
        </w:rPr>
        <w:t>emissão de Certificado da Produção Eficiente de Biocombustíveis.</w:t>
      </w:r>
    </w:p>
    <w:p w14:paraId="14C16244" w14:textId="34B568F7" w:rsidR="00B14DD0" w:rsidRDefault="00267453">
      <w:pPr>
        <w:shd w:val="clear" w:color="auto" w:fill="FFFFFF"/>
        <w:spacing w:after="120" w:line="240" w:lineRule="auto"/>
        <w:jc w:val="both"/>
        <w:rPr>
          <w:rFonts w:cs="Times New Roman"/>
          <w:sz w:val="24"/>
          <w:szCs w:val="24"/>
        </w:rPr>
      </w:pPr>
      <w:r w:rsidRPr="001915CE">
        <w:rPr>
          <w:rFonts w:cs="Times New Roman"/>
          <w:sz w:val="24"/>
          <w:szCs w:val="24"/>
        </w:rPr>
        <w:t>§</w:t>
      </w:r>
      <w:r w:rsidR="00DD2D93" w:rsidRPr="001915CE">
        <w:rPr>
          <w:rFonts w:cs="Times New Roman"/>
          <w:sz w:val="24"/>
          <w:szCs w:val="24"/>
        </w:rPr>
        <w:t xml:space="preserve"> </w:t>
      </w:r>
      <w:r w:rsidRPr="001915CE">
        <w:rPr>
          <w:rFonts w:cs="Times New Roman"/>
          <w:sz w:val="24"/>
          <w:szCs w:val="24"/>
        </w:rPr>
        <w:t xml:space="preserve">2º </w:t>
      </w:r>
      <w:r w:rsidR="00DD2D93" w:rsidRPr="001915CE">
        <w:rPr>
          <w:rFonts w:cs="Times New Roman"/>
          <w:sz w:val="24"/>
          <w:szCs w:val="24"/>
        </w:rPr>
        <w:t xml:space="preserve"> </w:t>
      </w:r>
      <w:r w:rsidRPr="001915CE">
        <w:rPr>
          <w:rFonts w:cs="Times New Roman"/>
          <w:sz w:val="24"/>
          <w:szCs w:val="24"/>
        </w:rPr>
        <w:t xml:space="preserve">No caso de não conformidades detectadas pela ANP na análise do processo, a firma </w:t>
      </w:r>
      <w:del w:id="157" w:author="Ricardo K Fermam" w:date="2018-05-11T16:01:00Z">
        <w:r w:rsidRPr="001915CE" w:rsidDel="000B6DE9">
          <w:rPr>
            <w:rFonts w:cs="Times New Roman"/>
            <w:sz w:val="24"/>
            <w:szCs w:val="24"/>
          </w:rPr>
          <w:delText>inspetora</w:delText>
        </w:r>
      </w:del>
      <w:ins w:id="158" w:author="Ricardo K Fermam" w:date="2018-05-11T16:02:00Z">
        <w:r w:rsidR="000B6DE9">
          <w:rPr>
            <w:rFonts w:cs="Times New Roman"/>
            <w:sz w:val="24"/>
            <w:szCs w:val="24"/>
          </w:rPr>
          <w:t>certificadora</w:t>
        </w:r>
      </w:ins>
      <w:r w:rsidRPr="001915CE">
        <w:rPr>
          <w:rFonts w:cs="Times New Roman"/>
          <w:sz w:val="24"/>
          <w:szCs w:val="24"/>
        </w:rPr>
        <w:t xml:space="preserve"> deve realizar novas diligências até que as evidências sejam suficientes para demonstrar a veracidade das informações </w:t>
      </w:r>
      <w:r w:rsidR="001916C7" w:rsidRPr="001915CE">
        <w:rPr>
          <w:rFonts w:cs="Times New Roman"/>
          <w:sz w:val="24"/>
          <w:szCs w:val="24"/>
        </w:rPr>
        <w:t xml:space="preserve">utilizadas para cálculo da Nota de Eficiência Energético-Ambiental </w:t>
      </w:r>
      <w:r w:rsidRPr="001915CE">
        <w:rPr>
          <w:rFonts w:cs="Times New Roman"/>
          <w:sz w:val="24"/>
          <w:szCs w:val="24"/>
        </w:rPr>
        <w:t>.</w:t>
      </w:r>
    </w:p>
    <w:p w14:paraId="59E38632" w14:textId="2E888F78" w:rsidR="00A9645F" w:rsidRPr="00B565AC" w:rsidRDefault="0088665D" w:rsidP="00330DB3">
      <w:pPr>
        <w:shd w:val="clear" w:color="auto" w:fill="FFFFFF"/>
        <w:spacing w:after="240" w:line="240" w:lineRule="auto"/>
        <w:jc w:val="both"/>
        <w:rPr>
          <w:rFonts w:cs="Times New Roman"/>
          <w:color w:val="000000" w:themeColor="text1"/>
          <w:sz w:val="24"/>
          <w:szCs w:val="24"/>
        </w:rPr>
      </w:pPr>
      <w:r w:rsidRPr="00B565AC">
        <w:rPr>
          <w:rFonts w:cs="Times New Roman"/>
          <w:color w:val="000000" w:themeColor="text1"/>
          <w:sz w:val="24"/>
          <w:szCs w:val="24"/>
        </w:rPr>
        <w:t xml:space="preserve">Art. </w:t>
      </w:r>
      <w:r w:rsidR="00286C8D">
        <w:rPr>
          <w:rFonts w:cs="Times New Roman"/>
          <w:color w:val="000000" w:themeColor="text1"/>
          <w:sz w:val="24"/>
          <w:szCs w:val="24"/>
        </w:rPr>
        <w:t>24</w:t>
      </w:r>
      <w:r w:rsidRPr="00B565AC">
        <w:rPr>
          <w:rFonts w:cs="Times New Roman"/>
          <w:color w:val="000000" w:themeColor="text1"/>
          <w:sz w:val="24"/>
          <w:szCs w:val="24"/>
        </w:rPr>
        <w:t xml:space="preserve">.  O Certificado da Produção Eficiente de Biocombustíveis terá validade de quatro anos, contados a partir </w:t>
      </w:r>
      <w:r w:rsidR="001F0E74" w:rsidRPr="00246B50">
        <w:rPr>
          <w:rFonts w:cs="Times New Roman"/>
          <w:color w:val="000000" w:themeColor="text1"/>
          <w:sz w:val="24"/>
          <w:szCs w:val="24"/>
        </w:rPr>
        <w:t>da</w:t>
      </w:r>
      <w:r w:rsidRPr="00B565AC">
        <w:rPr>
          <w:rFonts w:cs="Times New Roman"/>
          <w:color w:val="000000" w:themeColor="text1"/>
          <w:sz w:val="24"/>
          <w:szCs w:val="24"/>
        </w:rPr>
        <w:t xml:space="preserve"> data de</w:t>
      </w:r>
      <w:r w:rsidR="001F0E74" w:rsidRPr="00246B50">
        <w:rPr>
          <w:rFonts w:cs="Times New Roman"/>
          <w:color w:val="000000" w:themeColor="text1"/>
          <w:sz w:val="24"/>
          <w:szCs w:val="24"/>
        </w:rPr>
        <w:t xml:space="preserve"> sua</w:t>
      </w:r>
      <w:r w:rsidRPr="00B565AC">
        <w:rPr>
          <w:rFonts w:cs="Times New Roman"/>
          <w:color w:val="000000" w:themeColor="text1"/>
          <w:sz w:val="24"/>
          <w:szCs w:val="24"/>
        </w:rPr>
        <w:t xml:space="preserve"> aprovação pela ANP, </w:t>
      </w:r>
      <w:r w:rsidR="00517836" w:rsidRPr="00246B50">
        <w:rPr>
          <w:rFonts w:cs="Times New Roman"/>
          <w:color w:val="000000" w:themeColor="text1"/>
          <w:sz w:val="24"/>
          <w:szCs w:val="24"/>
        </w:rPr>
        <w:t>e</w:t>
      </w:r>
      <w:r w:rsidR="001F0E74" w:rsidRPr="00246B50">
        <w:rPr>
          <w:rFonts w:cs="Times New Roman"/>
          <w:color w:val="000000" w:themeColor="text1"/>
          <w:sz w:val="24"/>
          <w:szCs w:val="24"/>
        </w:rPr>
        <w:t xml:space="preserve"> </w:t>
      </w:r>
      <w:r w:rsidR="00517836" w:rsidRPr="00246B50">
        <w:rPr>
          <w:rFonts w:cs="Times New Roman"/>
          <w:color w:val="000000" w:themeColor="text1"/>
          <w:sz w:val="24"/>
          <w:szCs w:val="24"/>
        </w:rPr>
        <w:t>somente poderá ser emitido</w:t>
      </w:r>
      <w:r w:rsidRPr="00B565AC">
        <w:rPr>
          <w:rFonts w:cs="Times New Roman"/>
          <w:color w:val="000000" w:themeColor="text1"/>
          <w:sz w:val="24"/>
          <w:szCs w:val="24"/>
        </w:rPr>
        <w:t xml:space="preserve"> pela firma </w:t>
      </w:r>
      <w:del w:id="159" w:author="Ricardo K Fermam" w:date="2018-05-11T16:01:00Z">
        <w:r w:rsidRPr="00B565AC" w:rsidDel="000B6DE9">
          <w:rPr>
            <w:rFonts w:cs="Times New Roman"/>
            <w:color w:val="000000" w:themeColor="text1"/>
            <w:sz w:val="24"/>
            <w:szCs w:val="24"/>
          </w:rPr>
          <w:delText>ins</w:delText>
        </w:r>
        <w:bookmarkStart w:id="160" w:name="_GoBack"/>
        <w:bookmarkEnd w:id="160"/>
        <w:r w:rsidRPr="00B565AC" w:rsidDel="000B6DE9">
          <w:rPr>
            <w:rFonts w:cs="Times New Roman"/>
            <w:color w:val="000000" w:themeColor="text1"/>
            <w:sz w:val="24"/>
            <w:szCs w:val="24"/>
          </w:rPr>
          <w:delText>petora</w:delText>
        </w:r>
      </w:del>
      <w:ins w:id="161" w:author="Ricardo K Fermam" w:date="2018-05-11T16:02:00Z">
        <w:r w:rsidR="000B6DE9">
          <w:rPr>
            <w:rFonts w:cs="Times New Roman"/>
            <w:color w:val="000000" w:themeColor="text1"/>
            <w:sz w:val="24"/>
            <w:szCs w:val="24"/>
          </w:rPr>
          <w:t>certificadora</w:t>
        </w:r>
      </w:ins>
      <w:r w:rsidRPr="00B565AC">
        <w:rPr>
          <w:rFonts w:cs="Times New Roman"/>
          <w:color w:val="000000" w:themeColor="text1"/>
          <w:sz w:val="24"/>
          <w:szCs w:val="24"/>
        </w:rPr>
        <w:t xml:space="preserve"> após </w:t>
      </w:r>
      <w:r w:rsidR="001F0E74" w:rsidRPr="00246B50">
        <w:rPr>
          <w:rFonts w:cs="Times New Roman"/>
          <w:color w:val="000000" w:themeColor="text1"/>
          <w:sz w:val="24"/>
          <w:szCs w:val="24"/>
        </w:rPr>
        <w:t xml:space="preserve">a </w:t>
      </w:r>
      <w:r w:rsidRPr="00B565AC">
        <w:rPr>
          <w:rFonts w:cs="Times New Roman"/>
          <w:color w:val="000000" w:themeColor="text1"/>
          <w:sz w:val="24"/>
          <w:szCs w:val="24"/>
        </w:rPr>
        <w:t>aprovação do processo pela ANP.</w:t>
      </w:r>
    </w:p>
    <w:p w14:paraId="08A00E8C" w14:textId="6F8CC6E2" w:rsidR="0088665D" w:rsidRPr="00303D9C" w:rsidRDefault="0088665D" w:rsidP="00303D9C">
      <w:pPr>
        <w:shd w:val="clear" w:color="auto" w:fill="FFFFFF"/>
        <w:spacing w:after="120" w:line="240" w:lineRule="auto"/>
        <w:jc w:val="both"/>
        <w:rPr>
          <w:rFonts w:cs="Times New Roman"/>
          <w:color w:val="000000" w:themeColor="text1"/>
          <w:sz w:val="24"/>
          <w:szCs w:val="24"/>
        </w:rPr>
      </w:pPr>
      <w:r w:rsidRPr="00303D9C">
        <w:rPr>
          <w:rFonts w:cs="Times New Roman"/>
          <w:color w:val="000000" w:themeColor="text1"/>
          <w:sz w:val="24"/>
          <w:szCs w:val="24"/>
        </w:rPr>
        <w:lastRenderedPageBreak/>
        <w:t>§ 1º</w:t>
      </w:r>
      <w:r w:rsidR="00517836" w:rsidRPr="00246B50">
        <w:rPr>
          <w:rFonts w:cs="Times New Roman"/>
          <w:color w:val="000000" w:themeColor="text1"/>
          <w:sz w:val="24"/>
          <w:szCs w:val="24"/>
        </w:rPr>
        <w:t xml:space="preserve"> </w:t>
      </w:r>
      <w:r w:rsidRPr="00303D9C">
        <w:rPr>
          <w:rFonts w:cs="Times New Roman"/>
          <w:color w:val="000000" w:themeColor="text1"/>
          <w:sz w:val="24"/>
          <w:szCs w:val="24"/>
        </w:rPr>
        <w:t xml:space="preserve"> A firma </w:t>
      </w:r>
      <w:del w:id="162" w:author="Ricardo K Fermam" w:date="2018-05-11T16:02:00Z">
        <w:r w:rsidRPr="00303D9C" w:rsidDel="000B6DE9">
          <w:rPr>
            <w:rFonts w:cs="Times New Roman"/>
            <w:color w:val="000000" w:themeColor="text1"/>
            <w:sz w:val="24"/>
            <w:szCs w:val="24"/>
          </w:rPr>
          <w:delText>inspetora</w:delText>
        </w:r>
      </w:del>
      <w:ins w:id="163" w:author="Ricardo K Fermam" w:date="2018-05-11T16:02:00Z">
        <w:r w:rsidR="000B6DE9">
          <w:rPr>
            <w:rFonts w:cs="Times New Roman"/>
            <w:color w:val="000000" w:themeColor="text1"/>
            <w:sz w:val="24"/>
            <w:szCs w:val="24"/>
          </w:rPr>
          <w:t>certificadora</w:t>
        </w:r>
      </w:ins>
      <w:r w:rsidRPr="00303D9C">
        <w:rPr>
          <w:rFonts w:cs="Times New Roman"/>
          <w:color w:val="000000" w:themeColor="text1"/>
          <w:sz w:val="24"/>
          <w:szCs w:val="24"/>
        </w:rPr>
        <w:t xml:space="preserve"> deve realizar auditoria intermediária de manutenção quando o Certificado da Produção Eficiente de Biocombustíveis completar dois anos, contados a partir da aprovação pela ANP.</w:t>
      </w:r>
    </w:p>
    <w:p w14:paraId="7F5AD74A" w14:textId="77777777" w:rsidR="0088665D" w:rsidRPr="00ED1ADF" w:rsidRDefault="0088665D" w:rsidP="00DB0E3F">
      <w:pPr>
        <w:shd w:val="clear" w:color="auto" w:fill="FFFFFF"/>
        <w:spacing w:after="120" w:line="240" w:lineRule="auto"/>
        <w:jc w:val="both"/>
        <w:rPr>
          <w:rFonts w:cs="Times New Roman"/>
          <w:color w:val="000000" w:themeColor="text1"/>
          <w:sz w:val="24"/>
          <w:szCs w:val="24"/>
        </w:rPr>
      </w:pPr>
      <w:r w:rsidRPr="00ED1ADF">
        <w:rPr>
          <w:rFonts w:cs="Times New Roman"/>
          <w:color w:val="000000" w:themeColor="text1"/>
          <w:sz w:val="24"/>
          <w:szCs w:val="24"/>
        </w:rPr>
        <w:t xml:space="preserve">§ 2º </w:t>
      </w:r>
      <w:r w:rsidR="00517836" w:rsidRPr="00246B50">
        <w:rPr>
          <w:rFonts w:cs="Times New Roman"/>
          <w:color w:val="000000" w:themeColor="text1"/>
          <w:sz w:val="24"/>
          <w:szCs w:val="24"/>
        </w:rPr>
        <w:t xml:space="preserve"> </w:t>
      </w:r>
      <w:r w:rsidRPr="00ED1ADF">
        <w:rPr>
          <w:rFonts w:cs="Times New Roman"/>
          <w:color w:val="000000" w:themeColor="text1"/>
          <w:sz w:val="24"/>
          <w:szCs w:val="24"/>
        </w:rPr>
        <w:t xml:space="preserve">A auditoria </w:t>
      </w:r>
      <w:r w:rsidRPr="00DB0E3F">
        <w:rPr>
          <w:rFonts w:cs="Times New Roman"/>
          <w:color w:val="000000" w:themeColor="text1"/>
          <w:sz w:val="24"/>
          <w:szCs w:val="24"/>
        </w:rPr>
        <w:t>intermediária de que trata o §</w:t>
      </w:r>
      <w:r w:rsidR="00517836" w:rsidRPr="00246B50">
        <w:rPr>
          <w:rFonts w:cs="Times New Roman"/>
          <w:color w:val="000000" w:themeColor="text1"/>
          <w:sz w:val="24"/>
          <w:szCs w:val="24"/>
        </w:rPr>
        <w:t xml:space="preserve"> </w:t>
      </w:r>
      <w:r w:rsidRPr="00DB0E3F">
        <w:rPr>
          <w:rFonts w:cs="Times New Roman"/>
          <w:color w:val="000000" w:themeColor="text1"/>
          <w:sz w:val="24"/>
          <w:szCs w:val="24"/>
        </w:rPr>
        <w:t>1º deste artigo deve observar o</w:t>
      </w:r>
      <w:r w:rsidR="00E12500">
        <w:rPr>
          <w:rFonts w:cs="Times New Roman"/>
          <w:color w:val="000000" w:themeColor="text1"/>
          <w:sz w:val="24"/>
          <w:szCs w:val="24"/>
        </w:rPr>
        <w:t xml:space="preserve"> disposto no</w:t>
      </w:r>
      <w:r w:rsidRPr="00DB0E3F">
        <w:rPr>
          <w:rFonts w:cs="Times New Roman"/>
          <w:color w:val="000000" w:themeColor="text1"/>
          <w:sz w:val="24"/>
          <w:szCs w:val="24"/>
        </w:rPr>
        <w:t xml:space="preserve"> art. 1</w:t>
      </w:r>
      <w:r w:rsidR="00083BAE" w:rsidRPr="00246B50">
        <w:rPr>
          <w:rFonts w:cs="Times New Roman"/>
          <w:color w:val="000000" w:themeColor="text1"/>
          <w:sz w:val="24"/>
          <w:szCs w:val="24"/>
        </w:rPr>
        <w:t>7</w:t>
      </w:r>
      <w:r w:rsidRPr="00ED1ADF">
        <w:rPr>
          <w:rFonts w:cs="Times New Roman"/>
          <w:color w:val="000000" w:themeColor="text1"/>
          <w:sz w:val="24"/>
          <w:szCs w:val="24"/>
        </w:rPr>
        <w:t xml:space="preserve">, </w:t>
      </w:r>
      <w:r w:rsidR="00083BAE" w:rsidRPr="00246B50">
        <w:rPr>
          <w:rFonts w:cs="Times New Roman"/>
          <w:color w:val="000000" w:themeColor="text1"/>
          <w:sz w:val="24"/>
          <w:szCs w:val="24"/>
        </w:rPr>
        <w:t>podendo</w:t>
      </w:r>
      <w:r w:rsidRPr="00ED1ADF">
        <w:rPr>
          <w:rFonts w:cs="Times New Roman"/>
          <w:color w:val="000000" w:themeColor="text1"/>
          <w:sz w:val="24"/>
          <w:szCs w:val="24"/>
        </w:rPr>
        <w:t xml:space="preserve"> não </w:t>
      </w:r>
      <w:r w:rsidRPr="00750C7A">
        <w:rPr>
          <w:rFonts w:cs="Times New Roman"/>
          <w:color w:val="000000" w:themeColor="text1"/>
          <w:sz w:val="24"/>
          <w:szCs w:val="24"/>
        </w:rPr>
        <w:t xml:space="preserve">considerar </w:t>
      </w:r>
      <w:r w:rsidR="00083BAE" w:rsidRPr="00246B50">
        <w:rPr>
          <w:rFonts w:cs="Times New Roman"/>
          <w:color w:val="000000" w:themeColor="text1"/>
          <w:sz w:val="24"/>
          <w:szCs w:val="24"/>
        </w:rPr>
        <w:t>no</w:t>
      </w:r>
      <w:r w:rsidR="00517836" w:rsidRPr="00246B50">
        <w:rPr>
          <w:rFonts w:cs="Times New Roman"/>
          <w:color w:val="000000" w:themeColor="text1"/>
          <w:sz w:val="24"/>
          <w:szCs w:val="24"/>
        </w:rPr>
        <w:t xml:space="preserve"> seu</w:t>
      </w:r>
      <w:r w:rsidRPr="00750C7A">
        <w:rPr>
          <w:rFonts w:cs="Times New Roman"/>
          <w:color w:val="000000" w:themeColor="text1"/>
          <w:sz w:val="24"/>
          <w:szCs w:val="24"/>
        </w:rPr>
        <w:t xml:space="preserve"> escopo todos </w:t>
      </w:r>
      <w:r w:rsidRPr="00ED1ADF">
        <w:rPr>
          <w:rFonts w:cs="Times New Roman"/>
          <w:color w:val="000000" w:themeColor="text1"/>
          <w:sz w:val="24"/>
          <w:szCs w:val="24"/>
        </w:rPr>
        <w:t>os documentos comprobatórios da Nota de Eficiência Energético-Ambiental.</w:t>
      </w:r>
    </w:p>
    <w:p w14:paraId="5B022831" w14:textId="77777777" w:rsidR="0088665D" w:rsidRPr="0027379C" w:rsidRDefault="0088665D" w:rsidP="0027379C">
      <w:pPr>
        <w:shd w:val="clear" w:color="auto" w:fill="FFFFFF"/>
        <w:spacing w:after="120" w:line="240" w:lineRule="auto"/>
        <w:jc w:val="both"/>
        <w:rPr>
          <w:rFonts w:cs="Times New Roman"/>
          <w:color w:val="000000" w:themeColor="text1"/>
          <w:sz w:val="24"/>
          <w:szCs w:val="24"/>
        </w:rPr>
      </w:pPr>
      <w:r w:rsidRPr="0027379C">
        <w:rPr>
          <w:rFonts w:cs="Times New Roman"/>
          <w:color w:val="000000" w:themeColor="text1"/>
          <w:sz w:val="24"/>
          <w:szCs w:val="24"/>
        </w:rPr>
        <w:t xml:space="preserve">§ 3º </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A ANP pode solicitar itens mínimos a constar do escopo da auditoria intermediária.</w:t>
      </w:r>
    </w:p>
    <w:p w14:paraId="7CCCD8CE" w14:textId="77777777" w:rsidR="0088665D" w:rsidRPr="0027379C" w:rsidRDefault="0088665D" w:rsidP="0027379C">
      <w:pPr>
        <w:shd w:val="clear" w:color="auto" w:fill="FFFFFF"/>
        <w:spacing w:after="120" w:line="240" w:lineRule="auto"/>
        <w:jc w:val="both"/>
        <w:rPr>
          <w:rFonts w:cs="Times New Roman"/>
          <w:color w:val="000000" w:themeColor="text1"/>
          <w:sz w:val="24"/>
          <w:szCs w:val="24"/>
        </w:rPr>
      </w:pPr>
      <w:r w:rsidRPr="0027379C">
        <w:rPr>
          <w:rFonts w:cs="Times New Roman"/>
          <w:color w:val="000000" w:themeColor="text1"/>
          <w:sz w:val="24"/>
          <w:szCs w:val="24"/>
        </w:rPr>
        <w:t>§</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4</w:t>
      </w:r>
      <w:r w:rsidR="00083BAE" w:rsidRPr="00246B50">
        <w:rPr>
          <w:rFonts w:cs="Times New Roman"/>
          <w:color w:val="000000" w:themeColor="text1"/>
          <w:sz w:val="24"/>
          <w:szCs w:val="24"/>
        </w:rPr>
        <w:t>º</w:t>
      </w:r>
      <w:r w:rsidRPr="0027379C">
        <w:rPr>
          <w:rFonts w:cs="Times New Roman"/>
          <w:color w:val="000000" w:themeColor="text1"/>
          <w:sz w:val="24"/>
          <w:szCs w:val="24"/>
        </w:rPr>
        <w:t xml:space="preserve"> </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 xml:space="preserve">A primeira emissão do </w:t>
      </w:r>
      <w:r w:rsidR="00083BAE" w:rsidRPr="00246B50">
        <w:rPr>
          <w:rFonts w:cs="Times New Roman"/>
          <w:color w:val="000000" w:themeColor="text1"/>
          <w:sz w:val="24"/>
          <w:szCs w:val="24"/>
        </w:rPr>
        <w:t>C</w:t>
      </w:r>
      <w:r w:rsidRPr="0027379C">
        <w:rPr>
          <w:rFonts w:cs="Times New Roman"/>
          <w:color w:val="000000" w:themeColor="text1"/>
          <w:sz w:val="24"/>
          <w:szCs w:val="24"/>
        </w:rPr>
        <w:t xml:space="preserve">ertificado da </w:t>
      </w:r>
      <w:r w:rsidR="00083BAE" w:rsidRPr="00246B50">
        <w:rPr>
          <w:rFonts w:cs="Times New Roman"/>
          <w:color w:val="000000" w:themeColor="text1"/>
          <w:sz w:val="24"/>
          <w:szCs w:val="24"/>
        </w:rPr>
        <w:t>P</w:t>
      </w:r>
      <w:r w:rsidRPr="0027379C">
        <w:rPr>
          <w:rFonts w:cs="Times New Roman"/>
          <w:color w:val="000000" w:themeColor="text1"/>
          <w:sz w:val="24"/>
          <w:szCs w:val="24"/>
        </w:rPr>
        <w:t xml:space="preserve">rodução </w:t>
      </w:r>
      <w:r w:rsidR="00083BAE" w:rsidRPr="00246B50">
        <w:rPr>
          <w:rFonts w:cs="Times New Roman"/>
          <w:color w:val="000000" w:themeColor="text1"/>
          <w:sz w:val="24"/>
          <w:szCs w:val="24"/>
        </w:rPr>
        <w:t>E</w:t>
      </w:r>
      <w:r w:rsidRPr="0027379C">
        <w:rPr>
          <w:rFonts w:cs="Times New Roman"/>
          <w:color w:val="000000" w:themeColor="text1"/>
          <w:sz w:val="24"/>
          <w:szCs w:val="24"/>
        </w:rPr>
        <w:t xml:space="preserve">ficiente de </w:t>
      </w:r>
      <w:r w:rsidR="00083BAE" w:rsidRPr="00246B50">
        <w:rPr>
          <w:rFonts w:cs="Times New Roman"/>
          <w:color w:val="000000" w:themeColor="text1"/>
          <w:sz w:val="24"/>
          <w:szCs w:val="24"/>
        </w:rPr>
        <w:t>B</w:t>
      </w:r>
      <w:r w:rsidRPr="0027379C">
        <w:rPr>
          <w:rFonts w:cs="Times New Roman"/>
          <w:color w:val="000000" w:themeColor="text1"/>
          <w:sz w:val="24"/>
          <w:szCs w:val="24"/>
        </w:rPr>
        <w:t>iocombustíveis deve ser feita com base nos dados do ano-safra anterior.</w:t>
      </w:r>
    </w:p>
    <w:p w14:paraId="59A66473" w14:textId="77777777" w:rsidR="0088665D" w:rsidRPr="0027379C" w:rsidRDefault="0088665D" w:rsidP="0027379C">
      <w:pPr>
        <w:shd w:val="clear" w:color="auto" w:fill="FFFFFF"/>
        <w:spacing w:after="120" w:line="240" w:lineRule="auto"/>
        <w:jc w:val="both"/>
        <w:rPr>
          <w:rFonts w:cs="Times New Roman"/>
          <w:color w:val="000000" w:themeColor="text1"/>
          <w:sz w:val="24"/>
          <w:szCs w:val="24"/>
        </w:rPr>
      </w:pPr>
      <w:r w:rsidRPr="0027379C">
        <w:rPr>
          <w:rFonts w:cs="Times New Roman"/>
          <w:color w:val="000000" w:themeColor="text1"/>
          <w:sz w:val="24"/>
          <w:szCs w:val="24"/>
        </w:rPr>
        <w:t>§</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 xml:space="preserve">5º </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A inspeção intermediária deve levar em consideração a média móvel dos últimos dois anos.</w:t>
      </w:r>
    </w:p>
    <w:p w14:paraId="5F68754E" w14:textId="77777777" w:rsidR="0088665D" w:rsidRPr="0027379C" w:rsidRDefault="0088665D" w:rsidP="0027379C">
      <w:pPr>
        <w:shd w:val="clear" w:color="auto" w:fill="FFFFFF"/>
        <w:spacing w:after="120" w:line="240" w:lineRule="auto"/>
        <w:jc w:val="both"/>
        <w:rPr>
          <w:rFonts w:cs="Times New Roman"/>
          <w:sz w:val="24"/>
          <w:szCs w:val="24"/>
        </w:rPr>
      </w:pPr>
      <w:r w:rsidRPr="0027379C">
        <w:rPr>
          <w:rFonts w:cs="Times New Roman"/>
          <w:color w:val="000000" w:themeColor="text1"/>
          <w:sz w:val="24"/>
          <w:szCs w:val="24"/>
        </w:rPr>
        <w:t>§</w:t>
      </w:r>
      <w:r w:rsidR="00083BAE" w:rsidRPr="00246B50">
        <w:rPr>
          <w:rFonts w:cs="Times New Roman"/>
          <w:color w:val="000000" w:themeColor="text1"/>
          <w:sz w:val="24"/>
          <w:szCs w:val="24"/>
        </w:rPr>
        <w:t xml:space="preserve"> </w:t>
      </w:r>
      <w:r w:rsidRPr="0027379C">
        <w:rPr>
          <w:rFonts w:cs="Times New Roman"/>
          <w:color w:val="000000" w:themeColor="text1"/>
          <w:sz w:val="24"/>
          <w:szCs w:val="24"/>
        </w:rPr>
        <w:t>6</w:t>
      </w:r>
      <w:r w:rsidR="00083BAE" w:rsidRPr="00246B50">
        <w:rPr>
          <w:rFonts w:cs="Times New Roman"/>
          <w:color w:val="000000" w:themeColor="text1"/>
          <w:sz w:val="24"/>
          <w:szCs w:val="24"/>
        </w:rPr>
        <w:t xml:space="preserve">º </w:t>
      </w:r>
      <w:r w:rsidRPr="0027379C">
        <w:rPr>
          <w:rFonts w:cs="Times New Roman"/>
          <w:color w:val="000000" w:themeColor="text1"/>
          <w:sz w:val="24"/>
          <w:szCs w:val="24"/>
        </w:rPr>
        <w:t xml:space="preserve"> A partir da emissão do segundo Certificado </w:t>
      </w:r>
      <w:r w:rsidR="005B1DDB" w:rsidRPr="00246B50">
        <w:rPr>
          <w:rFonts w:cs="Times New Roman"/>
          <w:color w:val="000000" w:themeColor="text1"/>
          <w:sz w:val="24"/>
          <w:szCs w:val="24"/>
        </w:rPr>
        <w:t>da</w:t>
      </w:r>
      <w:r w:rsidRPr="0027379C">
        <w:rPr>
          <w:rFonts w:cs="Times New Roman"/>
          <w:color w:val="000000" w:themeColor="text1"/>
          <w:sz w:val="24"/>
          <w:szCs w:val="24"/>
        </w:rPr>
        <w:t xml:space="preserve"> Produção Eficiente de Biocombustíveis, devem ser utilizados os dados de média móvel dos últimos quatro anos.</w:t>
      </w:r>
    </w:p>
    <w:p w14:paraId="45690FE5" w14:textId="77777777" w:rsidR="0088665D" w:rsidRPr="00545482" w:rsidRDefault="0088665D" w:rsidP="00545482">
      <w:pPr>
        <w:shd w:val="clear" w:color="auto" w:fill="FFFFFF"/>
        <w:spacing w:after="120" w:line="240" w:lineRule="auto"/>
        <w:jc w:val="both"/>
        <w:rPr>
          <w:rFonts w:cs="Times New Roman"/>
          <w:sz w:val="24"/>
          <w:szCs w:val="24"/>
        </w:rPr>
      </w:pPr>
      <w:r w:rsidRPr="00545482">
        <w:rPr>
          <w:rFonts w:cs="Times New Roman"/>
          <w:color w:val="000000" w:themeColor="text1"/>
          <w:sz w:val="24"/>
          <w:szCs w:val="24"/>
        </w:rPr>
        <w:t xml:space="preserve">Art. </w:t>
      </w:r>
      <w:r w:rsidR="00286C8D">
        <w:rPr>
          <w:rFonts w:cs="Times New Roman"/>
          <w:color w:val="000000" w:themeColor="text1"/>
          <w:sz w:val="24"/>
          <w:szCs w:val="24"/>
        </w:rPr>
        <w:t>25</w:t>
      </w:r>
      <w:r w:rsidRPr="00545482">
        <w:rPr>
          <w:rFonts w:cs="Times New Roman"/>
          <w:color w:val="000000" w:themeColor="text1"/>
          <w:sz w:val="24"/>
          <w:szCs w:val="24"/>
        </w:rPr>
        <w:t xml:space="preserve">.  </w:t>
      </w:r>
      <w:r w:rsidRPr="00545482">
        <w:rPr>
          <w:rFonts w:cs="Times New Roman"/>
          <w:sz w:val="24"/>
          <w:szCs w:val="24"/>
        </w:rPr>
        <w:t>A emissão de novo Certificado da Produção Eficiente de Biocombustíveis pode ocorrer a qualquer tempo nos seguintes casos:</w:t>
      </w:r>
    </w:p>
    <w:p w14:paraId="6A93A6DF" w14:textId="77777777" w:rsidR="0088665D" w:rsidRPr="00545482" w:rsidRDefault="0088665D" w:rsidP="00545482">
      <w:pPr>
        <w:shd w:val="clear" w:color="auto" w:fill="FFFFFF"/>
        <w:spacing w:after="120" w:line="240" w:lineRule="auto"/>
        <w:jc w:val="both"/>
        <w:rPr>
          <w:rFonts w:cs="Times New Roman"/>
          <w:color w:val="000000" w:themeColor="text1"/>
          <w:sz w:val="24"/>
          <w:szCs w:val="24"/>
        </w:rPr>
      </w:pPr>
      <w:r w:rsidRPr="00545482">
        <w:rPr>
          <w:rFonts w:cs="Times New Roman"/>
          <w:color w:val="000000" w:themeColor="text1"/>
          <w:sz w:val="24"/>
          <w:szCs w:val="24"/>
        </w:rPr>
        <w:t>I - a pedido do emissor primário;</w:t>
      </w:r>
    </w:p>
    <w:p w14:paraId="3D759B51" w14:textId="77777777" w:rsidR="0088665D" w:rsidRPr="00545482" w:rsidRDefault="0088665D" w:rsidP="00545482">
      <w:pPr>
        <w:shd w:val="clear" w:color="auto" w:fill="FFFFFF"/>
        <w:spacing w:after="120" w:line="240" w:lineRule="auto"/>
        <w:jc w:val="both"/>
        <w:rPr>
          <w:rFonts w:cs="Times New Roman"/>
          <w:color w:val="000000" w:themeColor="text1"/>
          <w:sz w:val="24"/>
          <w:szCs w:val="24"/>
        </w:rPr>
      </w:pPr>
      <w:r w:rsidRPr="00545482">
        <w:rPr>
          <w:rFonts w:cs="Times New Roman"/>
          <w:color w:val="000000" w:themeColor="text1"/>
          <w:sz w:val="24"/>
          <w:szCs w:val="24"/>
        </w:rPr>
        <w:t xml:space="preserve">II - quando o emissor primário constatar variação de </w:t>
      </w:r>
      <w:r w:rsidRPr="00545482">
        <w:rPr>
          <w:rFonts w:cs="Times New Roman"/>
          <w:sz w:val="24"/>
          <w:szCs w:val="24"/>
        </w:rPr>
        <w:t>mais ou menos dez por cento</w:t>
      </w:r>
      <w:r w:rsidR="00730E37" w:rsidRPr="00246B50">
        <w:rPr>
          <w:rFonts w:cs="Times New Roman"/>
          <w:sz w:val="24"/>
          <w:szCs w:val="24"/>
        </w:rPr>
        <w:t xml:space="preserve"> (±10 %</w:t>
      </w:r>
      <w:r w:rsidRPr="00545482">
        <w:rPr>
          <w:rFonts w:cs="Times New Roman"/>
          <w:sz w:val="24"/>
          <w:szCs w:val="24"/>
        </w:rPr>
        <w:t xml:space="preserve">) </w:t>
      </w:r>
      <w:r w:rsidRPr="00545482">
        <w:rPr>
          <w:rFonts w:cs="Times New Roman"/>
          <w:color w:val="000000" w:themeColor="text1"/>
          <w:sz w:val="24"/>
          <w:szCs w:val="24"/>
        </w:rPr>
        <w:t>da Nota de Eficiência Energético-Ambiental;</w:t>
      </w:r>
    </w:p>
    <w:p w14:paraId="63D45840" w14:textId="06B6B2AF" w:rsidR="00B14DD0" w:rsidRPr="00195F24" w:rsidRDefault="00267453" w:rsidP="00195F24">
      <w:pPr>
        <w:shd w:val="clear" w:color="auto" w:fill="FFFFFF"/>
        <w:spacing w:after="120" w:line="240" w:lineRule="auto"/>
        <w:jc w:val="both"/>
        <w:rPr>
          <w:rFonts w:cs="Times New Roman"/>
          <w:color w:val="000000" w:themeColor="text1"/>
          <w:sz w:val="24"/>
          <w:szCs w:val="24"/>
        </w:rPr>
      </w:pPr>
      <w:r w:rsidRPr="00195F24">
        <w:rPr>
          <w:rFonts w:cs="Times New Roman"/>
          <w:color w:val="000000" w:themeColor="text1"/>
          <w:sz w:val="24"/>
          <w:szCs w:val="24"/>
        </w:rPr>
        <w:t xml:space="preserve">III - a critério da firma </w:t>
      </w:r>
      <w:del w:id="164" w:author="Ricardo K Fermam" w:date="2018-05-11T16:02:00Z">
        <w:r w:rsidRPr="00195F24" w:rsidDel="000B6DE9">
          <w:rPr>
            <w:rFonts w:cs="Times New Roman"/>
            <w:color w:val="000000" w:themeColor="text1"/>
            <w:sz w:val="24"/>
            <w:szCs w:val="24"/>
          </w:rPr>
          <w:delText>inspetora</w:delText>
        </w:r>
      </w:del>
      <w:ins w:id="165" w:author="Ricardo K Fermam" w:date="2018-05-11T16:02:00Z">
        <w:r w:rsidR="000B6DE9">
          <w:rPr>
            <w:rFonts w:cs="Times New Roman"/>
            <w:color w:val="000000" w:themeColor="text1"/>
            <w:sz w:val="24"/>
            <w:szCs w:val="24"/>
          </w:rPr>
          <w:t>certificadora</w:t>
        </w:r>
      </w:ins>
      <w:r w:rsidRPr="00195F24">
        <w:rPr>
          <w:rFonts w:cs="Times New Roman"/>
          <w:color w:val="000000" w:themeColor="text1"/>
          <w:sz w:val="24"/>
          <w:szCs w:val="24"/>
        </w:rPr>
        <w:t>, quando comprovada alteração nos parâmetros que geraram a Nota de Eficiência Energético-Ambiental, após aprovação da ANP;</w:t>
      </w:r>
    </w:p>
    <w:p w14:paraId="644A89AE" w14:textId="77777777" w:rsidR="00FD1C98" w:rsidRPr="00246B50" w:rsidRDefault="0088665D" w:rsidP="00330DB3">
      <w:pPr>
        <w:shd w:val="clear" w:color="auto" w:fill="FFFFFF"/>
        <w:spacing w:after="240" w:line="240" w:lineRule="auto"/>
        <w:jc w:val="both"/>
        <w:rPr>
          <w:rFonts w:cs="Times New Roman"/>
          <w:color w:val="000000" w:themeColor="text1"/>
          <w:sz w:val="24"/>
          <w:szCs w:val="24"/>
        </w:rPr>
      </w:pPr>
      <w:r w:rsidRPr="000B4619">
        <w:rPr>
          <w:rFonts w:cs="Times New Roman"/>
          <w:color w:val="000000" w:themeColor="text1"/>
          <w:sz w:val="24"/>
          <w:szCs w:val="24"/>
        </w:rPr>
        <w:t>IV - a pedido da ANP, quando houver indícios de alteração nos parâmetros que geraram a Nota de Eficiência Energético-Ambiental.</w:t>
      </w:r>
    </w:p>
    <w:p w14:paraId="1A90D0C6" w14:textId="77777777" w:rsidR="00B14DD0" w:rsidRPr="00195F24" w:rsidRDefault="00B14DD0" w:rsidP="00195F24">
      <w:pPr>
        <w:shd w:val="clear" w:color="auto" w:fill="FFFFFF"/>
        <w:spacing w:after="120" w:line="240" w:lineRule="auto"/>
        <w:jc w:val="both"/>
        <w:rPr>
          <w:rFonts w:cs="Times New Roman"/>
          <w:color w:val="000000" w:themeColor="text1"/>
          <w:sz w:val="24"/>
          <w:szCs w:val="24"/>
        </w:rPr>
      </w:pPr>
    </w:p>
    <w:p w14:paraId="40A5F95F" w14:textId="77777777" w:rsidR="00B14DD0" w:rsidRPr="00195F24" w:rsidRDefault="00730E37" w:rsidP="00195F24">
      <w:pPr>
        <w:autoSpaceDE w:val="0"/>
        <w:autoSpaceDN w:val="0"/>
        <w:adjustRightInd w:val="0"/>
        <w:spacing w:after="120" w:line="240" w:lineRule="auto"/>
        <w:jc w:val="center"/>
        <w:rPr>
          <w:rFonts w:cs="Times New Roman"/>
          <w:sz w:val="24"/>
          <w:szCs w:val="24"/>
        </w:rPr>
      </w:pPr>
      <w:bookmarkStart w:id="166" w:name="art50"/>
      <w:bookmarkStart w:id="167" w:name="art47"/>
      <w:bookmarkStart w:id="168" w:name="art48"/>
      <w:bookmarkStart w:id="169" w:name="art49"/>
      <w:bookmarkEnd w:id="166"/>
      <w:bookmarkEnd w:id="167"/>
      <w:bookmarkEnd w:id="168"/>
      <w:bookmarkEnd w:id="169"/>
      <w:r w:rsidRPr="00246B50">
        <w:rPr>
          <w:rFonts w:cs="Times New Roman"/>
          <w:sz w:val="24"/>
          <w:szCs w:val="24"/>
        </w:rPr>
        <w:t>CAPÍTULO VII</w:t>
      </w:r>
    </w:p>
    <w:p w14:paraId="3A5C8941" w14:textId="77777777" w:rsidR="00B14DD0" w:rsidRPr="00195F24" w:rsidRDefault="00730E37"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DA DOCUMENTAÇÃO</w:t>
      </w:r>
    </w:p>
    <w:p w14:paraId="0B0A50FE" w14:textId="29F18A50" w:rsidR="0088665D" w:rsidRPr="001915CE" w:rsidRDefault="0088665D" w:rsidP="000275E1">
      <w:pPr>
        <w:shd w:val="clear" w:color="auto" w:fill="FFFFFF"/>
        <w:spacing w:after="120" w:line="240" w:lineRule="auto"/>
        <w:jc w:val="both"/>
        <w:rPr>
          <w:rFonts w:cs="Times New Roman"/>
          <w:color w:val="000000" w:themeColor="text1"/>
          <w:sz w:val="24"/>
          <w:szCs w:val="24"/>
        </w:rPr>
      </w:pPr>
      <w:bookmarkStart w:id="170" w:name="art37"/>
      <w:bookmarkEnd w:id="170"/>
      <w:r w:rsidRPr="001915CE">
        <w:rPr>
          <w:rFonts w:cs="Times New Roman"/>
          <w:color w:val="000000" w:themeColor="text1"/>
          <w:sz w:val="24"/>
          <w:szCs w:val="24"/>
        </w:rPr>
        <w:t xml:space="preserve">Art. </w:t>
      </w:r>
      <w:r w:rsidR="00286C8D">
        <w:rPr>
          <w:rFonts w:cs="Times New Roman"/>
          <w:color w:val="000000" w:themeColor="text1"/>
          <w:sz w:val="24"/>
          <w:szCs w:val="24"/>
        </w:rPr>
        <w:t>26</w:t>
      </w:r>
      <w:r w:rsidRPr="001915CE">
        <w:rPr>
          <w:rFonts w:cs="Times New Roman"/>
          <w:color w:val="000000" w:themeColor="text1"/>
          <w:sz w:val="24"/>
          <w:szCs w:val="24"/>
        </w:rPr>
        <w:t xml:space="preserve">.  </w:t>
      </w:r>
      <w:r w:rsidR="0071234E" w:rsidRPr="001915CE">
        <w:rPr>
          <w:rFonts w:cs="Times New Roman"/>
          <w:color w:val="000000" w:themeColor="text1"/>
          <w:sz w:val="24"/>
          <w:szCs w:val="24"/>
        </w:rPr>
        <w:t>Para comprovar que o processo seguiu as regras estabelecidas nesta Resolução, a</w:t>
      </w:r>
      <w:r w:rsidRPr="001915CE">
        <w:rPr>
          <w:rFonts w:cs="Times New Roman"/>
          <w:color w:val="000000" w:themeColor="text1"/>
          <w:sz w:val="24"/>
          <w:szCs w:val="24"/>
        </w:rPr>
        <w:t xml:space="preserve"> documentação que compõe o escopo de trabalho d</w:t>
      </w:r>
      <w:r w:rsidR="00730E37" w:rsidRPr="001915CE">
        <w:rPr>
          <w:rFonts w:cs="Times New Roman"/>
          <w:color w:val="000000" w:themeColor="text1"/>
          <w:sz w:val="24"/>
          <w:szCs w:val="24"/>
        </w:rPr>
        <w:t>a</w:t>
      </w:r>
      <w:r w:rsidRPr="001915CE">
        <w:rPr>
          <w:rFonts w:cs="Times New Roman"/>
          <w:color w:val="000000" w:themeColor="text1"/>
          <w:sz w:val="24"/>
          <w:szCs w:val="24"/>
        </w:rPr>
        <w:t xml:space="preserve"> certificação deve ser arquivada </w:t>
      </w:r>
      <w:r w:rsidR="00DE5A2B" w:rsidRPr="001915CE">
        <w:rPr>
          <w:rFonts w:cs="Times New Roman"/>
          <w:color w:val="000000" w:themeColor="text1"/>
          <w:sz w:val="24"/>
          <w:szCs w:val="24"/>
        </w:rPr>
        <w:t xml:space="preserve">pela firma </w:t>
      </w:r>
      <w:del w:id="171" w:author="Ricardo K Fermam" w:date="2018-05-11T16:02:00Z">
        <w:r w:rsidR="00DE5A2B" w:rsidRPr="001915CE" w:rsidDel="000B6DE9">
          <w:rPr>
            <w:rFonts w:cs="Times New Roman"/>
            <w:color w:val="000000" w:themeColor="text1"/>
            <w:sz w:val="24"/>
            <w:szCs w:val="24"/>
          </w:rPr>
          <w:delText>inspetora</w:delText>
        </w:r>
      </w:del>
      <w:ins w:id="172" w:author="Ricardo K Fermam" w:date="2018-05-11T16:02:00Z">
        <w:r w:rsidR="000B6DE9">
          <w:rPr>
            <w:rFonts w:cs="Times New Roman"/>
            <w:color w:val="000000" w:themeColor="text1"/>
            <w:sz w:val="24"/>
            <w:szCs w:val="24"/>
          </w:rPr>
          <w:t>certificadora</w:t>
        </w:r>
      </w:ins>
      <w:r w:rsidR="00DE5A2B" w:rsidRPr="001915CE">
        <w:rPr>
          <w:rFonts w:cs="Times New Roman"/>
          <w:color w:val="000000" w:themeColor="text1"/>
          <w:sz w:val="24"/>
          <w:szCs w:val="24"/>
        </w:rPr>
        <w:t xml:space="preserve"> </w:t>
      </w:r>
      <w:r w:rsidRPr="001915CE">
        <w:rPr>
          <w:rFonts w:cs="Times New Roman"/>
          <w:color w:val="000000" w:themeColor="text1"/>
          <w:sz w:val="24"/>
          <w:szCs w:val="24"/>
        </w:rPr>
        <w:t>em meio físico, magnético, ótico ou eletrônico, garantindo a rastreabilidade do processo de certificação</w:t>
      </w:r>
      <w:r w:rsidR="00AB1857" w:rsidRPr="001915CE">
        <w:rPr>
          <w:rFonts w:cs="Times New Roman"/>
          <w:color w:val="000000" w:themeColor="text1"/>
          <w:sz w:val="24"/>
          <w:szCs w:val="24"/>
        </w:rPr>
        <w:t xml:space="preserve">, e </w:t>
      </w:r>
      <w:bookmarkStart w:id="173" w:name="art38"/>
      <w:bookmarkEnd w:id="173"/>
      <w:r w:rsidRPr="001915CE">
        <w:rPr>
          <w:rFonts w:cs="Times New Roman"/>
          <w:color w:val="000000" w:themeColor="text1"/>
          <w:sz w:val="24"/>
          <w:szCs w:val="24"/>
        </w:rPr>
        <w:t>deve conter todas as informações e os documentos que serviram de base para o cálculo da Nota de Eficiência Energético-</w:t>
      </w:r>
      <w:r w:rsidR="00267453" w:rsidRPr="001915CE">
        <w:rPr>
          <w:rFonts w:cs="Times New Roman"/>
          <w:color w:val="000000" w:themeColor="text1"/>
          <w:sz w:val="24"/>
          <w:szCs w:val="24"/>
        </w:rPr>
        <w:t>Ambiental.</w:t>
      </w:r>
    </w:p>
    <w:p w14:paraId="25D1D39A" w14:textId="3253F562" w:rsidR="0088665D" w:rsidRPr="001915CE" w:rsidRDefault="00492AA5" w:rsidP="00DF2750">
      <w:pPr>
        <w:shd w:val="clear" w:color="auto" w:fill="FFFFFF"/>
        <w:spacing w:after="120" w:line="240" w:lineRule="auto"/>
        <w:jc w:val="both"/>
        <w:rPr>
          <w:rFonts w:cs="Times New Roman"/>
          <w:color w:val="000000" w:themeColor="text1"/>
          <w:sz w:val="24"/>
          <w:szCs w:val="24"/>
        </w:rPr>
      </w:pPr>
      <w:bookmarkStart w:id="174" w:name="art39"/>
      <w:bookmarkEnd w:id="174"/>
      <w:r w:rsidRPr="001915CE">
        <w:rPr>
          <w:rFonts w:cs="Times New Roman"/>
          <w:color w:val="000000" w:themeColor="text1"/>
          <w:sz w:val="24"/>
          <w:szCs w:val="24"/>
        </w:rPr>
        <w:t xml:space="preserve">§ 1º </w:t>
      </w:r>
      <w:r w:rsidR="00AB1857" w:rsidRPr="001915CE">
        <w:rPr>
          <w:rFonts w:cs="Times New Roman"/>
          <w:color w:val="000000" w:themeColor="text1"/>
          <w:sz w:val="24"/>
          <w:szCs w:val="24"/>
        </w:rPr>
        <w:t>A</w:t>
      </w:r>
      <w:r w:rsidR="0088665D" w:rsidRPr="001915CE">
        <w:rPr>
          <w:rFonts w:cs="Times New Roman"/>
          <w:color w:val="000000" w:themeColor="text1"/>
          <w:sz w:val="24"/>
          <w:szCs w:val="24"/>
        </w:rPr>
        <w:t xml:space="preserve"> documentação</w:t>
      </w:r>
      <w:r w:rsidR="00AB1857" w:rsidRPr="001915CE">
        <w:rPr>
          <w:rFonts w:cs="Times New Roman"/>
          <w:color w:val="000000" w:themeColor="text1"/>
          <w:sz w:val="24"/>
          <w:szCs w:val="24"/>
        </w:rPr>
        <w:t xml:space="preserve"> a que se refere o </w:t>
      </w:r>
      <w:r w:rsidRPr="001915CE">
        <w:rPr>
          <w:rFonts w:cs="Times New Roman"/>
          <w:color w:val="000000" w:themeColor="text1"/>
          <w:sz w:val="24"/>
          <w:szCs w:val="24"/>
        </w:rPr>
        <w:t>caput</w:t>
      </w:r>
      <w:r w:rsidR="00AB1857" w:rsidRPr="001915CE">
        <w:rPr>
          <w:rFonts w:cs="Times New Roman"/>
          <w:color w:val="000000" w:themeColor="text1"/>
          <w:sz w:val="24"/>
          <w:szCs w:val="24"/>
        </w:rPr>
        <w:t xml:space="preserve"> pode permanecer</w:t>
      </w:r>
      <w:r w:rsidR="0088665D" w:rsidRPr="001915CE">
        <w:rPr>
          <w:rFonts w:cs="Times New Roman"/>
          <w:color w:val="000000" w:themeColor="text1"/>
          <w:sz w:val="24"/>
          <w:szCs w:val="24"/>
        </w:rPr>
        <w:t xml:space="preserve">, </w:t>
      </w:r>
      <w:r w:rsidR="00AB1857" w:rsidRPr="001915CE">
        <w:rPr>
          <w:rFonts w:cs="Times New Roman"/>
          <w:color w:val="000000" w:themeColor="text1"/>
          <w:sz w:val="24"/>
          <w:szCs w:val="24"/>
        </w:rPr>
        <w:t xml:space="preserve">no todo ou em parte, </w:t>
      </w:r>
      <w:r w:rsidR="0088665D" w:rsidRPr="001915CE">
        <w:rPr>
          <w:rFonts w:cs="Times New Roman"/>
          <w:color w:val="000000" w:themeColor="text1"/>
          <w:sz w:val="24"/>
          <w:szCs w:val="24"/>
        </w:rPr>
        <w:t>s</w:t>
      </w:r>
      <w:r w:rsidR="00267453" w:rsidRPr="001915CE">
        <w:rPr>
          <w:rFonts w:cs="Times New Roman"/>
          <w:color w:val="000000" w:themeColor="text1"/>
          <w:sz w:val="24"/>
          <w:szCs w:val="24"/>
        </w:rPr>
        <w:t xml:space="preserve">ob a guarda e responsabilidade do emissor primário, desde que haja </w:t>
      </w:r>
      <w:r w:rsidR="0088665D" w:rsidRPr="001915CE">
        <w:rPr>
          <w:rFonts w:cs="Times New Roman"/>
          <w:color w:val="000000" w:themeColor="text1"/>
          <w:sz w:val="24"/>
          <w:szCs w:val="24"/>
        </w:rPr>
        <w:t>garantia d</w:t>
      </w:r>
      <w:r w:rsidR="008F2B00" w:rsidRPr="001915CE">
        <w:rPr>
          <w:rFonts w:cs="Times New Roman"/>
          <w:color w:val="000000" w:themeColor="text1"/>
          <w:sz w:val="24"/>
          <w:szCs w:val="24"/>
        </w:rPr>
        <w:t>a sua</w:t>
      </w:r>
      <w:r w:rsidR="0088665D" w:rsidRPr="001915CE">
        <w:rPr>
          <w:rFonts w:cs="Times New Roman"/>
          <w:color w:val="000000" w:themeColor="text1"/>
          <w:sz w:val="24"/>
          <w:szCs w:val="24"/>
        </w:rPr>
        <w:t xml:space="preserve"> rastreabilidade e previsão contratual sobre a sua disponibilização imediata </w:t>
      </w:r>
      <w:r w:rsidR="00267453" w:rsidRPr="001915CE">
        <w:rPr>
          <w:rFonts w:cs="Times New Roman"/>
          <w:color w:val="000000" w:themeColor="text1"/>
          <w:sz w:val="24"/>
          <w:szCs w:val="24"/>
        </w:rPr>
        <w:t xml:space="preserve">à firma </w:t>
      </w:r>
      <w:del w:id="175" w:author="Ricardo K Fermam" w:date="2018-05-11T16:02:00Z">
        <w:r w:rsidR="00267453" w:rsidRPr="001915CE" w:rsidDel="000B6DE9">
          <w:rPr>
            <w:rFonts w:cs="Times New Roman"/>
            <w:color w:val="000000" w:themeColor="text1"/>
            <w:sz w:val="24"/>
            <w:szCs w:val="24"/>
          </w:rPr>
          <w:delText>inspetora</w:delText>
        </w:r>
      </w:del>
      <w:ins w:id="176" w:author="Ricardo K Fermam" w:date="2018-05-11T16:02:00Z">
        <w:r w:rsidR="000B6DE9">
          <w:rPr>
            <w:rFonts w:cs="Times New Roman"/>
            <w:color w:val="000000" w:themeColor="text1"/>
            <w:sz w:val="24"/>
            <w:szCs w:val="24"/>
          </w:rPr>
          <w:t>certificadora</w:t>
        </w:r>
      </w:ins>
      <w:r w:rsidR="00267453" w:rsidRPr="001915CE">
        <w:rPr>
          <w:rFonts w:cs="Times New Roman"/>
          <w:color w:val="000000" w:themeColor="text1"/>
          <w:sz w:val="24"/>
          <w:szCs w:val="24"/>
        </w:rPr>
        <w:t xml:space="preserve"> no momento em que houver solicitação da ANP.</w:t>
      </w:r>
    </w:p>
    <w:p w14:paraId="7DAF7EAD" w14:textId="77777777" w:rsidR="0088665D" w:rsidRPr="001915CE" w:rsidRDefault="00E35540" w:rsidP="00E35540">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2º</w:t>
      </w:r>
      <w:r w:rsidR="00267453" w:rsidRPr="001915CE">
        <w:rPr>
          <w:rFonts w:cs="Times New Roman"/>
          <w:color w:val="000000" w:themeColor="text1"/>
          <w:sz w:val="24"/>
          <w:szCs w:val="24"/>
        </w:rPr>
        <w:t xml:space="preserve"> </w:t>
      </w:r>
      <w:r w:rsidR="00730E37" w:rsidRPr="001915CE">
        <w:rPr>
          <w:rFonts w:cs="Times New Roman"/>
          <w:color w:val="000000" w:themeColor="text1"/>
          <w:sz w:val="24"/>
          <w:szCs w:val="24"/>
        </w:rPr>
        <w:t xml:space="preserve"> </w:t>
      </w:r>
      <w:r w:rsidR="0088665D" w:rsidRPr="001915CE">
        <w:rPr>
          <w:rFonts w:cs="Times New Roman"/>
          <w:color w:val="000000" w:themeColor="text1"/>
          <w:sz w:val="24"/>
          <w:szCs w:val="24"/>
        </w:rPr>
        <w:t>Para fins de comprovação</w:t>
      </w:r>
      <w:r w:rsidR="00730E37" w:rsidRPr="001915CE">
        <w:rPr>
          <w:rFonts w:cs="Times New Roman"/>
          <w:color w:val="000000" w:themeColor="text1"/>
          <w:sz w:val="24"/>
          <w:szCs w:val="24"/>
        </w:rPr>
        <w:t>,</w:t>
      </w:r>
      <w:r w:rsidR="0088665D" w:rsidRPr="001915CE">
        <w:rPr>
          <w:rFonts w:cs="Times New Roman"/>
          <w:color w:val="000000" w:themeColor="text1"/>
          <w:sz w:val="24"/>
          <w:szCs w:val="24"/>
        </w:rPr>
        <w:t xml:space="preserve"> os documentos </w:t>
      </w:r>
      <w:r w:rsidR="00131887" w:rsidRPr="001915CE">
        <w:rPr>
          <w:rFonts w:cs="Times New Roman"/>
          <w:color w:val="000000" w:themeColor="text1"/>
          <w:sz w:val="24"/>
          <w:szCs w:val="24"/>
        </w:rPr>
        <w:t xml:space="preserve">a que se refere </w:t>
      </w:r>
      <w:r w:rsidR="001915CE">
        <w:rPr>
          <w:rFonts w:cs="Times New Roman"/>
          <w:color w:val="000000" w:themeColor="text1"/>
          <w:sz w:val="24"/>
          <w:szCs w:val="24"/>
        </w:rPr>
        <w:t>o caput</w:t>
      </w:r>
      <w:r w:rsidR="00131887" w:rsidRPr="001915CE">
        <w:rPr>
          <w:rFonts w:cs="Times New Roman"/>
          <w:color w:val="000000" w:themeColor="text1"/>
          <w:sz w:val="24"/>
          <w:szCs w:val="24"/>
        </w:rPr>
        <w:t xml:space="preserve"> </w:t>
      </w:r>
      <w:r w:rsidR="0088665D" w:rsidRPr="001915CE">
        <w:rPr>
          <w:rFonts w:cs="Times New Roman"/>
          <w:color w:val="000000" w:themeColor="text1"/>
          <w:sz w:val="24"/>
          <w:szCs w:val="24"/>
        </w:rPr>
        <w:t xml:space="preserve">devem ser mantidos à disposição por um período de cinco anos, a </w:t>
      </w:r>
      <w:r w:rsidR="00267453" w:rsidRPr="001915CE">
        <w:rPr>
          <w:rFonts w:cs="Times New Roman"/>
          <w:color w:val="000000" w:themeColor="text1"/>
          <w:sz w:val="24"/>
          <w:szCs w:val="24"/>
        </w:rPr>
        <w:t>contar da data da emissão do certificado.</w:t>
      </w:r>
    </w:p>
    <w:p w14:paraId="509BBAD8" w14:textId="77777777" w:rsidR="00B14DD0" w:rsidRPr="00195F24" w:rsidRDefault="00B14DD0" w:rsidP="0046102C">
      <w:pPr>
        <w:shd w:val="clear" w:color="auto" w:fill="FFFFFF"/>
        <w:spacing w:after="120" w:line="240" w:lineRule="auto"/>
        <w:jc w:val="both"/>
        <w:rPr>
          <w:rFonts w:cs="Times New Roman"/>
          <w:sz w:val="24"/>
          <w:szCs w:val="24"/>
        </w:rPr>
      </w:pPr>
    </w:p>
    <w:p w14:paraId="015BBE06" w14:textId="77777777" w:rsidR="00B14DD0" w:rsidRDefault="008F2B00">
      <w:pPr>
        <w:autoSpaceDE w:val="0"/>
        <w:autoSpaceDN w:val="0"/>
        <w:adjustRightInd w:val="0"/>
        <w:spacing w:after="120" w:line="240" w:lineRule="auto"/>
        <w:jc w:val="center"/>
        <w:rPr>
          <w:rFonts w:cs="Times New Roman"/>
          <w:sz w:val="24"/>
          <w:szCs w:val="24"/>
        </w:rPr>
      </w:pPr>
      <w:bookmarkStart w:id="177" w:name="art23"/>
      <w:bookmarkStart w:id="178" w:name="art24"/>
      <w:bookmarkStart w:id="179" w:name="art25"/>
      <w:bookmarkStart w:id="180" w:name="art26"/>
      <w:bookmarkStart w:id="181" w:name="art27"/>
      <w:bookmarkStart w:id="182" w:name="art28"/>
      <w:bookmarkStart w:id="183" w:name="art29"/>
      <w:bookmarkStart w:id="184" w:name="art30"/>
      <w:bookmarkStart w:id="185" w:name="art31"/>
      <w:bookmarkStart w:id="186" w:name="art32"/>
      <w:bookmarkStart w:id="187" w:name="art33"/>
      <w:bookmarkStart w:id="188" w:name="art34"/>
      <w:bookmarkStart w:id="189" w:name="art35"/>
      <w:bookmarkStart w:id="190" w:name="art3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246B50">
        <w:rPr>
          <w:rFonts w:cs="Times New Roman"/>
          <w:sz w:val="24"/>
          <w:szCs w:val="24"/>
        </w:rPr>
        <w:t>CAPÍTULO VIII</w:t>
      </w:r>
    </w:p>
    <w:p w14:paraId="37959F95" w14:textId="77777777" w:rsidR="00B14DD0" w:rsidRDefault="008F2B00">
      <w:pPr>
        <w:autoSpaceDE w:val="0"/>
        <w:autoSpaceDN w:val="0"/>
        <w:adjustRightInd w:val="0"/>
        <w:spacing w:after="120" w:line="240" w:lineRule="auto"/>
        <w:jc w:val="center"/>
        <w:rPr>
          <w:rFonts w:cs="Times New Roman"/>
          <w:sz w:val="24"/>
          <w:szCs w:val="24"/>
        </w:rPr>
      </w:pPr>
      <w:r w:rsidRPr="001915CE">
        <w:rPr>
          <w:rFonts w:cs="Times New Roman"/>
          <w:sz w:val="24"/>
          <w:szCs w:val="24"/>
        </w:rPr>
        <w:t xml:space="preserve">DA INCLUSÃO DE NOVOS BIOCOMBUSTÍVEIS E ADEQUAÇÕES </w:t>
      </w:r>
      <w:r w:rsidR="009827BE" w:rsidRPr="001915CE">
        <w:rPr>
          <w:rFonts w:cs="Times New Roman"/>
          <w:sz w:val="24"/>
          <w:szCs w:val="24"/>
        </w:rPr>
        <w:t>DOS PARÂMETROS DE CÁLCULO DA INTENSIDADE DE CARBONO DOS COMBUSTÍVEIS</w:t>
      </w:r>
    </w:p>
    <w:p w14:paraId="0217E1D6" w14:textId="77777777" w:rsidR="007337F2" w:rsidRPr="001915CE" w:rsidRDefault="00267453" w:rsidP="00330DB3">
      <w:pPr>
        <w:shd w:val="clear" w:color="auto" w:fill="FFFFFF"/>
        <w:spacing w:after="240" w:line="240" w:lineRule="auto"/>
        <w:jc w:val="both"/>
        <w:rPr>
          <w:rFonts w:cs="Times New Roman"/>
          <w:color w:val="000000" w:themeColor="text1"/>
          <w:sz w:val="24"/>
          <w:szCs w:val="24"/>
        </w:rPr>
      </w:pPr>
      <w:r w:rsidRPr="001915CE">
        <w:rPr>
          <w:rFonts w:cs="Times New Roman"/>
          <w:color w:val="000000" w:themeColor="text1"/>
          <w:sz w:val="24"/>
          <w:szCs w:val="24"/>
        </w:rPr>
        <w:t xml:space="preserve">Art. </w:t>
      </w:r>
      <w:r w:rsidR="00286C8D">
        <w:rPr>
          <w:rFonts w:cs="Times New Roman"/>
          <w:color w:val="000000" w:themeColor="text1"/>
          <w:sz w:val="24"/>
          <w:szCs w:val="24"/>
        </w:rPr>
        <w:t>27</w:t>
      </w:r>
      <w:r w:rsidR="0088665D" w:rsidRPr="001915CE">
        <w:rPr>
          <w:rFonts w:cs="Times New Roman"/>
          <w:color w:val="000000" w:themeColor="text1"/>
          <w:sz w:val="24"/>
          <w:szCs w:val="24"/>
        </w:rPr>
        <w:t xml:space="preserve">. </w:t>
      </w:r>
      <w:r w:rsidR="008F2B00" w:rsidRPr="001915CE">
        <w:rPr>
          <w:rFonts w:cs="Times New Roman"/>
          <w:color w:val="000000" w:themeColor="text1"/>
          <w:sz w:val="24"/>
          <w:szCs w:val="24"/>
        </w:rPr>
        <w:t xml:space="preserve"> </w:t>
      </w:r>
      <w:r w:rsidR="0088665D" w:rsidRPr="001915CE">
        <w:rPr>
          <w:rFonts w:cs="Times New Roman"/>
          <w:color w:val="000000" w:themeColor="text1"/>
          <w:sz w:val="24"/>
          <w:szCs w:val="24"/>
        </w:rPr>
        <w:t xml:space="preserve">Os agentes econômicos interessados em </w:t>
      </w:r>
      <w:r w:rsidR="0013484E" w:rsidRPr="001915CE">
        <w:rPr>
          <w:rFonts w:cs="Times New Roman"/>
          <w:color w:val="000000" w:themeColor="text1"/>
          <w:sz w:val="24"/>
          <w:szCs w:val="24"/>
        </w:rPr>
        <w:t xml:space="preserve">emitir </w:t>
      </w:r>
      <w:r w:rsidR="0088665D" w:rsidRPr="001915CE">
        <w:rPr>
          <w:rFonts w:cs="Times New Roman"/>
          <w:color w:val="000000" w:themeColor="text1"/>
          <w:sz w:val="24"/>
          <w:szCs w:val="24"/>
        </w:rPr>
        <w:t xml:space="preserve">Certificado </w:t>
      </w:r>
      <w:r w:rsidR="005B1DDB" w:rsidRPr="001915CE">
        <w:rPr>
          <w:rFonts w:cs="Times New Roman"/>
          <w:color w:val="000000" w:themeColor="text1"/>
          <w:sz w:val="24"/>
          <w:szCs w:val="24"/>
        </w:rPr>
        <w:t>da</w:t>
      </w:r>
      <w:r w:rsidR="0088665D" w:rsidRPr="001915CE">
        <w:rPr>
          <w:rFonts w:cs="Times New Roman"/>
          <w:color w:val="000000" w:themeColor="text1"/>
          <w:sz w:val="24"/>
          <w:szCs w:val="24"/>
        </w:rPr>
        <w:t xml:space="preserve"> Produção Eficiente de Biocombustível</w:t>
      </w:r>
      <w:r w:rsidR="0013484E" w:rsidRPr="001915CE">
        <w:rPr>
          <w:rFonts w:cs="Times New Roman"/>
          <w:color w:val="000000" w:themeColor="text1"/>
          <w:sz w:val="24"/>
          <w:szCs w:val="24"/>
        </w:rPr>
        <w:t xml:space="preserve"> para biocombustíveis ou rotas de produção distintas daquelas listadas no art. 4°</w:t>
      </w:r>
      <w:r w:rsidR="0088665D" w:rsidRPr="001915CE">
        <w:rPr>
          <w:rFonts w:cs="Times New Roman"/>
          <w:color w:val="000000" w:themeColor="text1"/>
          <w:sz w:val="24"/>
          <w:szCs w:val="24"/>
        </w:rPr>
        <w:t xml:space="preserve">, devem encaminhar à ANP </w:t>
      </w:r>
      <w:r w:rsidR="00DE3153" w:rsidRPr="001915CE">
        <w:rPr>
          <w:rFonts w:cs="Times New Roman"/>
          <w:color w:val="000000" w:themeColor="text1"/>
          <w:sz w:val="24"/>
          <w:szCs w:val="24"/>
        </w:rPr>
        <w:t xml:space="preserve">documentos que comprovem </w:t>
      </w:r>
      <w:r w:rsidR="0088665D" w:rsidRPr="001915CE">
        <w:rPr>
          <w:rFonts w:cs="Times New Roman"/>
          <w:color w:val="000000" w:themeColor="text1"/>
          <w:sz w:val="24"/>
          <w:szCs w:val="24"/>
        </w:rPr>
        <w:t>as seguintes informações:</w:t>
      </w:r>
    </w:p>
    <w:p w14:paraId="693F915A"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lastRenderedPageBreak/>
        <w:t xml:space="preserve">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mercado aparente de biocombustíveis;</w:t>
      </w:r>
    </w:p>
    <w:p w14:paraId="46B815E5"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volume de produção potencial;</w:t>
      </w:r>
    </w:p>
    <w:p w14:paraId="1F2CC7C3"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III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mercado potencial;</w:t>
      </w:r>
    </w:p>
    <w:p w14:paraId="13F847F4"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IV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desempenho técnico e econômico;</w:t>
      </w:r>
    </w:p>
    <w:p w14:paraId="36ED1363"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maturidade da tecnologia de produção;</w:t>
      </w:r>
    </w:p>
    <w:p w14:paraId="400D9C33"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grau de organização da cadeia produtiva;</w:t>
      </w:r>
    </w:p>
    <w:p w14:paraId="652E2532" w14:textId="77777777" w:rsidR="0088665D" w:rsidRPr="001915CE" w:rsidRDefault="0088665D" w:rsidP="00912E86">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VII </w:t>
      </w:r>
      <w:r w:rsidR="002560B5" w:rsidRPr="001915CE">
        <w:rPr>
          <w:rFonts w:cs="Times New Roman"/>
          <w:color w:val="000000" w:themeColor="text1"/>
          <w:sz w:val="24"/>
          <w:szCs w:val="24"/>
        </w:rPr>
        <w:t>-</w:t>
      </w:r>
      <w:r w:rsidRPr="001915CE">
        <w:rPr>
          <w:rFonts w:cs="Times New Roman"/>
          <w:color w:val="000000" w:themeColor="text1"/>
          <w:sz w:val="24"/>
          <w:szCs w:val="24"/>
        </w:rPr>
        <w:t xml:space="preserve"> diferença em relação às rotas </w:t>
      </w:r>
      <w:r w:rsidR="009E1E8A" w:rsidRPr="001915CE">
        <w:rPr>
          <w:rFonts w:cs="Times New Roman"/>
          <w:color w:val="000000" w:themeColor="text1"/>
          <w:sz w:val="24"/>
          <w:szCs w:val="24"/>
        </w:rPr>
        <w:t>previstas no art. 4º</w:t>
      </w:r>
      <w:r w:rsidRPr="001915CE">
        <w:rPr>
          <w:rFonts w:cs="Times New Roman"/>
          <w:color w:val="000000" w:themeColor="text1"/>
          <w:sz w:val="24"/>
          <w:szCs w:val="24"/>
        </w:rPr>
        <w:t>;</w:t>
      </w:r>
    </w:p>
    <w:p w14:paraId="3655D2BF"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VIII - dados abertos de toda a cadeia produtiva do biocombustível ou insumo;</w:t>
      </w:r>
    </w:p>
    <w:p w14:paraId="1582AC3A"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IX </w:t>
      </w:r>
      <w:r w:rsidR="00C254D4" w:rsidRPr="001915CE">
        <w:rPr>
          <w:rFonts w:cs="Times New Roman"/>
          <w:color w:val="000000" w:themeColor="text1"/>
          <w:sz w:val="24"/>
          <w:szCs w:val="24"/>
        </w:rPr>
        <w:t>-</w:t>
      </w:r>
      <w:r w:rsidRPr="001915CE">
        <w:rPr>
          <w:rFonts w:cs="Times New Roman"/>
          <w:color w:val="000000" w:themeColor="text1"/>
          <w:sz w:val="24"/>
          <w:szCs w:val="24"/>
        </w:rPr>
        <w:t xml:space="preserve"> estudo de análise de ciclo de vida de acordo com os requisitos metodológicos descritos no Regulamento Técnico </w:t>
      </w:r>
      <w:r w:rsidR="00E12500" w:rsidRPr="001915CE">
        <w:rPr>
          <w:rFonts w:cs="Times New Roman"/>
          <w:color w:val="000000" w:themeColor="text1"/>
          <w:sz w:val="24"/>
          <w:szCs w:val="24"/>
        </w:rPr>
        <w:t>a</w:t>
      </w:r>
      <w:r w:rsidR="00423E7F" w:rsidRPr="001915CE">
        <w:rPr>
          <w:rFonts w:cs="Times New Roman"/>
          <w:color w:val="000000" w:themeColor="text1"/>
          <w:sz w:val="24"/>
          <w:szCs w:val="24"/>
        </w:rPr>
        <w:t>nexo</w:t>
      </w:r>
      <w:r w:rsidRPr="001915CE">
        <w:rPr>
          <w:rFonts w:cs="Times New Roman"/>
          <w:color w:val="000000" w:themeColor="text1"/>
          <w:sz w:val="24"/>
          <w:szCs w:val="24"/>
        </w:rPr>
        <w:t>, explicitando as fontes de informação, as premissas, as restrições, o conjunto de dados dos processos produtivos agrícola e industrial e a memória de cálculo; e</w:t>
      </w:r>
    </w:p>
    <w:p w14:paraId="5115E172" w14:textId="77777777" w:rsidR="0088665D" w:rsidRPr="001915CE" w:rsidRDefault="0088665D" w:rsidP="00C254D4">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X - revisão crítica</w:t>
      </w:r>
      <w:r w:rsidR="005E2A97" w:rsidRPr="001915CE">
        <w:rPr>
          <w:rFonts w:cs="Times New Roman"/>
          <w:color w:val="000000" w:themeColor="text1"/>
          <w:sz w:val="24"/>
          <w:szCs w:val="24"/>
        </w:rPr>
        <w:t>,</w:t>
      </w:r>
      <w:r w:rsidRPr="001915CE">
        <w:rPr>
          <w:rFonts w:cs="Times New Roman"/>
          <w:color w:val="000000" w:themeColor="text1"/>
          <w:sz w:val="24"/>
          <w:szCs w:val="24"/>
        </w:rPr>
        <w:t xml:space="preserve"> emitida por terceira parte</w:t>
      </w:r>
      <w:r w:rsidR="005E2A97" w:rsidRPr="001915CE">
        <w:rPr>
          <w:rFonts w:cs="Times New Roman"/>
          <w:color w:val="000000" w:themeColor="text1"/>
          <w:sz w:val="24"/>
          <w:szCs w:val="24"/>
        </w:rPr>
        <w:t>,</w:t>
      </w:r>
      <w:r w:rsidRPr="001915CE">
        <w:rPr>
          <w:rFonts w:cs="Times New Roman"/>
          <w:color w:val="000000" w:themeColor="text1"/>
          <w:sz w:val="24"/>
          <w:szCs w:val="24"/>
        </w:rPr>
        <w:t xml:space="preserve"> do estudo </w:t>
      </w:r>
      <w:r w:rsidR="00267453" w:rsidRPr="001915CE">
        <w:rPr>
          <w:rFonts w:cs="Times New Roman"/>
          <w:color w:val="000000" w:themeColor="text1"/>
          <w:sz w:val="24"/>
          <w:szCs w:val="24"/>
        </w:rPr>
        <w:t xml:space="preserve">de que trata o inciso IX, conforme a </w:t>
      </w:r>
      <w:r w:rsidR="00AB1857" w:rsidRPr="001915CE">
        <w:rPr>
          <w:rFonts w:cs="Times New Roman"/>
          <w:color w:val="000000" w:themeColor="text1"/>
          <w:sz w:val="24"/>
          <w:szCs w:val="24"/>
        </w:rPr>
        <w:t xml:space="preserve">norma </w:t>
      </w:r>
      <w:r w:rsidR="00267453" w:rsidRPr="001915CE">
        <w:rPr>
          <w:rFonts w:cs="Times New Roman"/>
          <w:color w:val="000000" w:themeColor="text1"/>
          <w:sz w:val="24"/>
          <w:szCs w:val="24"/>
        </w:rPr>
        <w:t>ABNT NBR ISO 14.044.</w:t>
      </w:r>
    </w:p>
    <w:p w14:paraId="4F76AAFB" w14:textId="77777777" w:rsidR="00B14DD0" w:rsidRPr="001915CE" w:rsidRDefault="00267453">
      <w:pPr>
        <w:shd w:val="clear" w:color="auto" w:fill="FFFFFF"/>
        <w:spacing w:after="120" w:line="240" w:lineRule="auto"/>
        <w:jc w:val="both"/>
        <w:rPr>
          <w:rFonts w:cs="Times New Roman"/>
          <w:color w:val="000000" w:themeColor="text1"/>
          <w:sz w:val="24"/>
          <w:szCs w:val="24"/>
        </w:rPr>
      </w:pPr>
      <w:r w:rsidRPr="001915CE">
        <w:rPr>
          <w:rFonts w:cs="Times New Roman"/>
          <w:color w:val="000000" w:themeColor="text1"/>
          <w:sz w:val="24"/>
          <w:szCs w:val="24"/>
        </w:rPr>
        <w:t xml:space="preserve">Art. </w:t>
      </w:r>
      <w:r w:rsidR="00286C8D">
        <w:rPr>
          <w:rFonts w:cs="Times New Roman"/>
          <w:color w:val="000000" w:themeColor="text1"/>
          <w:sz w:val="24"/>
          <w:szCs w:val="24"/>
        </w:rPr>
        <w:t>28</w:t>
      </w:r>
      <w:r w:rsidRPr="001915CE">
        <w:rPr>
          <w:rFonts w:cs="Times New Roman"/>
          <w:color w:val="000000" w:themeColor="text1"/>
          <w:sz w:val="24"/>
          <w:szCs w:val="24"/>
        </w:rPr>
        <w:t xml:space="preserve">. </w:t>
      </w:r>
      <w:r w:rsidR="00B732F7" w:rsidRPr="001915CE">
        <w:rPr>
          <w:rFonts w:cs="Times New Roman"/>
          <w:color w:val="000000" w:themeColor="text1"/>
          <w:sz w:val="24"/>
          <w:szCs w:val="24"/>
        </w:rPr>
        <w:t xml:space="preserve"> </w:t>
      </w:r>
      <w:r w:rsidRPr="001915CE">
        <w:rPr>
          <w:rFonts w:cs="Times New Roman"/>
          <w:color w:val="000000" w:themeColor="text1"/>
          <w:sz w:val="24"/>
          <w:szCs w:val="24"/>
        </w:rPr>
        <w:t xml:space="preserve">Os agentes econômicos interessados na solicitação de </w:t>
      </w:r>
      <w:r w:rsidR="009A0FAA" w:rsidRPr="001915CE">
        <w:rPr>
          <w:rFonts w:cs="Times New Roman"/>
          <w:color w:val="000000" w:themeColor="text1"/>
          <w:sz w:val="24"/>
          <w:szCs w:val="24"/>
        </w:rPr>
        <w:t>modificações no Regulamento Técnico anexo</w:t>
      </w:r>
      <w:r w:rsidRPr="001915CE">
        <w:rPr>
          <w:rFonts w:cs="Times New Roman"/>
          <w:color w:val="000000" w:themeColor="text1"/>
          <w:sz w:val="24"/>
          <w:szCs w:val="24"/>
        </w:rPr>
        <w:t xml:space="preserve"> devem enviar documentação comprobatória que consubstancie o pedido.</w:t>
      </w:r>
    </w:p>
    <w:p w14:paraId="168A2D7D" w14:textId="77777777" w:rsidR="0088665D" w:rsidRDefault="0088665D" w:rsidP="00783115">
      <w:pPr>
        <w:shd w:val="clear" w:color="auto" w:fill="FFFFFF"/>
        <w:spacing w:after="120" w:line="240" w:lineRule="auto"/>
        <w:jc w:val="both"/>
        <w:rPr>
          <w:rFonts w:cs="Times New Roman"/>
          <w:sz w:val="24"/>
          <w:szCs w:val="24"/>
        </w:rPr>
      </w:pPr>
      <w:r w:rsidRPr="00783115">
        <w:rPr>
          <w:rFonts w:cs="Times New Roman"/>
          <w:sz w:val="24"/>
          <w:szCs w:val="24"/>
        </w:rPr>
        <w:t xml:space="preserve">Art. </w:t>
      </w:r>
      <w:r w:rsidR="00286C8D">
        <w:rPr>
          <w:rFonts w:cs="Times New Roman"/>
          <w:sz w:val="24"/>
          <w:szCs w:val="24"/>
        </w:rPr>
        <w:t>29</w:t>
      </w:r>
      <w:r w:rsidRPr="00783115">
        <w:rPr>
          <w:rFonts w:cs="Times New Roman"/>
          <w:sz w:val="24"/>
          <w:szCs w:val="24"/>
        </w:rPr>
        <w:t>.  A ANP estabelecerá, em instrumento próprio, grupo técnico responsável por avaliar as solicitações previstas nos art</w:t>
      </w:r>
      <w:r w:rsidR="00B732F7" w:rsidRPr="00246B50">
        <w:rPr>
          <w:rFonts w:cs="Times New Roman"/>
          <w:sz w:val="24"/>
          <w:szCs w:val="24"/>
        </w:rPr>
        <w:t>.</w:t>
      </w:r>
      <w:r w:rsidRPr="00783115">
        <w:rPr>
          <w:rFonts w:cs="Times New Roman"/>
          <w:sz w:val="24"/>
          <w:szCs w:val="24"/>
        </w:rPr>
        <w:t xml:space="preserve"> </w:t>
      </w:r>
      <w:r w:rsidR="00E12500">
        <w:rPr>
          <w:rFonts w:cs="Times New Roman"/>
          <w:sz w:val="24"/>
          <w:szCs w:val="24"/>
        </w:rPr>
        <w:t>24</w:t>
      </w:r>
      <w:r w:rsidRPr="00783115">
        <w:rPr>
          <w:rFonts w:cs="Times New Roman"/>
          <w:sz w:val="24"/>
          <w:szCs w:val="24"/>
        </w:rPr>
        <w:t xml:space="preserve"> e </w:t>
      </w:r>
      <w:r w:rsidR="00E12500">
        <w:rPr>
          <w:rFonts w:cs="Times New Roman"/>
          <w:sz w:val="24"/>
          <w:szCs w:val="24"/>
        </w:rPr>
        <w:t>25</w:t>
      </w:r>
      <w:r w:rsidRPr="00783115">
        <w:rPr>
          <w:rFonts w:cs="Times New Roman"/>
          <w:sz w:val="24"/>
          <w:szCs w:val="24"/>
        </w:rPr>
        <w:t>, a serem consideradas para fins de cálculo da Nota de Eficiência Energético-Ambiental.</w:t>
      </w:r>
    </w:p>
    <w:p w14:paraId="4DFFC0C4" w14:textId="77777777" w:rsidR="0088665D" w:rsidRDefault="00B732F7" w:rsidP="00783115">
      <w:pPr>
        <w:shd w:val="clear" w:color="auto" w:fill="FFFFFF"/>
        <w:spacing w:after="120" w:line="240" w:lineRule="auto"/>
        <w:jc w:val="both"/>
        <w:rPr>
          <w:rFonts w:cs="Times New Roman"/>
          <w:sz w:val="24"/>
          <w:szCs w:val="24"/>
        </w:rPr>
      </w:pPr>
      <w:r w:rsidRPr="00246B50">
        <w:rPr>
          <w:rFonts w:cs="Times New Roman"/>
          <w:sz w:val="24"/>
          <w:szCs w:val="24"/>
        </w:rPr>
        <w:t xml:space="preserve">Parágrafo único.  </w:t>
      </w:r>
      <w:r w:rsidR="0088665D" w:rsidRPr="00783115">
        <w:rPr>
          <w:rFonts w:cs="Times New Roman"/>
          <w:sz w:val="24"/>
          <w:szCs w:val="24"/>
        </w:rPr>
        <w:t>A ANP pode solicitar informações adicionais para subsidiar a decisão do grupo técnico.</w:t>
      </w:r>
    </w:p>
    <w:p w14:paraId="67930D6C" w14:textId="77777777" w:rsidR="00B14DD0" w:rsidRPr="00195F24" w:rsidRDefault="00B14DD0" w:rsidP="00195F24">
      <w:pPr>
        <w:shd w:val="clear" w:color="auto" w:fill="FFFFFF"/>
        <w:spacing w:after="120" w:line="240" w:lineRule="auto"/>
        <w:jc w:val="both"/>
        <w:rPr>
          <w:rFonts w:cs="Times New Roman"/>
          <w:sz w:val="24"/>
          <w:szCs w:val="24"/>
        </w:rPr>
      </w:pPr>
      <w:bookmarkStart w:id="191" w:name="art20"/>
      <w:bookmarkStart w:id="192" w:name="art21"/>
      <w:bookmarkStart w:id="193" w:name="art22"/>
      <w:bookmarkEnd w:id="191"/>
      <w:bookmarkEnd w:id="192"/>
      <w:bookmarkEnd w:id="193"/>
    </w:p>
    <w:p w14:paraId="0F76C97F" w14:textId="77777777" w:rsidR="00B14DD0" w:rsidRDefault="00B732F7">
      <w:pPr>
        <w:autoSpaceDE w:val="0"/>
        <w:autoSpaceDN w:val="0"/>
        <w:adjustRightInd w:val="0"/>
        <w:spacing w:after="120" w:line="240" w:lineRule="auto"/>
        <w:jc w:val="center"/>
        <w:rPr>
          <w:rFonts w:cs="Times New Roman"/>
          <w:sz w:val="24"/>
          <w:szCs w:val="24"/>
        </w:rPr>
      </w:pPr>
      <w:r w:rsidRPr="00246B50">
        <w:rPr>
          <w:rFonts w:cs="Times New Roman"/>
          <w:sz w:val="24"/>
          <w:szCs w:val="24"/>
        </w:rPr>
        <w:t xml:space="preserve">CAPÍTULO </w:t>
      </w:r>
      <w:r w:rsidR="00165EE2" w:rsidRPr="00246B50">
        <w:rPr>
          <w:rFonts w:cs="Times New Roman"/>
          <w:sz w:val="24"/>
          <w:szCs w:val="24"/>
        </w:rPr>
        <w:t>I</w:t>
      </w:r>
      <w:r w:rsidRPr="00246B50">
        <w:rPr>
          <w:rFonts w:cs="Times New Roman"/>
          <w:sz w:val="24"/>
          <w:szCs w:val="24"/>
        </w:rPr>
        <w:t>X</w:t>
      </w:r>
    </w:p>
    <w:p w14:paraId="5B1CB7C5" w14:textId="77777777" w:rsidR="00B14DD0" w:rsidRPr="00195F24" w:rsidRDefault="00B732F7" w:rsidP="00195F24">
      <w:pPr>
        <w:autoSpaceDE w:val="0"/>
        <w:autoSpaceDN w:val="0"/>
        <w:adjustRightInd w:val="0"/>
        <w:spacing w:after="120" w:line="240" w:lineRule="auto"/>
        <w:jc w:val="center"/>
        <w:rPr>
          <w:rFonts w:cs="Times New Roman"/>
          <w:sz w:val="24"/>
          <w:szCs w:val="24"/>
        </w:rPr>
      </w:pPr>
      <w:r w:rsidRPr="00246B50">
        <w:rPr>
          <w:rFonts w:cs="Times New Roman"/>
          <w:sz w:val="24"/>
          <w:szCs w:val="24"/>
        </w:rPr>
        <w:t>DAS DISPOSIÇÕES FINAIS</w:t>
      </w:r>
    </w:p>
    <w:p w14:paraId="77C2E7F7" w14:textId="59F96DAB" w:rsidR="0088665D" w:rsidRPr="006E5514" w:rsidRDefault="0088665D" w:rsidP="006E5514">
      <w:pPr>
        <w:shd w:val="clear" w:color="auto" w:fill="FFFFFF"/>
        <w:spacing w:after="120" w:line="240" w:lineRule="auto"/>
        <w:jc w:val="both"/>
        <w:rPr>
          <w:rFonts w:cs="Times New Roman"/>
          <w:sz w:val="24"/>
          <w:szCs w:val="24"/>
        </w:rPr>
      </w:pPr>
      <w:r w:rsidRPr="006E5514">
        <w:rPr>
          <w:rFonts w:cs="Times New Roman"/>
          <w:bCs/>
          <w:sz w:val="24"/>
          <w:szCs w:val="24"/>
        </w:rPr>
        <w:t xml:space="preserve">Art. </w:t>
      </w:r>
      <w:r w:rsidR="00286C8D">
        <w:rPr>
          <w:rFonts w:cs="Times New Roman"/>
          <w:bCs/>
          <w:sz w:val="24"/>
          <w:szCs w:val="24"/>
        </w:rPr>
        <w:t>30</w:t>
      </w:r>
      <w:r w:rsidRPr="006E5514">
        <w:rPr>
          <w:rFonts w:cs="Times New Roman"/>
          <w:bCs/>
          <w:sz w:val="24"/>
          <w:szCs w:val="24"/>
        </w:rPr>
        <w:t>.</w:t>
      </w:r>
      <w:r w:rsidR="00B732F7" w:rsidRPr="00246B50">
        <w:rPr>
          <w:rFonts w:cs="Times New Roman"/>
          <w:sz w:val="24"/>
          <w:szCs w:val="24"/>
        </w:rPr>
        <w:t xml:space="preserve">  </w:t>
      </w:r>
      <w:r w:rsidRPr="006E5514">
        <w:rPr>
          <w:rFonts w:cs="Times New Roman"/>
          <w:sz w:val="24"/>
          <w:szCs w:val="24"/>
        </w:rPr>
        <w:t xml:space="preserve">A ANP pode, diretamente ou com apoio de entidade contratada ou órgão competente, a qualquer tempo, </w:t>
      </w:r>
      <w:r w:rsidR="00B732F7" w:rsidRPr="00246B50">
        <w:rPr>
          <w:rFonts w:cs="Times New Roman"/>
          <w:sz w:val="24"/>
          <w:szCs w:val="24"/>
        </w:rPr>
        <w:t>realizar</w:t>
      </w:r>
      <w:r w:rsidRPr="006E5514">
        <w:rPr>
          <w:rFonts w:cs="Times New Roman"/>
          <w:sz w:val="24"/>
          <w:szCs w:val="24"/>
        </w:rPr>
        <w:t xml:space="preserve"> </w:t>
      </w:r>
      <w:r w:rsidR="00B732F7" w:rsidRPr="00246B50">
        <w:rPr>
          <w:rFonts w:cs="Times New Roman"/>
          <w:sz w:val="24"/>
          <w:szCs w:val="24"/>
        </w:rPr>
        <w:t>vistorias no</w:t>
      </w:r>
      <w:r w:rsidRPr="006E5514">
        <w:rPr>
          <w:rFonts w:cs="Times New Roman"/>
          <w:sz w:val="24"/>
          <w:szCs w:val="24"/>
        </w:rPr>
        <w:t xml:space="preserve"> emissor primário</w:t>
      </w:r>
      <w:r w:rsidR="00B732F7" w:rsidRPr="00246B50">
        <w:rPr>
          <w:rFonts w:cs="Times New Roman"/>
          <w:sz w:val="24"/>
          <w:szCs w:val="24"/>
        </w:rPr>
        <w:t>, na</w:t>
      </w:r>
      <w:r w:rsidRPr="006E5514">
        <w:rPr>
          <w:rFonts w:cs="Times New Roman"/>
          <w:sz w:val="24"/>
          <w:szCs w:val="24"/>
        </w:rPr>
        <w:t xml:space="preserve"> firma </w:t>
      </w:r>
      <w:del w:id="194" w:author="Ricardo K Fermam" w:date="2018-05-11T16:02:00Z">
        <w:r w:rsidRPr="006E5514" w:rsidDel="000B6DE9">
          <w:rPr>
            <w:rFonts w:cs="Times New Roman"/>
            <w:sz w:val="24"/>
            <w:szCs w:val="24"/>
          </w:rPr>
          <w:delText>inspetora</w:delText>
        </w:r>
      </w:del>
      <w:ins w:id="195" w:author="Ricardo K Fermam" w:date="2018-05-11T16:02:00Z">
        <w:r w:rsidR="000B6DE9">
          <w:rPr>
            <w:rFonts w:cs="Times New Roman"/>
            <w:sz w:val="24"/>
            <w:szCs w:val="24"/>
          </w:rPr>
          <w:t>certificadora</w:t>
        </w:r>
      </w:ins>
      <w:r w:rsidRPr="006E5514">
        <w:rPr>
          <w:rFonts w:cs="Times New Roman"/>
          <w:sz w:val="24"/>
          <w:szCs w:val="24"/>
        </w:rPr>
        <w:t xml:space="preserve"> e</w:t>
      </w:r>
      <w:r w:rsidR="00B732F7" w:rsidRPr="00246B50">
        <w:rPr>
          <w:rFonts w:cs="Times New Roman"/>
          <w:sz w:val="24"/>
          <w:szCs w:val="24"/>
        </w:rPr>
        <w:t xml:space="preserve"> em</w:t>
      </w:r>
      <w:r w:rsidRPr="006E5514">
        <w:rPr>
          <w:rFonts w:cs="Times New Roman"/>
          <w:sz w:val="24"/>
          <w:szCs w:val="24"/>
        </w:rPr>
        <w:t xml:space="preserve"> outros agentes econômicos participantes do processo de certificação</w:t>
      </w:r>
      <w:r w:rsidR="00B732F7" w:rsidRPr="00246B50">
        <w:rPr>
          <w:rFonts w:cs="Times New Roman"/>
          <w:sz w:val="24"/>
          <w:szCs w:val="24"/>
        </w:rPr>
        <w:t xml:space="preserve"> acerca d</w:t>
      </w:r>
      <w:r w:rsidRPr="006E5514">
        <w:rPr>
          <w:rFonts w:cs="Times New Roman"/>
          <w:sz w:val="24"/>
          <w:szCs w:val="24"/>
        </w:rPr>
        <w:t>os procedimentos e equipamentos de medição que tenham impacto sobre a qualidade e a confiabilidade dos serviços de que trata esta Resolução, bem como coletar amostras de produtos para análise.</w:t>
      </w:r>
    </w:p>
    <w:p w14:paraId="0B49E20C" w14:textId="77777777" w:rsidR="0088665D" w:rsidRPr="006E5514" w:rsidRDefault="0088665D" w:rsidP="006E5514">
      <w:pPr>
        <w:shd w:val="clear" w:color="auto" w:fill="FFFFFF"/>
        <w:spacing w:after="120" w:line="240" w:lineRule="auto"/>
        <w:jc w:val="both"/>
        <w:rPr>
          <w:rFonts w:cs="Times New Roman"/>
          <w:b/>
          <w:sz w:val="24"/>
          <w:szCs w:val="24"/>
        </w:rPr>
      </w:pPr>
      <w:r w:rsidRPr="006E5514">
        <w:rPr>
          <w:rFonts w:cs="Times New Roman"/>
          <w:sz w:val="24"/>
          <w:szCs w:val="24"/>
        </w:rPr>
        <w:t xml:space="preserve">Art. </w:t>
      </w:r>
      <w:r w:rsidR="00286C8D">
        <w:rPr>
          <w:rFonts w:cs="Times New Roman"/>
          <w:sz w:val="24"/>
          <w:szCs w:val="24"/>
        </w:rPr>
        <w:t>31</w:t>
      </w:r>
      <w:r w:rsidRPr="006E5514">
        <w:rPr>
          <w:rFonts w:cs="Times New Roman"/>
          <w:sz w:val="24"/>
          <w:szCs w:val="24"/>
        </w:rPr>
        <w:t>.  Esta Resolução entra em vigor na data de sua publicação</w:t>
      </w:r>
      <w:r w:rsidRPr="006E5514">
        <w:rPr>
          <w:rFonts w:cs="Times New Roman"/>
          <w:b/>
          <w:sz w:val="24"/>
          <w:szCs w:val="24"/>
        </w:rPr>
        <w:t>.</w:t>
      </w:r>
    </w:p>
    <w:p w14:paraId="2C71AED1" w14:textId="77777777" w:rsidR="00B14DD0" w:rsidRDefault="00B14DD0">
      <w:pPr>
        <w:shd w:val="clear" w:color="auto" w:fill="FFFFFF"/>
        <w:spacing w:after="120" w:line="240" w:lineRule="auto"/>
        <w:jc w:val="center"/>
        <w:rPr>
          <w:rFonts w:cs="Times New Roman"/>
          <w:iCs/>
          <w:sz w:val="24"/>
          <w:szCs w:val="24"/>
        </w:rPr>
      </w:pPr>
      <w:bookmarkStart w:id="196" w:name="art59"/>
      <w:bookmarkEnd w:id="196"/>
    </w:p>
    <w:p w14:paraId="204C5434" w14:textId="77777777" w:rsidR="00B14DD0" w:rsidRPr="00195F24" w:rsidRDefault="00267453" w:rsidP="00195F24">
      <w:pPr>
        <w:shd w:val="clear" w:color="auto" w:fill="FFFFFF"/>
        <w:spacing w:after="120" w:line="240" w:lineRule="auto"/>
        <w:jc w:val="center"/>
        <w:rPr>
          <w:rFonts w:cs="Times New Roman"/>
          <w:iCs/>
          <w:sz w:val="24"/>
          <w:szCs w:val="24"/>
        </w:rPr>
      </w:pPr>
      <w:r w:rsidRPr="00195F24">
        <w:rPr>
          <w:rFonts w:cs="Times New Roman"/>
          <w:iCs/>
          <w:sz w:val="24"/>
          <w:szCs w:val="24"/>
        </w:rPr>
        <w:t>DÉCIO FABRICIO ODDONE DA COSTA</w:t>
      </w:r>
    </w:p>
    <w:p w14:paraId="2B472549" w14:textId="77777777" w:rsidR="00B14DD0" w:rsidRPr="00195F24" w:rsidRDefault="00B732F7" w:rsidP="00195F24">
      <w:pPr>
        <w:shd w:val="clear" w:color="auto" w:fill="FFFFFF"/>
        <w:spacing w:after="120" w:line="240" w:lineRule="auto"/>
        <w:jc w:val="center"/>
        <w:rPr>
          <w:rFonts w:cs="Times New Roman"/>
          <w:iCs/>
          <w:sz w:val="24"/>
          <w:szCs w:val="24"/>
        </w:rPr>
      </w:pPr>
      <w:r w:rsidRPr="00246B50">
        <w:rPr>
          <w:rFonts w:cs="Times New Roman"/>
          <w:iCs/>
          <w:sz w:val="24"/>
          <w:szCs w:val="24"/>
        </w:rPr>
        <w:t>DIRETOR-GERAL</w:t>
      </w:r>
    </w:p>
    <w:p w14:paraId="636E258D" w14:textId="77777777" w:rsidR="00B14DD0" w:rsidRPr="00195F24" w:rsidRDefault="00267453" w:rsidP="00195F24">
      <w:pPr>
        <w:spacing w:after="120" w:line="240" w:lineRule="auto"/>
        <w:rPr>
          <w:rFonts w:cs="Times New Roman"/>
          <w:i/>
          <w:iCs/>
          <w:sz w:val="24"/>
          <w:szCs w:val="24"/>
        </w:rPr>
      </w:pPr>
      <w:r w:rsidRPr="00195F24">
        <w:rPr>
          <w:rFonts w:cs="Times New Roman"/>
          <w:i/>
          <w:iCs/>
          <w:sz w:val="24"/>
          <w:szCs w:val="24"/>
        </w:rPr>
        <w:br w:type="page"/>
      </w:r>
    </w:p>
    <w:p w14:paraId="13A38FBB" w14:textId="77777777" w:rsidR="00B14DD0" w:rsidRPr="00195F24" w:rsidRDefault="00267453" w:rsidP="00195F24">
      <w:pPr>
        <w:shd w:val="clear" w:color="auto" w:fill="FFFFFF"/>
        <w:spacing w:after="120" w:line="240" w:lineRule="auto"/>
        <w:jc w:val="center"/>
        <w:rPr>
          <w:rFonts w:cs="Times New Roman"/>
          <w:iCs/>
          <w:color w:val="000000" w:themeColor="text1"/>
          <w:sz w:val="24"/>
          <w:szCs w:val="24"/>
        </w:rPr>
      </w:pPr>
      <w:r w:rsidRPr="00195F24">
        <w:rPr>
          <w:rFonts w:cs="Times New Roman"/>
          <w:iCs/>
          <w:color w:val="000000" w:themeColor="text1"/>
          <w:sz w:val="24"/>
          <w:szCs w:val="24"/>
        </w:rPr>
        <w:lastRenderedPageBreak/>
        <w:t>ANEXO</w:t>
      </w:r>
    </w:p>
    <w:p w14:paraId="04CDB5EE" w14:textId="77777777" w:rsidR="0088665D" w:rsidRPr="000B64B0" w:rsidRDefault="00740513" w:rsidP="000B64B0">
      <w:pPr>
        <w:shd w:val="clear" w:color="auto" w:fill="FFFFFF"/>
        <w:spacing w:after="120" w:line="240" w:lineRule="auto"/>
        <w:jc w:val="center"/>
        <w:rPr>
          <w:rFonts w:cs="Times New Roman"/>
          <w:iCs/>
          <w:color w:val="000000" w:themeColor="text1"/>
          <w:sz w:val="24"/>
          <w:szCs w:val="24"/>
        </w:rPr>
      </w:pPr>
      <w:r w:rsidRPr="00246B50">
        <w:rPr>
          <w:rFonts w:cs="Times New Roman"/>
          <w:iCs/>
          <w:color w:val="000000" w:themeColor="text1"/>
          <w:sz w:val="24"/>
          <w:szCs w:val="24"/>
        </w:rPr>
        <w:t>(</w:t>
      </w:r>
      <w:r w:rsidR="0040625F" w:rsidRPr="00246B50">
        <w:rPr>
          <w:rFonts w:cs="Times New Roman"/>
          <w:iCs/>
          <w:color w:val="000000" w:themeColor="text1"/>
          <w:sz w:val="24"/>
          <w:szCs w:val="24"/>
        </w:rPr>
        <w:t>a que</w:t>
      </w:r>
      <w:r w:rsidR="0040625F">
        <w:rPr>
          <w:rFonts w:cs="Times New Roman"/>
          <w:iCs/>
          <w:color w:val="000000" w:themeColor="text1"/>
          <w:sz w:val="24"/>
          <w:szCs w:val="24"/>
        </w:rPr>
        <w:t xml:space="preserve"> se</w:t>
      </w:r>
      <w:r w:rsidR="0040625F" w:rsidRPr="00246B50">
        <w:rPr>
          <w:rFonts w:cs="Times New Roman"/>
          <w:iCs/>
          <w:color w:val="000000" w:themeColor="text1"/>
          <w:sz w:val="24"/>
          <w:szCs w:val="24"/>
        </w:rPr>
        <w:t xml:space="preserve"> referem o art. 16, </w:t>
      </w:r>
      <w:r w:rsidR="0040625F">
        <w:rPr>
          <w:rFonts w:cs="Times New Roman"/>
          <w:iCs/>
          <w:color w:val="000000" w:themeColor="text1"/>
          <w:sz w:val="24"/>
          <w:szCs w:val="24"/>
        </w:rPr>
        <w:t>III</w:t>
      </w:r>
      <w:r w:rsidR="0040625F" w:rsidRPr="00246B50">
        <w:rPr>
          <w:rFonts w:cs="Times New Roman"/>
          <w:iCs/>
          <w:color w:val="000000" w:themeColor="text1"/>
          <w:sz w:val="24"/>
          <w:szCs w:val="24"/>
        </w:rPr>
        <w:t xml:space="preserve"> e o art. 2</w:t>
      </w:r>
      <w:r w:rsidR="0040625F">
        <w:rPr>
          <w:rFonts w:cs="Times New Roman"/>
          <w:iCs/>
          <w:color w:val="000000" w:themeColor="text1"/>
          <w:sz w:val="24"/>
          <w:szCs w:val="24"/>
        </w:rPr>
        <w:t>4, IX</w:t>
      </w:r>
      <w:r w:rsidRPr="00246B50">
        <w:rPr>
          <w:rFonts w:cs="Times New Roman"/>
          <w:iCs/>
          <w:color w:val="000000" w:themeColor="text1"/>
          <w:sz w:val="24"/>
          <w:szCs w:val="24"/>
        </w:rPr>
        <w:t xml:space="preserve">, da Resolução nº XX, de </w:t>
      </w:r>
      <w:r w:rsidR="00330DB3">
        <w:rPr>
          <w:rFonts w:cs="Times New Roman"/>
          <w:iCs/>
          <w:color w:val="000000" w:themeColor="text1"/>
          <w:sz w:val="24"/>
          <w:szCs w:val="24"/>
        </w:rPr>
        <w:t>(DIA) de (MÊS) de (ANO)</w:t>
      </w:r>
      <w:r w:rsidRPr="00246B50">
        <w:rPr>
          <w:rFonts w:cs="Times New Roman"/>
          <w:iCs/>
          <w:color w:val="000000" w:themeColor="text1"/>
          <w:sz w:val="24"/>
          <w:szCs w:val="24"/>
        </w:rPr>
        <w:t>.)</w:t>
      </w:r>
    </w:p>
    <w:p w14:paraId="62C91964" w14:textId="77777777" w:rsidR="0088665D" w:rsidRDefault="00267453" w:rsidP="000B64B0">
      <w:pPr>
        <w:shd w:val="clear" w:color="auto" w:fill="FFFFFF"/>
        <w:spacing w:after="120" w:line="240" w:lineRule="auto"/>
        <w:jc w:val="center"/>
        <w:rPr>
          <w:rFonts w:cs="Times New Roman"/>
          <w:iCs/>
          <w:color w:val="000000" w:themeColor="text1"/>
          <w:sz w:val="24"/>
          <w:szCs w:val="24"/>
        </w:rPr>
      </w:pPr>
      <w:r w:rsidRPr="00D756D7">
        <w:rPr>
          <w:rFonts w:cs="Times New Roman"/>
          <w:iCs/>
          <w:color w:val="000000" w:themeColor="text1"/>
          <w:sz w:val="24"/>
          <w:szCs w:val="24"/>
        </w:rPr>
        <w:t xml:space="preserve">REGULAMENTO TÉCNICO </w:t>
      </w:r>
      <w:r w:rsidR="000B64B0" w:rsidRPr="00D756D7">
        <w:rPr>
          <w:rFonts w:cs="Times New Roman"/>
          <w:iCs/>
          <w:color w:val="000000" w:themeColor="text1"/>
          <w:sz w:val="24"/>
          <w:szCs w:val="24"/>
        </w:rPr>
        <w:t>DA FERRAMENTA DE CÁLCULO DA INTENSIDADE DE CARBONO DE BIOCOMBUSTÍVEIS</w:t>
      </w:r>
    </w:p>
    <w:p w14:paraId="57DFF86E" w14:textId="77777777" w:rsidR="00DF798E" w:rsidRPr="00195F24" w:rsidRDefault="00267453" w:rsidP="00DF798E">
      <w:pPr>
        <w:shd w:val="clear" w:color="auto" w:fill="FFFFFF"/>
        <w:spacing w:after="120" w:line="240" w:lineRule="auto"/>
        <w:jc w:val="both"/>
        <w:rPr>
          <w:rFonts w:cs="Times New Roman"/>
          <w:b/>
          <w:sz w:val="24"/>
          <w:szCs w:val="24"/>
        </w:rPr>
      </w:pPr>
      <w:r w:rsidRPr="00195F24">
        <w:rPr>
          <w:rFonts w:cs="Times New Roman"/>
          <w:b/>
          <w:sz w:val="24"/>
          <w:szCs w:val="24"/>
        </w:rPr>
        <w:t xml:space="preserve">1. </w:t>
      </w:r>
      <w:r w:rsidR="00DF798E" w:rsidRPr="00246B50">
        <w:rPr>
          <w:rFonts w:cs="Times New Roman"/>
          <w:b/>
          <w:sz w:val="24"/>
          <w:szCs w:val="24"/>
        </w:rPr>
        <w:t xml:space="preserve"> </w:t>
      </w:r>
      <w:r w:rsidRPr="00195F24">
        <w:rPr>
          <w:rFonts w:cs="Times New Roman"/>
          <w:b/>
          <w:sz w:val="24"/>
          <w:szCs w:val="24"/>
        </w:rPr>
        <w:t>Objetivo</w:t>
      </w:r>
    </w:p>
    <w:p w14:paraId="464A6B67" w14:textId="77777777" w:rsidR="00DF798E" w:rsidRDefault="00267453" w:rsidP="00DF798E">
      <w:pPr>
        <w:shd w:val="clear" w:color="auto" w:fill="FFFFFF"/>
        <w:spacing w:after="240" w:line="240" w:lineRule="auto"/>
        <w:jc w:val="both"/>
        <w:rPr>
          <w:rFonts w:cs="Times New Roman"/>
          <w:sz w:val="24"/>
          <w:szCs w:val="24"/>
        </w:rPr>
      </w:pPr>
      <w:r w:rsidRPr="00267453">
        <w:rPr>
          <w:rFonts w:cs="Times New Roman"/>
          <w:sz w:val="24"/>
          <w:szCs w:val="24"/>
        </w:rPr>
        <w:t xml:space="preserve">Este Regulamento Técnico </w:t>
      </w:r>
      <w:r w:rsidR="00DF798E">
        <w:rPr>
          <w:rFonts w:cs="Times New Roman"/>
          <w:sz w:val="24"/>
          <w:szCs w:val="24"/>
        </w:rPr>
        <w:t>tem como objetivo apresentar os requisitos metodológicos utilizados na ferramenta de cálculo da Nota de Eficiência Energético Ambiental.</w:t>
      </w:r>
    </w:p>
    <w:p w14:paraId="30072749" w14:textId="77777777" w:rsidR="00DF798E" w:rsidRDefault="00DF798E" w:rsidP="00DF798E">
      <w:pPr>
        <w:shd w:val="clear" w:color="auto" w:fill="FFFFFF"/>
        <w:spacing w:after="240" w:line="240" w:lineRule="auto"/>
        <w:jc w:val="both"/>
        <w:rPr>
          <w:rFonts w:cs="Times New Roman"/>
          <w:sz w:val="24"/>
          <w:szCs w:val="24"/>
        </w:rPr>
      </w:pPr>
    </w:p>
    <w:p w14:paraId="1D7ADF55" w14:textId="77777777" w:rsidR="00DF798E" w:rsidRPr="00330DB3" w:rsidRDefault="00267453" w:rsidP="00DF798E">
      <w:pPr>
        <w:shd w:val="clear" w:color="auto" w:fill="FFFFFF"/>
        <w:spacing w:after="120" w:line="240" w:lineRule="auto"/>
        <w:jc w:val="both"/>
        <w:rPr>
          <w:rFonts w:ascii="Times New Roman" w:hAnsi="Times New Roman" w:cs="Times New Roman"/>
          <w:b/>
          <w:sz w:val="24"/>
          <w:szCs w:val="24"/>
        </w:rPr>
      </w:pPr>
      <w:r w:rsidRPr="00195F24">
        <w:rPr>
          <w:rFonts w:cs="Times New Roman"/>
          <w:b/>
          <w:sz w:val="24"/>
          <w:szCs w:val="24"/>
        </w:rPr>
        <w:t xml:space="preserve">2. </w:t>
      </w:r>
      <w:r w:rsidR="00DF798E" w:rsidRPr="00246B50">
        <w:rPr>
          <w:rFonts w:cs="Times New Roman"/>
          <w:b/>
          <w:sz w:val="24"/>
          <w:szCs w:val="24"/>
        </w:rPr>
        <w:t xml:space="preserve"> </w:t>
      </w:r>
      <w:r w:rsidR="00DF798E">
        <w:rPr>
          <w:rFonts w:cs="Times New Roman"/>
          <w:b/>
          <w:sz w:val="24"/>
          <w:szCs w:val="24"/>
        </w:rPr>
        <w:t>Abrangência</w:t>
      </w:r>
    </w:p>
    <w:p w14:paraId="0DD6821E" w14:textId="77777777" w:rsidR="00D756D7" w:rsidRDefault="00DF798E" w:rsidP="00DF798E">
      <w:pPr>
        <w:shd w:val="clear" w:color="auto" w:fill="FFFFFF"/>
        <w:spacing w:after="120" w:line="240" w:lineRule="auto"/>
        <w:jc w:val="both"/>
        <w:rPr>
          <w:rFonts w:cs="Times New Roman"/>
          <w:b/>
          <w:sz w:val="24"/>
          <w:szCs w:val="24"/>
        </w:rPr>
      </w:pPr>
      <w:r>
        <w:rPr>
          <w:rFonts w:cs="Times New Roman"/>
          <w:b/>
          <w:sz w:val="24"/>
          <w:szCs w:val="24"/>
        </w:rPr>
        <w:t>2.1</w:t>
      </w:r>
      <w:r w:rsidR="00267453" w:rsidRPr="00267453">
        <w:rPr>
          <w:rFonts w:cs="Times New Roman"/>
          <w:b/>
          <w:sz w:val="24"/>
          <w:szCs w:val="24"/>
        </w:rPr>
        <w:t>.</w:t>
      </w:r>
      <w:r>
        <w:rPr>
          <w:rFonts w:cs="Times New Roman"/>
          <w:b/>
          <w:sz w:val="24"/>
          <w:szCs w:val="24"/>
        </w:rPr>
        <w:t xml:space="preserve">  Biocombustíveis e rotas</w:t>
      </w:r>
    </w:p>
    <w:p w14:paraId="794A8240" w14:textId="77777777" w:rsidR="00DF798E" w:rsidRDefault="00DF798E" w:rsidP="00DF798E">
      <w:pPr>
        <w:shd w:val="clear" w:color="auto" w:fill="FFFFFF"/>
        <w:spacing w:after="120" w:line="240" w:lineRule="auto"/>
        <w:jc w:val="both"/>
        <w:rPr>
          <w:rFonts w:cs="Times New Roman"/>
          <w:sz w:val="24"/>
          <w:szCs w:val="24"/>
        </w:rPr>
      </w:pPr>
      <w:r>
        <w:rPr>
          <w:rFonts w:cs="Times New Roman"/>
          <w:sz w:val="24"/>
          <w:szCs w:val="24"/>
        </w:rPr>
        <w:t>Os seguintes biocombustíveis possuem rotas definidas para cálculo da intensidade de carbono:</w:t>
      </w:r>
    </w:p>
    <w:p w14:paraId="3A73CAC9" w14:textId="77777777" w:rsidR="00B14DD0" w:rsidRDefault="00DF798E">
      <w:pPr>
        <w:pStyle w:val="PargrafodaLista"/>
        <w:numPr>
          <w:ilvl w:val="0"/>
          <w:numId w:val="22"/>
        </w:numPr>
        <w:shd w:val="clear" w:color="auto" w:fill="FFFFFF"/>
        <w:spacing w:after="120" w:line="240" w:lineRule="auto"/>
        <w:jc w:val="both"/>
        <w:rPr>
          <w:rFonts w:cs="Times New Roman"/>
          <w:sz w:val="24"/>
          <w:szCs w:val="24"/>
        </w:rPr>
      </w:pPr>
      <w:r>
        <w:rPr>
          <w:rFonts w:cs="Times New Roman"/>
          <w:sz w:val="24"/>
          <w:szCs w:val="24"/>
        </w:rPr>
        <w:t>Etanol Combustível;</w:t>
      </w:r>
    </w:p>
    <w:p w14:paraId="07374C7A" w14:textId="77777777" w:rsidR="00B14DD0" w:rsidRDefault="00DF798E">
      <w:pPr>
        <w:pStyle w:val="PargrafodaLista"/>
        <w:numPr>
          <w:ilvl w:val="0"/>
          <w:numId w:val="22"/>
        </w:numPr>
        <w:shd w:val="clear" w:color="auto" w:fill="FFFFFF"/>
        <w:spacing w:after="120" w:line="240" w:lineRule="auto"/>
        <w:jc w:val="both"/>
        <w:rPr>
          <w:rFonts w:cs="Times New Roman"/>
          <w:sz w:val="24"/>
          <w:szCs w:val="24"/>
        </w:rPr>
      </w:pPr>
      <w:r>
        <w:rPr>
          <w:rFonts w:cs="Times New Roman"/>
          <w:sz w:val="24"/>
          <w:szCs w:val="24"/>
        </w:rPr>
        <w:t>Biodiesel;</w:t>
      </w:r>
    </w:p>
    <w:p w14:paraId="6F7D946C" w14:textId="77777777" w:rsidR="00B14DD0" w:rsidRDefault="00267453">
      <w:pPr>
        <w:pStyle w:val="PargrafodaLista"/>
        <w:numPr>
          <w:ilvl w:val="0"/>
          <w:numId w:val="22"/>
        </w:numPr>
        <w:shd w:val="clear" w:color="auto" w:fill="FFFFFF"/>
        <w:spacing w:after="120" w:line="240" w:lineRule="auto"/>
        <w:jc w:val="both"/>
        <w:rPr>
          <w:rFonts w:cs="Times New Roman"/>
          <w:sz w:val="24"/>
          <w:szCs w:val="24"/>
        </w:rPr>
      </w:pPr>
      <w:r w:rsidRPr="00267453">
        <w:rPr>
          <w:rFonts w:cs="Times New Roman"/>
          <w:sz w:val="24"/>
          <w:szCs w:val="24"/>
        </w:rPr>
        <w:t>Querosene parafínico sintetizado por ácidos graxos e ésteres hidroprocessados (SPK-HEFA) de soja;</w:t>
      </w:r>
    </w:p>
    <w:p w14:paraId="3FB3E49A" w14:textId="77777777" w:rsidR="00B14DD0" w:rsidRDefault="00DF798E">
      <w:pPr>
        <w:pStyle w:val="PargrafodaLista"/>
        <w:numPr>
          <w:ilvl w:val="0"/>
          <w:numId w:val="22"/>
        </w:numPr>
        <w:shd w:val="clear" w:color="auto" w:fill="FFFFFF"/>
        <w:spacing w:after="120" w:line="240" w:lineRule="auto"/>
        <w:jc w:val="both"/>
        <w:rPr>
          <w:rFonts w:cs="Times New Roman"/>
          <w:sz w:val="24"/>
          <w:szCs w:val="24"/>
        </w:rPr>
      </w:pPr>
      <w:r>
        <w:rPr>
          <w:rFonts w:cs="Times New Roman"/>
          <w:sz w:val="24"/>
          <w:szCs w:val="24"/>
        </w:rPr>
        <w:t xml:space="preserve">Biometano </w:t>
      </w:r>
      <w:r w:rsidR="00267453" w:rsidRPr="00267453">
        <w:rPr>
          <w:rFonts w:cs="Times New Roman"/>
          <w:sz w:val="24"/>
          <w:szCs w:val="24"/>
        </w:rPr>
        <w:t xml:space="preserve">oriundo de produtos e resíduos orgânicos e </w:t>
      </w:r>
      <w:r w:rsidR="00D756D7">
        <w:rPr>
          <w:rFonts w:cs="Times New Roman"/>
          <w:sz w:val="24"/>
          <w:szCs w:val="24"/>
        </w:rPr>
        <w:t>sólidos urbanos</w:t>
      </w:r>
      <w:r>
        <w:rPr>
          <w:rFonts w:cs="Times New Roman"/>
          <w:sz w:val="24"/>
          <w:szCs w:val="24"/>
        </w:rPr>
        <w:t>.</w:t>
      </w:r>
    </w:p>
    <w:p w14:paraId="7355BB0A" w14:textId="77777777" w:rsidR="00B14DD0" w:rsidRDefault="00B14DD0">
      <w:pPr>
        <w:pStyle w:val="PargrafodaLista"/>
        <w:shd w:val="clear" w:color="auto" w:fill="FFFFFF"/>
        <w:spacing w:after="120" w:line="240" w:lineRule="auto"/>
        <w:jc w:val="both"/>
        <w:rPr>
          <w:rFonts w:cs="Times New Roman"/>
          <w:sz w:val="24"/>
          <w:szCs w:val="24"/>
        </w:rPr>
      </w:pPr>
    </w:p>
    <w:p w14:paraId="3AF55955" w14:textId="77777777" w:rsidR="00DF798E" w:rsidRDefault="00DF798E" w:rsidP="00DF798E">
      <w:pPr>
        <w:autoSpaceDE w:val="0"/>
        <w:autoSpaceDN w:val="0"/>
        <w:adjustRightInd w:val="0"/>
        <w:spacing w:after="240" w:line="240" w:lineRule="auto"/>
        <w:jc w:val="both"/>
        <w:rPr>
          <w:rFonts w:cs="Times New Roman"/>
          <w:sz w:val="24"/>
          <w:szCs w:val="24"/>
        </w:rPr>
      </w:pPr>
      <w:r>
        <w:rPr>
          <w:rFonts w:cs="Times New Roman"/>
          <w:sz w:val="24"/>
          <w:szCs w:val="24"/>
        </w:rPr>
        <w:t>Para o Etanol Combustível, existem parâmetros diferenciados para o cálculo da intensidade de carbono para as seguintes rotas de produção:</w:t>
      </w:r>
    </w:p>
    <w:p w14:paraId="7170DE87" w14:textId="77777777" w:rsidR="00B14DD0" w:rsidRDefault="00267453">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 de cana-de-açúcar;</w:t>
      </w:r>
    </w:p>
    <w:p w14:paraId="1215DA48" w14:textId="77777777" w:rsidR="00B14DD0" w:rsidRDefault="00267453">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e segunda geração em usina integrada;</w:t>
      </w:r>
    </w:p>
    <w:p w14:paraId="6B63ABBC" w14:textId="77777777" w:rsidR="00B14DD0" w:rsidRDefault="00267453">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segunda geração em usina dedicada;</w:t>
      </w:r>
    </w:p>
    <w:p w14:paraId="69C0323F" w14:textId="77777777" w:rsidR="00B14DD0" w:rsidRDefault="00D756D7">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w:t>
      </w:r>
      <w:r w:rsidR="00267453" w:rsidRPr="00267453">
        <w:rPr>
          <w:rFonts w:cs="Times New Roman"/>
          <w:sz w:val="24"/>
          <w:szCs w:val="24"/>
        </w:rPr>
        <w:t xml:space="preserve"> de cana-de-açúcar e milho em usina integrada (flex);</w:t>
      </w:r>
    </w:p>
    <w:p w14:paraId="0D548AE8" w14:textId="77777777" w:rsidR="00B14DD0" w:rsidRDefault="00D756D7">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w:t>
      </w:r>
      <w:r w:rsidR="00267453" w:rsidRPr="00267453">
        <w:rPr>
          <w:rFonts w:cs="Times New Roman"/>
          <w:sz w:val="24"/>
          <w:szCs w:val="24"/>
        </w:rPr>
        <w:t xml:space="preserve"> de milho em usina dedicada;</w:t>
      </w:r>
      <w:r w:rsidR="00DF798E">
        <w:rPr>
          <w:rFonts w:cs="Times New Roman"/>
          <w:sz w:val="24"/>
          <w:szCs w:val="24"/>
        </w:rPr>
        <w:t xml:space="preserve"> e</w:t>
      </w:r>
    </w:p>
    <w:p w14:paraId="7F61AEF5" w14:textId="77777777" w:rsidR="00B14DD0" w:rsidRDefault="00D756D7">
      <w:pPr>
        <w:pStyle w:val="PargrafodaLista"/>
        <w:numPr>
          <w:ilvl w:val="0"/>
          <w:numId w:val="23"/>
        </w:numPr>
        <w:shd w:val="clear" w:color="auto" w:fill="FFFFFF"/>
        <w:spacing w:after="120" w:line="240" w:lineRule="auto"/>
        <w:contextualSpacing w:val="0"/>
        <w:jc w:val="both"/>
        <w:rPr>
          <w:rFonts w:cs="Times New Roman"/>
          <w:sz w:val="24"/>
          <w:szCs w:val="24"/>
        </w:rPr>
      </w:pPr>
      <w:r w:rsidRPr="00267453">
        <w:rPr>
          <w:rFonts w:cs="Times New Roman"/>
          <w:sz w:val="24"/>
          <w:szCs w:val="24"/>
        </w:rPr>
        <w:t>primeira geração</w:t>
      </w:r>
      <w:r w:rsidR="00267453" w:rsidRPr="00267453">
        <w:rPr>
          <w:rFonts w:cs="Times New Roman"/>
          <w:sz w:val="24"/>
          <w:szCs w:val="24"/>
        </w:rPr>
        <w:t xml:space="preserve"> de milho importado</w:t>
      </w:r>
      <w:r w:rsidR="00DF798E">
        <w:rPr>
          <w:rFonts w:cs="Times New Roman"/>
          <w:sz w:val="24"/>
          <w:szCs w:val="24"/>
        </w:rPr>
        <w:t>.</w:t>
      </w:r>
    </w:p>
    <w:p w14:paraId="6181F48C" w14:textId="77777777" w:rsidR="00DF798E" w:rsidRPr="00C14F70" w:rsidRDefault="00DF798E" w:rsidP="00DF798E">
      <w:pPr>
        <w:autoSpaceDE w:val="0"/>
        <w:autoSpaceDN w:val="0"/>
        <w:adjustRightInd w:val="0"/>
        <w:spacing w:after="240" w:line="240" w:lineRule="auto"/>
        <w:jc w:val="both"/>
        <w:rPr>
          <w:rFonts w:cs="Times New Roman"/>
          <w:sz w:val="24"/>
          <w:szCs w:val="24"/>
        </w:rPr>
      </w:pPr>
    </w:p>
    <w:p w14:paraId="518F8F53" w14:textId="77777777" w:rsidR="00B14DD0" w:rsidRPr="00195F24" w:rsidRDefault="00DF798E" w:rsidP="00195F24">
      <w:pPr>
        <w:shd w:val="clear" w:color="auto" w:fill="FFFFFF"/>
        <w:spacing w:after="120" w:line="240" w:lineRule="auto"/>
        <w:ind w:firstLine="708"/>
        <w:jc w:val="both"/>
        <w:rPr>
          <w:rFonts w:cs="Times New Roman"/>
          <w:b/>
          <w:sz w:val="24"/>
          <w:szCs w:val="24"/>
        </w:rPr>
      </w:pPr>
      <w:r>
        <w:rPr>
          <w:rFonts w:cs="Times New Roman"/>
          <w:b/>
          <w:sz w:val="24"/>
          <w:szCs w:val="24"/>
        </w:rPr>
        <w:t>2.2</w:t>
      </w:r>
      <w:r w:rsidR="00267453" w:rsidRPr="00195F24">
        <w:rPr>
          <w:rFonts w:cs="Times New Roman"/>
          <w:b/>
          <w:sz w:val="24"/>
          <w:szCs w:val="24"/>
        </w:rPr>
        <w:t xml:space="preserve"> </w:t>
      </w:r>
      <w:r w:rsidRPr="00246B50">
        <w:rPr>
          <w:rFonts w:cs="Times New Roman"/>
          <w:b/>
          <w:sz w:val="24"/>
          <w:szCs w:val="24"/>
        </w:rPr>
        <w:t xml:space="preserve"> </w:t>
      </w:r>
      <w:r w:rsidR="00267453" w:rsidRPr="00195F24">
        <w:rPr>
          <w:rFonts w:cs="Times New Roman"/>
          <w:b/>
          <w:sz w:val="24"/>
          <w:szCs w:val="24"/>
        </w:rPr>
        <w:t>Resíduos</w:t>
      </w:r>
    </w:p>
    <w:p w14:paraId="0B7A55A5" w14:textId="77777777" w:rsidR="00DF798E" w:rsidRPr="00195F24" w:rsidRDefault="00267453" w:rsidP="00DF798E">
      <w:pPr>
        <w:shd w:val="clear" w:color="auto" w:fill="FFFFFF"/>
        <w:spacing w:after="120" w:line="240" w:lineRule="auto"/>
        <w:jc w:val="both"/>
        <w:rPr>
          <w:rFonts w:cs="Times New Roman"/>
          <w:sz w:val="24"/>
          <w:szCs w:val="24"/>
        </w:rPr>
      </w:pPr>
      <w:r w:rsidRPr="00195F24">
        <w:rPr>
          <w:rFonts w:cs="Times New Roman"/>
          <w:sz w:val="24"/>
          <w:szCs w:val="24"/>
        </w:rPr>
        <w:t>As biomassas listadas a seguir são consideradas resíduos, não</w:t>
      </w:r>
      <w:r w:rsidR="00DF798E" w:rsidRPr="00246B50">
        <w:rPr>
          <w:rFonts w:cs="Times New Roman"/>
          <w:sz w:val="24"/>
          <w:szCs w:val="24"/>
        </w:rPr>
        <w:t xml:space="preserve"> lhes sendo</w:t>
      </w:r>
      <w:r w:rsidRPr="00195F24">
        <w:rPr>
          <w:rFonts w:cs="Times New Roman"/>
          <w:sz w:val="24"/>
          <w:szCs w:val="24"/>
        </w:rPr>
        <w:t xml:space="preserve"> atribuídas emissões de gases causadores de efeito estufa (GEE) referentes à sua geração</w:t>
      </w:r>
      <w:r w:rsidR="00DF798E" w:rsidRPr="00246B50">
        <w:rPr>
          <w:rFonts w:cs="Times New Roman"/>
          <w:sz w:val="24"/>
          <w:szCs w:val="24"/>
        </w:rPr>
        <w:t xml:space="preserve"> e somente sendo</w:t>
      </w:r>
      <w:r w:rsidRPr="00195F24">
        <w:rPr>
          <w:rFonts w:cs="Times New Roman"/>
          <w:sz w:val="24"/>
          <w:szCs w:val="24"/>
        </w:rPr>
        <w:t xml:space="preserve"> contabilizadas </w:t>
      </w:r>
      <w:r w:rsidR="00DF798E" w:rsidRPr="00246B50">
        <w:rPr>
          <w:rFonts w:cs="Times New Roman"/>
          <w:sz w:val="24"/>
          <w:szCs w:val="24"/>
        </w:rPr>
        <w:t>as emissões</w:t>
      </w:r>
      <w:r w:rsidRPr="00195F24">
        <w:rPr>
          <w:rFonts w:cs="Times New Roman"/>
          <w:sz w:val="24"/>
          <w:szCs w:val="24"/>
        </w:rPr>
        <w:t xml:space="preserve"> ocorridas a partir do seu recolhimento e transporte até a unidade de processamento.</w:t>
      </w:r>
    </w:p>
    <w:p w14:paraId="6F346365" w14:textId="77777777" w:rsidR="00DF798E" w:rsidRPr="00195F24" w:rsidRDefault="00267453" w:rsidP="00DF798E">
      <w:pPr>
        <w:pStyle w:val="PargrafodaLista"/>
        <w:numPr>
          <w:ilvl w:val="0"/>
          <w:numId w:val="3"/>
        </w:numPr>
        <w:shd w:val="clear" w:color="auto" w:fill="FFFFFF"/>
        <w:spacing w:after="120" w:line="240" w:lineRule="auto"/>
        <w:ind w:left="567" w:hanging="425"/>
        <w:contextualSpacing w:val="0"/>
        <w:jc w:val="both"/>
        <w:rPr>
          <w:rFonts w:cs="Times New Roman"/>
          <w:b/>
          <w:sz w:val="24"/>
          <w:szCs w:val="24"/>
        </w:rPr>
      </w:pPr>
      <w:r w:rsidRPr="00195F24">
        <w:rPr>
          <w:rFonts w:cs="Times New Roman"/>
          <w:b/>
          <w:sz w:val="24"/>
          <w:szCs w:val="24"/>
        </w:rPr>
        <w:t>Resíduos de culturas agrícolas e florestais</w:t>
      </w:r>
    </w:p>
    <w:p w14:paraId="47D60C55"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Palhas de cana-de-açúcar, de milho, de sorgo e de trigo</w:t>
      </w:r>
      <w:r w:rsidR="00DF798E" w:rsidRPr="00246B50">
        <w:rPr>
          <w:rFonts w:cs="Times New Roman"/>
          <w:sz w:val="24"/>
          <w:szCs w:val="24"/>
        </w:rPr>
        <w:t>;</w:t>
      </w:r>
    </w:p>
    <w:p w14:paraId="79A3EF6B"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Cascas de arroz, de noz, de café e similares</w:t>
      </w:r>
      <w:r w:rsidR="00DF798E" w:rsidRPr="00246B50">
        <w:rPr>
          <w:rFonts w:cs="Times New Roman"/>
          <w:sz w:val="24"/>
          <w:szCs w:val="24"/>
        </w:rPr>
        <w:t>;</w:t>
      </w:r>
    </w:p>
    <w:p w14:paraId="2124D435"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Sabugo de milho</w:t>
      </w:r>
      <w:r w:rsidR="00DF798E" w:rsidRPr="00246B50">
        <w:rPr>
          <w:rFonts w:cs="Times New Roman"/>
          <w:sz w:val="24"/>
          <w:szCs w:val="24"/>
        </w:rPr>
        <w:t>;</w:t>
      </w:r>
    </w:p>
    <w:p w14:paraId="1CEDC44E" w14:textId="77777777" w:rsidR="00DF798E" w:rsidRPr="00195F24" w:rsidRDefault="00267453" w:rsidP="00DF798E">
      <w:pPr>
        <w:pStyle w:val="PargrafodaLista"/>
        <w:numPr>
          <w:ilvl w:val="0"/>
          <w:numId w:val="5"/>
        </w:numPr>
        <w:shd w:val="clear" w:color="auto" w:fill="FFFFFF"/>
        <w:spacing w:after="120" w:line="240" w:lineRule="auto"/>
        <w:contextualSpacing w:val="0"/>
        <w:jc w:val="both"/>
        <w:rPr>
          <w:rFonts w:cs="Times New Roman"/>
          <w:sz w:val="24"/>
          <w:szCs w:val="24"/>
        </w:rPr>
      </w:pPr>
      <w:r w:rsidRPr="00195F24">
        <w:rPr>
          <w:rFonts w:cs="Times New Roman"/>
          <w:sz w:val="24"/>
          <w:szCs w:val="24"/>
        </w:rPr>
        <w:t>Cascas, tocos, ramos, folhas, agulhas, copas de árvores, aparas florestais e serragem provenientes de florestas plantadas.</w:t>
      </w:r>
    </w:p>
    <w:p w14:paraId="6890B003" w14:textId="77777777" w:rsidR="00DF798E" w:rsidRPr="00195F24" w:rsidRDefault="00267453" w:rsidP="00DF798E">
      <w:pPr>
        <w:pStyle w:val="PargrafodaLista"/>
        <w:numPr>
          <w:ilvl w:val="0"/>
          <w:numId w:val="3"/>
        </w:numPr>
        <w:shd w:val="clear" w:color="auto" w:fill="FFFFFF"/>
        <w:spacing w:after="120" w:line="240" w:lineRule="auto"/>
        <w:ind w:left="567" w:hanging="425"/>
        <w:contextualSpacing w:val="0"/>
        <w:jc w:val="both"/>
        <w:rPr>
          <w:rFonts w:cs="Times New Roman"/>
          <w:b/>
          <w:sz w:val="24"/>
          <w:szCs w:val="24"/>
        </w:rPr>
      </w:pPr>
      <w:r w:rsidRPr="00195F24">
        <w:rPr>
          <w:rFonts w:cs="Times New Roman"/>
          <w:b/>
          <w:sz w:val="24"/>
          <w:szCs w:val="24"/>
        </w:rPr>
        <w:t>Resíduos de processamento</w:t>
      </w:r>
    </w:p>
    <w:p w14:paraId="11BD4E77"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Vinhaça e outros efluentes agroindustriais</w:t>
      </w:r>
      <w:r w:rsidR="00DF798E" w:rsidRPr="00246B50">
        <w:rPr>
          <w:rFonts w:cs="Times New Roman"/>
          <w:sz w:val="24"/>
          <w:szCs w:val="24"/>
        </w:rPr>
        <w:t>;</w:t>
      </w:r>
    </w:p>
    <w:p w14:paraId="2677E9DF"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lastRenderedPageBreak/>
        <w:t>Bagaço de cana-de-açúcar e sorgo</w:t>
      </w:r>
      <w:r w:rsidR="00DF798E" w:rsidRPr="00246B50">
        <w:rPr>
          <w:rFonts w:cs="Times New Roman"/>
          <w:sz w:val="24"/>
          <w:szCs w:val="24"/>
        </w:rPr>
        <w:t>;</w:t>
      </w:r>
    </w:p>
    <w:p w14:paraId="6153E428"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Torta de filtro, cinzas e fuligem</w:t>
      </w:r>
      <w:r w:rsidR="00DF798E" w:rsidRPr="00246B50">
        <w:rPr>
          <w:rFonts w:cs="Times New Roman"/>
          <w:sz w:val="24"/>
          <w:szCs w:val="24"/>
        </w:rPr>
        <w:t>;</w:t>
      </w:r>
    </w:p>
    <w:p w14:paraId="6A64ABB2"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Gordura animal</w:t>
      </w:r>
      <w:r w:rsidR="00DF798E" w:rsidRPr="00246B50">
        <w:rPr>
          <w:rFonts w:cs="Times New Roman"/>
          <w:sz w:val="24"/>
          <w:szCs w:val="24"/>
        </w:rPr>
        <w:t>;</w:t>
      </w:r>
    </w:p>
    <w:p w14:paraId="331BAB59"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Outros resíduos de origem animal</w:t>
      </w:r>
      <w:r w:rsidR="00DF798E" w:rsidRPr="00246B50">
        <w:rPr>
          <w:rFonts w:cs="Times New Roman"/>
          <w:sz w:val="24"/>
          <w:szCs w:val="24"/>
        </w:rPr>
        <w:t>;</w:t>
      </w:r>
    </w:p>
    <w:p w14:paraId="47894D73" w14:textId="77777777" w:rsidR="00DF798E" w:rsidRPr="00195F24"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Borras</w:t>
      </w:r>
      <w:r w:rsidR="00DF798E" w:rsidRPr="00246B50">
        <w:rPr>
          <w:rFonts w:cs="Times New Roman"/>
          <w:sz w:val="24"/>
          <w:szCs w:val="24"/>
        </w:rPr>
        <w:t>;</w:t>
      </w:r>
    </w:p>
    <w:p w14:paraId="796CFFA1" w14:textId="77777777" w:rsidR="00DF798E" w:rsidRPr="00D6124A" w:rsidRDefault="00267453"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195F24">
        <w:rPr>
          <w:rFonts w:cs="Times New Roman"/>
          <w:sz w:val="24"/>
          <w:szCs w:val="24"/>
        </w:rPr>
        <w:t>Glicerina bruta</w:t>
      </w:r>
      <w:r w:rsidR="00DF798E" w:rsidRPr="00246B50">
        <w:rPr>
          <w:rFonts w:cs="Times New Roman"/>
          <w:sz w:val="24"/>
          <w:szCs w:val="24"/>
        </w:rPr>
        <w:t>;</w:t>
      </w:r>
    </w:p>
    <w:p w14:paraId="6597AEEF" w14:textId="77777777" w:rsidR="00DF798E" w:rsidRPr="00D6124A" w:rsidRDefault="00DF798E" w:rsidP="00DF798E">
      <w:pPr>
        <w:pStyle w:val="PargrafodaLista"/>
        <w:numPr>
          <w:ilvl w:val="0"/>
          <w:numId w:val="6"/>
        </w:numPr>
        <w:shd w:val="clear" w:color="auto" w:fill="FFFFFF"/>
        <w:spacing w:after="120" w:line="240" w:lineRule="auto"/>
        <w:contextualSpacing w:val="0"/>
        <w:jc w:val="both"/>
        <w:rPr>
          <w:rFonts w:cs="Times New Roman"/>
          <w:sz w:val="24"/>
          <w:szCs w:val="24"/>
        </w:rPr>
      </w:pPr>
      <w:r w:rsidRPr="00D6124A">
        <w:rPr>
          <w:rFonts w:cs="Times New Roman"/>
          <w:sz w:val="24"/>
          <w:szCs w:val="24"/>
        </w:rPr>
        <w:t>Óleo de fritura usado</w:t>
      </w:r>
      <w:r>
        <w:rPr>
          <w:rFonts w:cs="Times New Roman"/>
          <w:sz w:val="24"/>
          <w:szCs w:val="24"/>
        </w:rPr>
        <w:t>.</w:t>
      </w:r>
    </w:p>
    <w:p w14:paraId="071EF2F3" w14:textId="77777777" w:rsidR="00DF798E" w:rsidRPr="00195F24" w:rsidRDefault="00267453" w:rsidP="00DF798E">
      <w:pPr>
        <w:pStyle w:val="PargrafodaLista"/>
        <w:numPr>
          <w:ilvl w:val="0"/>
          <w:numId w:val="3"/>
        </w:numPr>
        <w:shd w:val="clear" w:color="auto" w:fill="FFFFFF"/>
        <w:spacing w:after="120" w:line="240" w:lineRule="auto"/>
        <w:ind w:left="567" w:hanging="425"/>
        <w:contextualSpacing w:val="0"/>
        <w:jc w:val="both"/>
        <w:rPr>
          <w:rFonts w:cs="Times New Roman"/>
          <w:b/>
          <w:sz w:val="24"/>
          <w:szCs w:val="24"/>
        </w:rPr>
      </w:pPr>
      <w:r w:rsidRPr="00195F24">
        <w:rPr>
          <w:rFonts w:cs="Times New Roman"/>
          <w:b/>
          <w:sz w:val="24"/>
          <w:szCs w:val="24"/>
        </w:rPr>
        <w:t>Outros</w:t>
      </w:r>
    </w:p>
    <w:p w14:paraId="495B0BE0" w14:textId="77777777" w:rsidR="00DF798E" w:rsidRPr="00195F24" w:rsidRDefault="00267453" w:rsidP="00DF798E">
      <w:pPr>
        <w:pStyle w:val="PargrafodaLista"/>
        <w:numPr>
          <w:ilvl w:val="0"/>
          <w:numId w:val="7"/>
        </w:numPr>
        <w:shd w:val="clear" w:color="auto" w:fill="FFFFFF"/>
        <w:spacing w:after="120" w:line="240" w:lineRule="auto"/>
        <w:contextualSpacing w:val="0"/>
        <w:jc w:val="both"/>
        <w:rPr>
          <w:rFonts w:cs="Times New Roman"/>
          <w:sz w:val="24"/>
          <w:szCs w:val="24"/>
        </w:rPr>
      </w:pPr>
      <w:r w:rsidRPr="00195F24">
        <w:rPr>
          <w:rFonts w:cs="Times New Roman"/>
          <w:sz w:val="24"/>
          <w:szCs w:val="24"/>
        </w:rPr>
        <w:t>Dejetos animais</w:t>
      </w:r>
      <w:r w:rsidR="00DF798E" w:rsidRPr="00246B50">
        <w:rPr>
          <w:rFonts w:cs="Times New Roman"/>
          <w:sz w:val="24"/>
          <w:szCs w:val="24"/>
        </w:rPr>
        <w:t>;</w:t>
      </w:r>
    </w:p>
    <w:p w14:paraId="44E361AC" w14:textId="77777777" w:rsidR="00DF798E" w:rsidRPr="00D6124A" w:rsidRDefault="00267453" w:rsidP="00DF798E">
      <w:pPr>
        <w:pStyle w:val="PargrafodaLista"/>
        <w:numPr>
          <w:ilvl w:val="0"/>
          <w:numId w:val="7"/>
        </w:numPr>
        <w:shd w:val="clear" w:color="auto" w:fill="FFFFFF"/>
        <w:spacing w:after="120" w:line="240" w:lineRule="auto"/>
        <w:contextualSpacing w:val="0"/>
        <w:jc w:val="both"/>
        <w:rPr>
          <w:rFonts w:cs="Times New Roman"/>
          <w:sz w:val="24"/>
          <w:szCs w:val="24"/>
        </w:rPr>
      </w:pPr>
      <w:r w:rsidRPr="00195F24">
        <w:rPr>
          <w:rFonts w:cs="Times New Roman"/>
          <w:sz w:val="24"/>
          <w:szCs w:val="24"/>
        </w:rPr>
        <w:t xml:space="preserve">Lodo de estação </w:t>
      </w:r>
      <w:r w:rsidR="00DF798E" w:rsidRPr="00D6124A">
        <w:rPr>
          <w:rFonts w:cs="Times New Roman"/>
          <w:sz w:val="24"/>
          <w:szCs w:val="24"/>
        </w:rPr>
        <w:t>de tratamento de efluentes</w:t>
      </w:r>
      <w:r w:rsidR="00DF798E" w:rsidRPr="00246B50">
        <w:rPr>
          <w:rFonts w:cs="Times New Roman"/>
          <w:sz w:val="24"/>
          <w:szCs w:val="24"/>
        </w:rPr>
        <w:t>;</w:t>
      </w:r>
    </w:p>
    <w:p w14:paraId="6226E065" w14:textId="77777777" w:rsidR="00DF798E" w:rsidRPr="00D6124A" w:rsidRDefault="00DF798E" w:rsidP="00DF798E">
      <w:pPr>
        <w:pStyle w:val="PargrafodaLista"/>
        <w:numPr>
          <w:ilvl w:val="0"/>
          <w:numId w:val="7"/>
        </w:numPr>
        <w:shd w:val="clear" w:color="auto" w:fill="FFFFFF"/>
        <w:spacing w:after="120" w:line="240" w:lineRule="auto"/>
        <w:contextualSpacing w:val="0"/>
        <w:jc w:val="both"/>
        <w:rPr>
          <w:rFonts w:cs="Times New Roman"/>
          <w:sz w:val="24"/>
          <w:szCs w:val="24"/>
        </w:rPr>
      </w:pPr>
      <w:r w:rsidRPr="00D6124A">
        <w:rPr>
          <w:rFonts w:cs="Times New Roman"/>
          <w:sz w:val="24"/>
          <w:szCs w:val="24"/>
        </w:rPr>
        <w:t>Biogás de Aterro Sanitário</w:t>
      </w:r>
      <w:r>
        <w:rPr>
          <w:rFonts w:cs="Times New Roman"/>
          <w:sz w:val="24"/>
          <w:szCs w:val="24"/>
        </w:rPr>
        <w:t>.</w:t>
      </w:r>
    </w:p>
    <w:p w14:paraId="087B6587" w14:textId="77777777" w:rsidR="00DF798E" w:rsidRPr="00195F24" w:rsidRDefault="00DF798E" w:rsidP="00DF798E">
      <w:pPr>
        <w:pStyle w:val="PargrafodaLista"/>
        <w:shd w:val="clear" w:color="auto" w:fill="FFFFFF"/>
        <w:spacing w:after="120" w:line="240" w:lineRule="auto"/>
        <w:contextualSpacing w:val="0"/>
        <w:jc w:val="both"/>
        <w:rPr>
          <w:rFonts w:cs="Times New Roman"/>
          <w:sz w:val="24"/>
          <w:szCs w:val="24"/>
        </w:rPr>
      </w:pPr>
    </w:p>
    <w:p w14:paraId="00F28F90" w14:textId="77777777" w:rsidR="00DF798E" w:rsidRDefault="00095268" w:rsidP="00DF798E">
      <w:pPr>
        <w:shd w:val="clear" w:color="auto" w:fill="FFFFFF"/>
        <w:spacing w:after="120" w:line="240" w:lineRule="auto"/>
        <w:jc w:val="both"/>
        <w:rPr>
          <w:rFonts w:cs="Times New Roman"/>
          <w:b/>
          <w:sz w:val="24"/>
          <w:szCs w:val="24"/>
        </w:rPr>
      </w:pPr>
      <w:r>
        <w:rPr>
          <w:rFonts w:cs="Times New Roman"/>
          <w:b/>
          <w:sz w:val="24"/>
          <w:szCs w:val="24"/>
        </w:rPr>
        <w:t>3</w:t>
      </w:r>
      <w:r w:rsidR="00267453" w:rsidRPr="00267453">
        <w:rPr>
          <w:rFonts w:cs="Times New Roman"/>
          <w:b/>
          <w:sz w:val="24"/>
          <w:szCs w:val="24"/>
        </w:rPr>
        <w:t xml:space="preserve">. </w:t>
      </w:r>
      <w:r w:rsidR="00DF798E" w:rsidRPr="00246B50">
        <w:rPr>
          <w:rFonts w:cs="Times New Roman"/>
          <w:b/>
          <w:sz w:val="24"/>
          <w:szCs w:val="24"/>
        </w:rPr>
        <w:t xml:space="preserve"> </w:t>
      </w:r>
      <w:r w:rsidR="00DF798E">
        <w:rPr>
          <w:rFonts w:cs="Times New Roman"/>
          <w:b/>
          <w:sz w:val="24"/>
          <w:szCs w:val="24"/>
        </w:rPr>
        <w:t>Cálculo da Nota de Eficiência Energético Ambiental</w:t>
      </w:r>
    </w:p>
    <w:p w14:paraId="747A3E88" w14:textId="77777777" w:rsidR="00B14DD0" w:rsidRDefault="00095268">
      <w:pPr>
        <w:shd w:val="clear" w:color="auto" w:fill="FFFFFF"/>
        <w:spacing w:after="120" w:line="240" w:lineRule="auto"/>
        <w:ind w:firstLine="708"/>
        <w:jc w:val="both"/>
        <w:rPr>
          <w:rFonts w:cs="Times New Roman"/>
          <w:b/>
          <w:sz w:val="24"/>
          <w:szCs w:val="24"/>
        </w:rPr>
      </w:pPr>
      <w:r>
        <w:rPr>
          <w:rFonts w:cs="Times New Roman"/>
          <w:b/>
          <w:sz w:val="24"/>
          <w:szCs w:val="24"/>
        </w:rPr>
        <w:t>3</w:t>
      </w:r>
      <w:r w:rsidR="00DF798E">
        <w:rPr>
          <w:rFonts w:cs="Times New Roman"/>
          <w:b/>
          <w:sz w:val="24"/>
          <w:szCs w:val="24"/>
        </w:rPr>
        <w:t xml:space="preserve">.1 </w:t>
      </w:r>
      <w:r w:rsidR="00267453" w:rsidRPr="00267453">
        <w:rPr>
          <w:rFonts w:cs="Times New Roman"/>
          <w:b/>
          <w:sz w:val="24"/>
          <w:szCs w:val="24"/>
        </w:rPr>
        <w:t>Fase agrícola de produção</w:t>
      </w:r>
    </w:p>
    <w:p w14:paraId="10BDE298" w14:textId="77777777" w:rsidR="00DF798E" w:rsidRDefault="00FB361B" w:rsidP="00DF798E">
      <w:pPr>
        <w:shd w:val="clear" w:color="auto" w:fill="FFFFFF"/>
        <w:spacing w:after="120" w:line="240" w:lineRule="auto"/>
        <w:jc w:val="both"/>
        <w:rPr>
          <w:rFonts w:cs="Times New Roman"/>
          <w:sz w:val="24"/>
          <w:szCs w:val="24"/>
        </w:rPr>
      </w:pPr>
      <w:r>
        <w:rPr>
          <w:rFonts w:cs="Times New Roman"/>
          <w:sz w:val="24"/>
          <w:szCs w:val="24"/>
        </w:rPr>
        <w:t>3</w:t>
      </w:r>
      <w:r w:rsidR="00DF798E">
        <w:rPr>
          <w:rFonts w:cs="Times New Roman"/>
          <w:sz w:val="24"/>
          <w:szCs w:val="24"/>
        </w:rPr>
        <w:t>.1.1  Para a fase agrícola de produção, o emissor primário pode optar pelo cálculo da Nota de Eficiência Energético Ambiental utilizando o perfil específico ou o perfil padrão.</w:t>
      </w:r>
    </w:p>
    <w:p w14:paraId="5FAA918C" w14:textId="77777777" w:rsidR="00DF798E" w:rsidRPr="003A6FE2" w:rsidRDefault="00FB361B" w:rsidP="00DF798E">
      <w:pPr>
        <w:shd w:val="clear" w:color="auto" w:fill="FFFFFF"/>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.1.2  </w:t>
      </w:r>
      <w:r w:rsidR="00DF798E" w:rsidRPr="003A6FE2">
        <w:rPr>
          <w:rFonts w:cs="Times New Roman"/>
          <w:sz w:val="24"/>
          <w:szCs w:val="24"/>
        </w:rPr>
        <w:t>Tanto para os dados próprios como para os de fornecedores, é sempre necessário informar dados primários para as perguntas relacionadas aos critérios de elegibilidade ao RenovaBio e para os parâmetros: área total, produção total, resíduos agrícolas recolhidos.</w:t>
      </w:r>
    </w:p>
    <w:p w14:paraId="2D9E87C5" w14:textId="77777777" w:rsidR="00DF798E" w:rsidRPr="00195F24" w:rsidRDefault="00FB361B" w:rsidP="00FB361B">
      <w:pPr>
        <w:shd w:val="clear" w:color="auto" w:fill="FFFFFF"/>
        <w:spacing w:after="120" w:line="240" w:lineRule="auto"/>
        <w:jc w:val="both"/>
        <w:rPr>
          <w:rFonts w:cs="Times New Roman"/>
          <w:sz w:val="24"/>
          <w:szCs w:val="24"/>
        </w:rPr>
      </w:pPr>
      <w:r>
        <w:rPr>
          <w:rFonts w:cs="Times New Roman"/>
          <w:sz w:val="24"/>
          <w:szCs w:val="24"/>
        </w:rPr>
        <w:t>3</w:t>
      </w:r>
      <w:r w:rsidR="00DF798E">
        <w:rPr>
          <w:rFonts w:cs="Times New Roman"/>
          <w:sz w:val="24"/>
          <w:szCs w:val="24"/>
        </w:rPr>
        <w:t>.1.</w:t>
      </w:r>
      <w:r>
        <w:rPr>
          <w:rFonts w:cs="Times New Roman"/>
          <w:sz w:val="24"/>
          <w:szCs w:val="24"/>
        </w:rPr>
        <w:t>3</w:t>
      </w:r>
      <w:r w:rsidR="00DF798E">
        <w:rPr>
          <w:rFonts w:cs="Times New Roman"/>
          <w:sz w:val="24"/>
          <w:szCs w:val="24"/>
        </w:rPr>
        <w:t xml:space="preserve">  É utilizada para o cálculo de </w:t>
      </w:r>
      <w:r w:rsidR="00267453" w:rsidRPr="00195F24">
        <w:rPr>
          <w:rFonts w:cs="Times New Roman"/>
          <w:sz w:val="24"/>
          <w:szCs w:val="24"/>
        </w:rPr>
        <w:t xml:space="preserve"> cada parâmetro, a média ponderada dos dados </w:t>
      </w:r>
      <w:r w:rsidR="00DF798E">
        <w:rPr>
          <w:rFonts w:cs="Times New Roman"/>
          <w:sz w:val="24"/>
          <w:szCs w:val="24"/>
        </w:rPr>
        <w:t>de produção própria</w:t>
      </w:r>
      <w:r w:rsidR="00267453" w:rsidRPr="00195F24">
        <w:rPr>
          <w:rFonts w:cs="Times New Roman"/>
          <w:sz w:val="24"/>
          <w:szCs w:val="24"/>
        </w:rPr>
        <w:t xml:space="preserve"> e de fornecedores, adotando como fator de ponderação o volume de produção de biomassa. </w:t>
      </w:r>
    </w:p>
    <w:p w14:paraId="35CB573A" w14:textId="77777777" w:rsidR="00DF798E" w:rsidRPr="00246B50" w:rsidRDefault="00FB361B" w:rsidP="00DF798E">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.1.</w:t>
      </w:r>
      <w:r>
        <w:rPr>
          <w:rFonts w:cs="Times New Roman"/>
          <w:sz w:val="24"/>
          <w:szCs w:val="24"/>
        </w:rPr>
        <w:t>4</w:t>
      </w:r>
      <w:r w:rsidR="00DF798E">
        <w:rPr>
          <w:rFonts w:cs="Times New Roman"/>
          <w:sz w:val="24"/>
          <w:szCs w:val="24"/>
        </w:rPr>
        <w:t xml:space="preserve">  </w:t>
      </w:r>
      <w:r w:rsidR="00267453" w:rsidRPr="00195F24">
        <w:rPr>
          <w:rFonts w:cs="Times New Roman"/>
          <w:sz w:val="24"/>
          <w:szCs w:val="24"/>
        </w:rPr>
        <w:t>As tabelas 1 a 4 apresentam os valores típicos e os valores penalizados, estes últimos adotados para a composição do perfil de produção padrão</w:t>
      </w:r>
      <w:r w:rsidR="00DF798E">
        <w:rPr>
          <w:rFonts w:cs="Times New Roman"/>
          <w:sz w:val="24"/>
          <w:szCs w:val="24"/>
        </w:rPr>
        <w:t>,</w:t>
      </w:r>
      <w:r w:rsidR="00267453" w:rsidRPr="00195F24">
        <w:rPr>
          <w:rFonts w:cs="Times New Roman"/>
          <w:sz w:val="24"/>
          <w:szCs w:val="24"/>
        </w:rPr>
        <w:t xml:space="preserve"> da produção das biomassas consideradas nas rotas </w:t>
      </w:r>
      <w:r w:rsidR="00DF798E">
        <w:rPr>
          <w:rFonts w:cs="Times New Roman"/>
          <w:sz w:val="24"/>
          <w:szCs w:val="24"/>
        </w:rPr>
        <w:t>definidas para cálculo da intensidade de carbono</w:t>
      </w:r>
      <w:r w:rsidR="00267453" w:rsidRPr="00195F24">
        <w:rPr>
          <w:rFonts w:cs="Times New Roman"/>
          <w:sz w:val="24"/>
          <w:szCs w:val="24"/>
        </w:rPr>
        <w:t>.</w:t>
      </w:r>
    </w:p>
    <w:p w14:paraId="54DE0A8F" w14:textId="77777777" w:rsidR="00DF798E" w:rsidRPr="00246B50" w:rsidRDefault="00DF798E" w:rsidP="00DF798E">
      <w:pPr>
        <w:spacing w:after="120" w:line="240" w:lineRule="auto"/>
        <w:jc w:val="both"/>
        <w:rPr>
          <w:rFonts w:cs="Times New Roman"/>
          <w:sz w:val="24"/>
          <w:szCs w:val="24"/>
        </w:rPr>
      </w:pPr>
    </w:p>
    <w:p w14:paraId="6547FC8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Tabela 1. Valores típicos e valores penalizados para a produção de cana-de-açúcar.</w:t>
      </w:r>
    </w:p>
    <w:tbl>
      <w:tblPr>
        <w:tblW w:w="9222" w:type="dxa"/>
        <w:jc w:val="center"/>
        <w:tblBorders>
          <w:top w:val="nil"/>
          <w:left w:val="nil"/>
          <w:bottom w:val="nil"/>
          <w:right w:val="nil"/>
          <w:insideH w:val="nil"/>
          <w:insideV w:val="nil"/>
        </w:tblBorders>
        <w:tblLayout w:type="fixed"/>
        <w:tblLook w:val="0600" w:firstRow="0" w:lastRow="0" w:firstColumn="0" w:lastColumn="0" w:noHBand="1" w:noVBand="1"/>
      </w:tblPr>
      <w:tblGrid>
        <w:gridCol w:w="3955"/>
        <w:gridCol w:w="2387"/>
        <w:gridCol w:w="2880"/>
      </w:tblGrid>
      <w:tr w:rsidR="00DF798E" w:rsidRPr="00246B50" w14:paraId="466CC4DC" w14:textId="77777777" w:rsidTr="00195F24">
        <w:trPr>
          <w:trHeight w:val="392"/>
          <w:jc w:val="center"/>
        </w:trPr>
        <w:tc>
          <w:tcPr>
            <w:tcW w:w="3955"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5AF5BBA"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035EA725"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13EEF3C"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Valor Penalizado</w:t>
            </w:r>
          </w:p>
        </w:tc>
      </w:tr>
      <w:tr w:rsidR="00DF798E" w:rsidRPr="00246B50" w14:paraId="5579A5EB"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55C9139F"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Área queimada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E02A39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18%</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64A8FC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100%</w:t>
            </w:r>
          </w:p>
        </w:tc>
      </w:tr>
      <w:tr w:rsidR="00DF798E" w:rsidRPr="00246B50" w14:paraId="4708CA2D"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36DF1B2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821D83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5,79 kg/t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70E4D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8,11 kg/t cana</w:t>
            </w:r>
          </w:p>
        </w:tc>
      </w:tr>
      <w:tr w:rsidR="00DF798E" w:rsidRPr="00246B50" w14:paraId="104DF53B"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3740FCA9"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Gesso Agrícola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329B0D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2,79 kg/t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17212F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3,91 kg/t cana</w:t>
            </w:r>
          </w:p>
        </w:tc>
      </w:tr>
      <w:tr w:rsidR="00DF798E" w:rsidRPr="00246B50" w14:paraId="03B74BFD"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19C5A311"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E0D7ED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1,11 kg N/t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76C8782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1,55 kg N/t cana</w:t>
            </w:r>
          </w:p>
        </w:tc>
      </w:tr>
      <w:tr w:rsidR="00DF798E" w:rsidRPr="00246B50" w14:paraId="1CF6B431"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29EAE34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31E07B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0,44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21BBB8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0,62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cana</w:t>
            </w:r>
          </w:p>
        </w:tc>
      </w:tr>
      <w:tr w:rsidR="00DF798E" w:rsidRPr="00246B50" w14:paraId="4A58F374"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3F6B767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8ACBC0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1,35 kg K</w:t>
            </w:r>
            <w:r w:rsidRPr="00195F24">
              <w:rPr>
                <w:rFonts w:cs="Times New Roman"/>
                <w:sz w:val="24"/>
                <w:szCs w:val="24"/>
                <w:vertAlign w:val="subscript"/>
              </w:rPr>
              <w:t>2</w:t>
            </w:r>
            <w:r w:rsidRPr="00195F24">
              <w:rPr>
                <w:rFonts w:cs="Times New Roman"/>
                <w:sz w:val="24"/>
                <w:szCs w:val="24"/>
              </w:rPr>
              <w:t>O/t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B70C2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1,88 kg K</w:t>
            </w:r>
            <w:r w:rsidRPr="00195F24">
              <w:rPr>
                <w:rFonts w:cs="Times New Roman"/>
                <w:sz w:val="24"/>
                <w:szCs w:val="24"/>
                <w:vertAlign w:val="subscript"/>
              </w:rPr>
              <w:t>2</w:t>
            </w:r>
            <w:r w:rsidRPr="00195F24">
              <w:rPr>
                <w:rFonts w:cs="Times New Roman"/>
                <w:sz w:val="24"/>
                <w:szCs w:val="24"/>
              </w:rPr>
              <w:t>O/t cana</w:t>
            </w:r>
          </w:p>
        </w:tc>
      </w:tr>
      <w:tr w:rsidR="00DF798E" w:rsidRPr="00246B50" w14:paraId="5D780FD9"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51807C16"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lastRenderedPageBreak/>
              <w:t>Fertilizantes Orgânicos Nitrogenados - Vinhaça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92534C1"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440,2 kg N/t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365A50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616,3 kg N/t cana</w:t>
            </w:r>
          </w:p>
        </w:tc>
      </w:tr>
      <w:tr w:rsidR="00DF798E" w:rsidRPr="00246B50" w14:paraId="68C43C25"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6204D4AB"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Orgânicos Nitrogenados – Torta de Filtro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E5F7FF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30,6 kg N/t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0BDB48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42,8 kg N/t cana</w:t>
            </w:r>
          </w:p>
        </w:tc>
      </w:tr>
      <w:tr w:rsidR="00DF798E" w:rsidRPr="00246B50" w14:paraId="041D50D0"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4B4436C0"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Orgânicos Nitrogenados – Cinzas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2F53F6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7,2 kg N/t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58D986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10,1 kg N/t cana</w:t>
            </w:r>
          </w:p>
        </w:tc>
      </w:tr>
      <w:tr w:rsidR="00DF798E" w:rsidRPr="00246B50" w14:paraId="25389F92" w14:textId="77777777" w:rsidTr="00195F24">
        <w:trPr>
          <w:trHeight w:val="20"/>
          <w:jc w:val="center"/>
        </w:trPr>
        <w:tc>
          <w:tcPr>
            <w:tcW w:w="3955" w:type="dxa"/>
            <w:tcBorders>
              <w:top w:val="nil"/>
              <w:left w:val="single" w:sz="6" w:space="0" w:color="000000"/>
              <w:bottom w:val="single" w:sz="6" w:space="0" w:color="000000"/>
              <w:right w:val="single" w:sz="6" w:space="0" w:color="000000"/>
            </w:tcBorders>
            <w:vAlign w:val="center"/>
          </w:tcPr>
          <w:p w14:paraId="73B1EC6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Combustíveis (Diesel B8)</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BC788D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3,18 L/t cana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0D923A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4,45 L/t cana</w:t>
            </w:r>
          </w:p>
        </w:tc>
      </w:tr>
    </w:tbl>
    <w:p w14:paraId="084E73D8" w14:textId="77777777" w:rsidR="00DF798E" w:rsidRPr="00195F24" w:rsidRDefault="00DF798E" w:rsidP="00DF798E">
      <w:pPr>
        <w:spacing w:after="120" w:line="240" w:lineRule="auto"/>
        <w:rPr>
          <w:rFonts w:cs="Times New Roman"/>
          <w:sz w:val="24"/>
          <w:szCs w:val="24"/>
        </w:rPr>
      </w:pPr>
    </w:p>
    <w:p w14:paraId="44BECF3E"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br w:type="page"/>
      </w:r>
    </w:p>
    <w:p w14:paraId="67214E5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Tabela 2. Valores típicos e valores penalizados para a produção de milho</w:t>
      </w:r>
    </w:p>
    <w:tbl>
      <w:tblPr>
        <w:tblW w:w="9097" w:type="dxa"/>
        <w:jc w:val="center"/>
        <w:tblBorders>
          <w:top w:val="nil"/>
          <w:left w:val="nil"/>
          <w:bottom w:val="nil"/>
          <w:right w:val="nil"/>
          <w:insideH w:val="nil"/>
          <w:insideV w:val="nil"/>
        </w:tblBorders>
        <w:tblLayout w:type="fixed"/>
        <w:tblLook w:val="0600" w:firstRow="0" w:lastRow="0" w:firstColumn="0" w:lastColumn="0" w:noHBand="1" w:noVBand="1"/>
      </w:tblPr>
      <w:tblGrid>
        <w:gridCol w:w="3830"/>
        <w:gridCol w:w="2387"/>
        <w:gridCol w:w="2880"/>
      </w:tblGrid>
      <w:tr w:rsidR="00DF798E" w:rsidRPr="00246B50" w14:paraId="31C3D4C3" w14:textId="77777777" w:rsidTr="00B14DD0">
        <w:trPr>
          <w:trHeight w:val="20"/>
          <w:jc w:val="center"/>
        </w:trPr>
        <w:tc>
          <w:tcPr>
            <w:tcW w:w="38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3C6FC15"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03C16602"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D730CEE"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Penalizado</w:t>
            </w:r>
          </w:p>
        </w:tc>
      </w:tr>
      <w:tr w:rsidR="00DF798E" w:rsidRPr="00246B50" w14:paraId="7BDBD9BC"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40C60F90"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94FCF2C"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42,3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5CB85E1"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105,8 kg/t milho</w:t>
            </w:r>
          </w:p>
        </w:tc>
      </w:tr>
      <w:tr w:rsidR="00DF798E" w:rsidRPr="00246B50" w14:paraId="255E8FFD"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3C3CE8B3"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Sementes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7B7E7FC"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4,6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4B5091"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11,6 kg/t milho</w:t>
            </w:r>
          </w:p>
        </w:tc>
      </w:tr>
      <w:tr w:rsidR="00DF798E" w:rsidRPr="00246B50" w14:paraId="5123375C"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37C69110"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7B7D679"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12,6 kg N/t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2ABBA9F"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31,4 kg N/t milho</w:t>
            </w:r>
          </w:p>
        </w:tc>
      </w:tr>
      <w:tr w:rsidR="00DF798E" w:rsidRPr="00246B50" w14:paraId="63D5A6D5"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4F0F96D8"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41AAED1"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10,9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2EB1534E"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27,3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r>
      <w:tr w:rsidR="00DF798E" w:rsidRPr="00246B50" w14:paraId="7D7EF683"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166E2EDF"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C08CD4C"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11,2 kg K</w:t>
            </w:r>
            <w:r w:rsidRPr="00195F24">
              <w:rPr>
                <w:rFonts w:cs="Times New Roman"/>
                <w:sz w:val="24"/>
                <w:szCs w:val="24"/>
                <w:vertAlign w:val="subscript"/>
              </w:rPr>
              <w:t>2</w:t>
            </w:r>
            <w:r w:rsidRPr="00195F24">
              <w:rPr>
                <w:rFonts w:cs="Times New Roman"/>
                <w:sz w:val="24"/>
                <w:szCs w:val="24"/>
              </w:rPr>
              <w:t>O/t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8B89D80"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28,0 kg K</w:t>
            </w:r>
            <w:r w:rsidRPr="00195F24">
              <w:rPr>
                <w:rFonts w:cs="Times New Roman"/>
                <w:sz w:val="24"/>
                <w:szCs w:val="24"/>
                <w:vertAlign w:val="subscript"/>
              </w:rPr>
              <w:t>2</w:t>
            </w:r>
            <w:r w:rsidRPr="00195F24">
              <w:rPr>
                <w:rFonts w:cs="Times New Roman"/>
                <w:sz w:val="24"/>
                <w:szCs w:val="24"/>
              </w:rPr>
              <w:t>O/t milho</w:t>
            </w:r>
          </w:p>
        </w:tc>
      </w:tr>
      <w:tr w:rsidR="00DF798E" w:rsidRPr="00246B50" w14:paraId="6E7E499F"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0AC3F694"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Combustíveis (Diesel B8)</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AD75054"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4,8 L/t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13161B5"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12,0 L/t milho</w:t>
            </w:r>
          </w:p>
        </w:tc>
      </w:tr>
    </w:tbl>
    <w:p w14:paraId="7DDB560A" w14:textId="77777777" w:rsidR="00DF798E" w:rsidRPr="00246B50" w:rsidRDefault="00DF798E" w:rsidP="00DF798E">
      <w:pPr>
        <w:shd w:val="clear" w:color="auto" w:fill="FFFFFF"/>
        <w:spacing w:after="120" w:line="240" w:lineRule="auto"/>
        <w:jc w:val="both"/>
        <w:rPr>
          <w:rFonts w:cs="Times New Roman"/>
          <w:sz w:val="24"/>
          <w:szCs w:val="24"/>
        </w:rPr>
      </w:pPr>
    </w:p>
    <w:p w14:paraId="6280B272" w14:textId="77777777" w:rsidR="00DF798E" w:rsidRPr="00195F24" w:rsidRDefault="00DF798E" w:rsidP="00DF798E">
      <w:pPr>
        <w:shd w:val="clear" w:color="auto" w:fill="FFFFFF"/>
        <w:spacing w:after="120" w:line="240" w:lineRule="auto"/>
        <w:jc w:val="both"/>
        <w:rPr>
          <w:rFonts w:cs="Times New Roman"/>
          <w:sz w:val="24"/>
          <w:szCs w:val="24"/>
        </w:rPr>
      </w:pPr>
    </w:p>
    <w:p w14:paraId="7E4AA02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Tabela 3. Valores típicos e valores penalizados para a produção de milho nos Estados Unidos</w:t>
      </w:r>
    </w:p>
    <w:tbl>
      <w:tblPr>
        <w:tblW w:w="9097" w:type="dxa"/>
        <w:jc w:val="center"/>
        <w:tblBorders>
          <w:top w:val="nil"/>
          <w:left w:val="nil"/>
          <w:bottom w:val="nil"/>
          <w:right w:val="nil"/>
          <w:insideH w:val="nil"/>
          <w:insideV w:val="nil"/>
        </w:tblBorders>
        <w:tblLayout w:type="fixed"/>
        <w:tblLook w:val="0600" w:firstRow="0" w:lastRow="0" w:firstColumn="0" w:lastColumn="0" w:noHBand="1" w:noVBand="1"/>
      </w:tblPr>
      <w:tblGrid>
        <w:gridCol w:w="3830"/>
        <w:gridCol w:w="2387"/>
        <w:gridCol w:w="2880"/>
      </w:tblGrid>
      <w:tr w:rsidR="00DF798E" w:rsidRPr="00246B50" w14:paraId="5DDECD7E" w14:textId="77777777" w:rsidTr="00B14DD0">
        <w:trPr>
          <w:trHeight w:val="20"/>
          <w:jc w:val="center"/>
        </w:trPr>
        <w:tc>
          <w:tcPr>
            <w:tcW w:w="383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FEE9864"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4F58EC00"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1629445"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 xml:space="preserve">Valor penalizado </w:t>
            </w:r>
          </w:p>
        </w:tc>
      </w:tr>
      <w:tr w:rsidR="00DF798E" w:rsidRPr="00246B50" w14:paraId="2A691404"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477E3DF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11C8C8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45,3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F48797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113,3 kg/t milho</w:t>
            </w:r>
          </w:p>
        </w:tc>
      </w:tr>
      <w:tr w:rsidR="00DF798E" w:rsidRPr="00246B50" w14:paraId="43AE60AC"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1C319700"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57AA1A9"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16,7 kg/t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C988EE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41,8 kg/t milho</w:t>
            </w:r>
          </w:p>
        </w:tc>
      </w:tr>
      <w:tr w:rsidR="00DF798E" w:rsidRPr="00246B50" w14:paraId="4AB039B3"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13BF87E5"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5CD14C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11,0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7A25C0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27,5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milho</w:t>
            </w:r>
          </w:p>
        </w:tc>
      </w:tr>
      <w:tr w:rsidR="00DF798E" w:rsidRPr="00246B50" w14:paraId="22EE8A73"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65A26FBA"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3A51B6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8,0 kg K</w:t>
            </w:r>
            <w:r w:rsidRPr="00195F24">
              <w:rPr>
                <w:rFonts w:cs="Times New Roman"/>
                <w:sz w:val="24"/>
                <w:szCs w:val="24"/>
                <w:vertAlign w:val="subscript"/>
              </w:rPr>
              <w:t>2</w:t>
            </w:r>
            <w:r w:rsidRPr="00195F24">
              <w:rPr>
                <w:rFonts w:cs="Times New Roman"/>
                <w:sz w:val="24"/>
                <w:szCs w:val="24"/>
              </w:rPr>
              <w:t>O/t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1018CFF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20,0 kg K</w:t>
            </w:r>
            <w:r w:rsidRPr="00195F24">
              <w:rPr>
                <w:rFonts w:cs="Times New Roman"/>
                <w:sz w:val="24"/>
                <w:szCs w:val="24"/>
                <w:vertAlign w:val="subscript"/>
              </w:rPr>
              <w:t>2</w:t>
            </w:r>
            <w:r w:rsidRPr="00195F24">
              <w:rPr>
                <w:rFonts w:cs="Times New Roman"/>
                <w:sz w:val="24"/>
                <w:szCs w:val="24"/>
              </w:rPr>
              <w:t>O/t milho</w:t>
            </w:r>
          </w:p>
        </w:tc>
      </w:tr>
      <w:tr w:rsidR="00DF798E" w:rsidRPr="00246B50" w14:paraId="07C9AD65"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34422A35"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Diesel</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959F13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4,2 L/t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A87D380"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10,5 L/t milho</w:t>
            </w:r>
          </w:p>
        </w:tc>
      </w:tr>
      <w:tr w:rsidR="00DF798E" w:rsidRPr="00246B50" w14:paraId="33929622"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5F0DB1A3"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GLP</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B64B20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2,0 L/t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10E7B0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4,0 L/t milho</w:t>
            </w:r>
          </w:p>
        </w:tc>
      </w:tr>
      <w:tr w:rsidR="00DF798E" w:rsidRPr="00246B50" w14:paraId="04A31B66" w14:textId="77777777" w:rsidTr="00B14DD0">
        <w:trPr>
          <w:trHeight w:val="20"/>
          <w:jc w:val="center"/>
        </w:trPr>
        <w:tc>
          <w:tcPr>
            <w:tcW w:w="3830" w:type="dxa"/>
            <w:tcBorders>
              <w:top w:val="nil"/>
              <w:left w:val="single" w:sz="6" w:space="0" w:color="000000"/>
              <w:bottom w:val="single" w:sz="6" w:space="0" w:color="000000"/>
              <w:right w:val="single" w:sz="6" w:space="0" w:color="000000"/>
            </w:tcBorders>
            <w:vAlign w:val="center"/>
          </w:tcPr>
          <w:p w14:paraId="199660FC"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Eletricidade</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91353B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5 kWh/t milho</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57FD88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12 kWh/t milho</w:t>
            </w:r>
          </w:p>
        </w:tc>
      </w:tr>
    </w:tbl>
    <w:p w14:paraId="005ED5CD" w14:textId="77777777" w:rsidR="00DF798E" w:rsidRPr="00195F24" w:rsidRDefault="00DF798E" w:rsidP="00DF798E">
      <w:pPr>
        <w:shd w:val="clear" w:color="auto" w:fill="FFFFFF"/>
        <w:spacing w:after="120" w:line="240" w:lineRule="auto"/>
        <w:jc w:val="both"/>
        <w:rPr>
          <w:rFonts w:cs="Times New Roman"/>
          <w:sz w:val="24"/>
          <w:szCs w:val="24"/>
        </w:rPr>
      </w:pPr>
    </w:p>
    <w:p w14:paraId="513CC05C" w14:textId="77777777" w:rsidR="00DF798E" w:rsidRPr="00195F24" w:rsidRDefault="00DF798E" w:rsidP="00DF798E">
      <w:pPr>
        <w:shd w:val="clear" w:color="auto" w:fill="FFFFFF"/>
        <w:spacing w:after="120" w:line="240" w:lineRule="auto"/>
        <w:jc w:val="both"/>
        <w:rPr>
          <w:rFonts w:cs="Times New Roman"/>
          <w:sz w:val="24"/>
          <w:szCs w:val="24"/>
        </w:rPr>
      </w:pPr>
    </w:p>
    <w:p w14:paraId="22AC6DAE"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br w:type="page"/>
      </w:r>
    </w:p>
    <w:p w14:paraId="4BF86F6C" w14:textId="77777777" w:rsidR="00DF798E" w:rsidRPr="00195F24" w:rsidRDefault="00DF798E" w:rsidP="00DF798E">
      <w:pPr>
        <w:shd w:val="clear" w:color="auto" w:fill="FFFFFF"/>
        <w:spacing w:after="120" w:line="240" w:lineRule="auto"/>
        <w:jc w:val="both"/>
        <w:rPr>
          <w:rFonts w:cs="Times New Roman"/>
          <w:sz w:val="24"/>
          <w:szCs w:val="24"/>
        </w:rPr>
      </w:pPr>
    </w:p>
    <w:p w14:paraId="14D7597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Tabela 4. Valores típicos e valores penalizados para a produção de soja</w:t>
      </w:r>
    </w:p>
    <w:tbl>
      <w:tblPr>
        <w:tblW w:w="9105" w:type="dxa"/>
        <w:jc w:val="center"/>
        <w:tblBorders>
          <w:top w:val="nil"/>
          <w:left w:val="nil"/>
          <w:bottom w:val="nil"/>
          <w:right w:val="nil"/>
          <w:insideH w:val="nil"/>
          <w:insideV w:val="nil"/>
        </w:tblBorders>
        <w:tblLayout w:type="fixed"/>
        <w:tblLook w:val="0600" w:firstRow="0" w:lastRow="0" w:firstColumn="0" w:lastColumn="0" w:noHBand="1" w:noVBand="1"/>
      </w:tblPr>
      <w:tblGrid>
        <w:gridCol w:w="3838"/>
        <w:gridCol w:w="2387"/>
        <w:gridCol w:w="2880"/>
      </w:tblGrid>
      <w:tr w:rsidR="00DF798E" w:rsidRPr="00246B50" w14:paraId="3614AD4C" w14:textId="77777777" w:rsidTr="00195F24">
        <w:trPr>
          <w:trHeight w:val="20"/>
          <w:jc w:val="center"/>
        </w:trPr>
        <w:tc>
          <w:tcPr>
            <w:tcW w:w="383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48F7B1A"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Parâmetro</w:t>
            </w:r>
          </w:p>
        </w:tc>
        <w:tc>
          <w:tcPr>
            <w:tcW w:w="2387"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2F72649F"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Típico</w:t>
            </w:r>
          </w:p>
        </w:tc>
        <w:tc>
          <w:tcPr>
            <w:tcW w:w="2880" w:type="dxa"/>
            <w:tcBorders>
              <w:top w:val="single" w:sz="6" w:space="0" w:color="000000"/>
              <w:left w:val="nil"/>
              <w:bottom w:val="single" w:sz="6" w:space="0" w:color="000000"/>
              <w:right w:val="single" w:sz="6" w:space="0" w:color="000000"/>
            </w:tcBorders>
            <w:shd w:val="clear" w:color="auto" w:fill="D9D9D9" w:themeFill="background1" w:themeFillShade="D9"/>
            <w:tcMar>
              <w:top w:w="100" w:type="dxa"/>
              <w:left w:w="100" w:type="dxa"/>
              <w:bottom w:w="100" w:type="dxa"/>
              <w:right w:w="100" w:type="dxa"/>
            </w:tcMar>
            <w:vAlign w:val="center"/>
          </w:tcPr>
          <w:p w14:paraId="528AE8E0" w14:textId="77777777" w:rsidR="00DF798E" w:rsidRPr="00195F24" w:rsidRDefault="00267453" w:rsidP="00B14DD0">
            <w:pPr>
              <w:spacing w:after="120" w:line="240" w:lineRule="auto"/>
              <w:jc w:val="center"/>
              <w:rPr>
                <w:rFonts w:cs="Times New Roman"/>
                <w:b/>
                <w:sz w:val="24"/>
                <w:szCs w:val="24"/>
              </w:rPr>
            </w:pPr>
            <w:r w:rsidRPr="00195F24">
              <w:rPr>
                <w:rFonts w:cs="Times New Roman"/>
                <w:b/>
                <w:sz w:val="24"/>
                <w:szCs w:val="24"/>
              </w:rPr>
              <w:t>Valor penalizado</w:t>
            </w:r>
          </w:p>
        </w:tc>
      </w:tr>
      <w:tr w:rsidR="00DF798E" w:rsidRPr="00246B50" w14:paraId="3A134973"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524900DE"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Calcário Calcítico ou Dolomítico</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5B330B2"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249,0 kg/t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65FF3A8"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423,3 kg/t soja</w:t>
            </w:r>
          </w:p>
        </w:tc>
      </w:tr>
      <w:tr w:rsidR="00DF798E" w:rsidRPr="00246B50" w14:paraId="5AB9F7FC"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10F59D51"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Gesso Agrícola</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9A0EC6A"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53,3 kg/t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D9A7CFD"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90,6 kg/t soja</w:t>
            </w:r>
          </w:p>
        </w:tc>
      </w:tr>
      <w:tr w:rsidR="00DF798E" w:rsidRPr="00246B50" w14:paraId="3400EF99"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2B6B64FA"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Sementes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20D89E9"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17,39 kg/t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6C70873C"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29,6 kg/t soja</w:t>
            </w:r>
          </w:p>
        </w:tc>
      </w:tr>
      <w:tr w:rsidR="00DF798E" w:rsidRPr="00246B50" w14:paraId="58CE759B"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22F4A284"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Nitrogenados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E0B64F1"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2,8 kg N/t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362C33DD"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4,8 kg N/t soja</w:t>
            </w:r>
          </w:p>
        </w:tc>
      </w:tr>
      <w:tr w:rsidR="00DF798E" w:rsidRPr="00246B50" w14:paraId="60451FF5"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0382B0BA"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Fosfatados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7C274E2"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27,2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0A0AED7A"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46,3 kg P</w:t>
            </w:r>
            <w:r w:rsidRPr="00195F24">
              <w:rPr>
                <w:rFonts w:cs="Times New Roman"/>
                <w:sz w:val="24"/>
                <w:szCs w:val="24"/>
                <w:vertAlign w:val="subscript"/>
              </w:rPr>
              <w:t>2</w:t>
            </w:r>
            <w:r w:rsidRPr="00195F24">
              <w:rPr>
                <w:rFonts w:cs="Times New Roman"/>
                <w:sz w:val="24"/>
                <w:szCs w:val="24"/>
              </w:rPr>
              <w:t>O</w:t>
            </w:r>
            <w:r w:rsidRPr="00195F24">
              <w:rPr>
                <w:rFonts w:cs="Times New Roman"/>
                <w:sz w:val="24"/>
                <w:szCs w:val="24"/>
                <w:vertAlign w:val="subscript"/>
              </w:rPr>
              <w:t>5</w:t>
            </w:r>
            <w:r w:rsidRPr="00195F24">
              <w:rPr>
                <w:rFonts w:cs="Times New Roman"/>
                <w:sz w:val="24"/>
                <w:szCs w:val="24"/>
              </w:rPr>
              <w:t>/t soja</w:t>
            </w:r>
          </w:p>
        </w:tc>
      </w:tr>
      <w:tr w:rsidR="00DF798E" w:rsidRPr="00246B50" w14:paraId="7F35B739"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56E7F483"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Fertilizantes Sintéticos Potássicos</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B9C1EC2"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32,7 kg K</w:t>
            </w:r>
            <w:r w:rsidRPr="00195F24">
              <w:rPr>
                <w:rFonts w:cs="Times New Roman"/>
                <w:sz w:val="24"/>
                <w:szCs w:val="24"/>
                <w:vertAlign w:val="subscript"/>
              </w:rPr>
              <w:t>2</w:t>
            </w:r>
            <w:r w:rsidRPr="00195F24">
              <w:rPr>
                <w:rFonts w:cs="Times New Roman"/>
                <w:sz w:val="24"/>
                <w:szCs w:val="24"/>
              </w:rPr>
              <w:t>O/t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4F54B1CC"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55,6 kg K</w:t>
            </w:r>
            <w:r w:rsidRPr="00195F24">
              <w:rPr>
                <w:rFonts w:cs="Times New Roman"/>
                <w:sz w:val="24"/>
                <w:szCs w:val="24"/>
                <w:vertAlign w:val="subscript"/>
              </w:rPr>
              <w:t>2</w:t>
            </w:r>
            <w:r w:rsidRPr="00195F24">
              <w:rPr>
                <w:rFonts w:cs="Times New Roman"/>
                <w:sz w:val="24"/>
                <w:szCs w:val="24"/>
              </w:rPr>
              <w:t>O/t soja</w:t>
            </w:r>
          </w:p>
        </w:tc>
      </w:tr>
      <w:tr w:rsidR="00DF798E" w:rsidRPr="00246B50" w14:paraId="4E4D227D" w14:textId="77777777" w:rsidTr="00B14DD0">
        <w:trPr>
          <w:trHeight w:val="20"/>
          <w:jc w:val="center"/>
        </w:trPr>
        <w:tc>
          <w:tcPr>
            <w:tcW w:w="3838" w:type="dxa"/>
            <w:tcBorders>
              <w:top w:val="nil"/>
              <w:left w:val="single" w:sz="6" w:space="0" w:color="000000"/>
              <w:bottom w:val="single" w:sz="6" w:space="0" w:color="000000"/>
              <w:right w:val="single" w:sz="6" w:space="0" w:color="000000"/>
            </w:tcBorders>
            <w:vAlign w:val="center"/>
          </w:tcPr>
          <w:p w14:paraId="4AC2F6EC"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Combustíveis e eletricidade (Diesel B8)</w:t>
            </w:r>
          </w:p>
        </w:tc>
        <w:tc>
          <w:tcPr>
            <w:tcW w:w="2387" w:type="dxa"/>
            <w:tcBorders>
              <w:top w:val="nil"/>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487A742"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10,7 L/t soja</w:t>
            </w:r>
          </w:p>
        </w:tc>
        <w:tc>
          <w:tcPr>
            <w:tcW w:w="2880" w:type="dxa"/>
            <w:tcBorders>
              <w:top w:val="nil"/>
              <w:left w:val="nil"/>
              <w:bottom w:val="single" w:sz="6" w:space="0" w:color="000000"/>
              <w:right w:val="single" w:sz="6" w:space="0" w:color="000000"/>
            </w:tcBorders>
            <w:tcMar>
              <w:top w:w="100" w:type="dxa"/>
              <w:left w:w="100" w:type="dxa"/>
              <w:bottom w:w="100" w:type="dxa"/>
              <w:right w:w="100" w:type="dxa"/>
            </w:tcMar>
            <w:vAlign w:val="center"/>
          </w:tcPr>
          <w:p w14:paraId="53285B8D" w14:textId="77777777" w:rsidR="00DF798E" w:rsidRPr="00195F24" w:rsidRDefault="00267453" w:rsidP="00B14DD0">
            <w:pPr>
              <w:spacing w:after="120" w:line="240" w:lineRule="auto"/>
              <w:jc w:val="center"/>
              <w:rPr>
                <w:rFonts w:cs="Times New Roman"/>
                <w:sz w:val="24"/>
                <w:szCs w:val="24"/>
              </w:rPr>
            </w:pPr>
            <w:r w:rsidRPr="00195F24">
              <w:rPr>
                <w:rFonts w:cs="Times New Roman"/>
                <w:sz w:val="24"/>
                <w:szCs w:val="24"/>
              </w:rPr>
              <w:t>18,2 L/t soja</w:t>
            </w:r>
          </w:p>
        </w:tc>
      </w:tr>
    </w:tbl>
    <w:p w14:paraId="0030EF54" w14:textId="77777777" w:rsidR="00DF798E" w:rsidRDefault="00DF798E" w:rsidP="00DF798E">
      <w:pPr>
        <w:spacing w:after="120" w:line="240" w:lineRule="auto"/>
        <w:rPr>
          <w:rFonts w:cs="Times New Roman"/>
          <w:sz w:val="24"/>
          <w:szCs w:val="24"/>
        </w:rPr>
      </w:pPr>
    </w:p>
    <w:p w14:paraId="705A1BCA" w14:textId="77777777" w:rsidR="00DF798E" w:rsidRDefault="00DF798E" w:rsidP="00DF798E">
      <w:pPr>
        <w:rPr>
          <w:rFonts w:cs="Times New Roman"/>
          <w:sz w:val="24"/>
          <w:szCs w:val="24"/>
        </w:rPr>
      </w:pPr>
      <w:r>
        <w:rPr>
          <w:rFonts w:cs="Times New Roman"/>
          <w:sz w:val="24"/>
          <w:szCs w:val="24"/>
        </w:rPr>
        <w:br w:type="page"/>
      </w:r>
    </w:p>
    <w:p w14:paraId="4BE91004" w14:textId="77777777" w:rsidR="00DF798E" w:rsidRPr="00246B50" w:rsidRDefault="00DF798E" w:rsidP="00DF798E">
      <w:pPr>
        <w:spacing w:after="120" w:line="240" w:lineRule="auto"/>
        <w:rPr>
          <w:rFonts w:cs="Times New Roman"/>
          <w:sz w:val="24"/>
          <w:szCs w:val="24"/>
        </w:rPr>
      </w:pPr>
    </w:p>
    <w:p w14:paraId="47184670" w14:textId="77777777" w:rsidR="00B14DD0" w:rsidRDefault="00FB361B">
      <w:pPr>
        <w:spacing w:after="120" w:line="240" w:lineRule="auto"/>
        <w:rPr>
          <w:rFonts w:cs="Times New Roman"/>
          <w:bCs/>
          <w:sz w:val="24"/>
          <w:szCs w:val="24"/>
        </w:rPr>
      </w:pPr>
      <w:r>
        <w:rPr>
          <w:rFonts w:cs="Times New Roman"/>
          <w:bCs/>
          <w:sz w:val="24"/>
          <w:szCs w:val="24"/>
        </w:rPr>
        <w:t>3</w:t>
      </w:r>
      <w:r w:rsidR="00DF798E">
        <w:rPr>
          <w:rFonts w:cs="Times New Roman"/>
          <w:bCs/>
          <w:sz w:val="24"/>
          <w:szCs w:val="24"/>
        </w:rPr>
        <w:t>.1.</w:t>
      </w:r>
      <w:r>
        <w:rPr>
          <w:rFonts w:cs="Times New Roman"/>
          <w:bCs/>
          <w:sz w:val="24"/>
          <w:szCs w:val="24"/>
        </w:rPr>
        <w:t>5</w:t>
      </w:r>
      <w:r w:rsidR="00DF798E">
        <w:rPr>
          <w:rFonts w:cs="Times New Roman"/>
          <w:bCs/>
          <w:sz w:val="24"/>
          <w:szCs w:val="24"/>
        </w:rPr>
        <w:t xml:space="preserve">  </w:t>
      </w:r>
      <w:r w:rsidR="00267453" w:rsidRPr="00267453">
        <w:rPr>
          <w:rFonts w:cs="Times New Roman"/>
          <w:bCs/>
          <w:sz w:val="24"/>
          <w:szCs w:val="24"/>
        </w:rPr>
        <w:t>A composição em nitrogênio, fósforo e potássio de fertilizantes químicos</w:t>
      </w:r>
      <w:r w:rsidR="00DF798E">
        <w:rPr>
          <w:rFonts w:cs="Times New Roman"/>
          <w:bCs/>
          <w:sz w:val="24"/>
          <w:szCs w:val="24"/>
        </w:rPr>
        <w:t xml:space="preserve"> adotados para o cálculo da intensidade de carbono é a determinada na Tabela 5</w:t>
      </w:r>
      <w:r w:rsidR="00267453" w:rsidRPr="00267453">
        <w:rPr>
          <w:rFonts w:cs="Times New Roman"/>
          <w:bCs/>
          <w:sz w:val="24"/>
          <w:szCs w:val="24"/>
        </w:rPr>
        <w:t xml:space="preserve">. </w:t>
      </w:r>
    </w:p>
    <w:p w14:paraId="0953207D" w14:textId="77777777" w:rsidR="00B14DD0" w:rsidRDefault="00B14DD0" w:rsidP="00195F24">
      <w:pPr>
        <w:shd w:val="clear" w:color="auto" w:fill="FFFFFF"/>
        <w:spacing w:after="120" w:line="240" w:lineRule="auto"/>
        <w:jc w:val="center"/>
        <w:rPr>
          <w:rFonts w:cs="Times New Roman"/>
          <w:sz w:val="24"/>
          <w:szCs w:val="24"/>
        </w:rPr>
      </w:pPr>
    </w:p>
    <w:p w14:paraId="5512212B" w14:textId="77777777" w:rsidR="00B14DD0" w:rsidRPr="00195F24" w:rsidRDefault="00267453" w:rsidP="00195F24">
      <w:pPr>
        <w:shd w:val="clear" w:color="auto" w:fill="FFFFFF"/>
        <w:spacing w:after="120" w:line="240" w:lineRule="auto"/>
        <w:jc w:val="center"/>
        <w:rPr>
          <w:rFonts w:cs="Times New Roman"/>
          <w:sz w:val="24"/>
          <w:szCs w:val="24"/>
        </w:rPr>
      </w:pPr>
      <w:r w:rsidRPr="00195F24">
        <w:rPr>
          <w:rFonts w:cs="Times New Roman"/>
          <w:sz w:val="24"/>
          <w:szCs w:val="24"/>
        </w:rPr>
        <w:t>Tabela 5. Composição em nitrogênio, fósforo e potássio de fertilizantes químicos.</w:t>
      </w:r>
    </w:p>
    <w:tbl>
      <w:tblPr>
        <w:tblStyle w:val="Tabelacomgrade"/>
        <w:tblW w:w="4673" w:type="dxa"/>
        <w:jc w:val="center"/>
        <w:tblLayout w:type="fixed"/>
        <w:tblLook w:val="04A0" w:firstRow="1" w:lastRow="0" w:firstColumn="1" w:lastColumn="0" w:noHBand="0" w:noVBand="1"/>
      </w:tblPr>
      <w:tblGrid>
        <w:gridCol w:w="2689"/>
        <w:gridCol w:w="708"/>
        <w:gridCol w:w="567"/>
        <w:gridCol w:w="709"/>
      </w:tblGrid>
      <w:tr w:rsidR="00DF798E" w:rsidRPr="00246B50" w14:paraId="28FE4F83" w14:textId="77777777" w:rsidTr="00195F24">
        <w:trPr>
          <w:trHeight w:val="20"/>
          <w:jc w:val="center"/>
        </w:trPr>
        <w:tc>
          <w:tcPr>
            <w:tcW w:w="2689" w:type="dxa"/>
            <w:vMerge w:val="restart"/>
            <w:shd w:val="clear" w:color="auto" w:fill="D9D9D9" w:themeFill="background1" w:themeFillShade="D9"/>
            <w:noWrap/>
            <w:vAlign w:val="center"/>
            <w:hideMark/>
          </w:tcPr>
          <w:p w14:paraId="338F4C95" w14:textId="77777777" w:rsidR="00B14DD0" w:rsidRPr="00195F24" w:rsidRDefault="00267453" w:rsidP="00195F24">
            <w:pPr>
              <w:spacing w:after="120"/>
              <w:jc w:val="center"/>
              <w:rPr>
                <w:rFonts w:eastAsiaTheme="minorEastAsia" w:cs="Times New Roman"/>
                <w:b/>
                <w:sz w:val="24"/>
                <w:szCs w:val="24"/>
                <w:lang w:eastAsia="pt-BR"/>
              </w:rPr>
            </w:pPr>
            <w:r w:rsidRPr="00195F24">
              <w:rPr>
                <w:rFonts w:cs="Times New Roman"/>
                <w:b/>
                <w:sz w:val="24"/>
                <w:szCs w:val="24"/>
              </w:rPr>
              <w:t>Fertilizantes</w:t>
            </w:r>
          </w:p>
        </w:tc>
        <w:tc>
          <w:tcPr>
            <w:tcW w:w="1984" w:type="dxa"/>
            <w:gridSpan w:val="3"/>
            <w:shd w:val="clear" w:color="auto" w:fill="D9D9D9" w:themeFill="background1" w:themeFillShade="D9"/>
            <w:noWrap/>
            <w:vAlign w:val="center"/>
            <w:hideMark/>
          </w:tcPr>
          <w:p w14:paraId="1B79C16E" w14:textId="77777777" w:rsidR="00B14DD0" w:rsidRPr="00195F24" w:rsidRDefault="00267453" w:rsidP="00195F24">
            <w:pPr>
              <w:spacing w:after="120"/>
              <w:jc w:val="center"/>
              <w:rPr>
                <w:rFonts w:cs="Times New Roman"/>
                <w:b/>
                <w:sz w:val="24"/>
                <w:szCs w:val="24"/>
              </w:rPr>
            </w:pPr>
            <w:r w:rsidRPr="00195F24">
              <w:rPr>
                <w:rFonts w:cs="Times New Roman"/>
                <w:b/>
                <w:sz w:val="24"/>
                <w:szCs w:val="24"/>
              </w:rPr>
              <w:t>Composição (%)</w:t>
            </w:r>
          </w:p>
        </w:tc>
      </w:tr>
      <w:tr w:rsidR="00DF798E" w:rsidRPr="00246B50" w14:paraId="0D6BAFDC" w14:textId="77777777" w:rsidTr="00195F24">
        <w:trPr>
          <w:trHeight w:val="20"/>
          <w:jc w:val="center"/>
        </w:trPr>
        <w:tc>
          <w:tcPr>
            <w:tcW w:w="2689" w:type="dxa"/>
            <w:vMerge/>
            <w:shd w:val="clear" w:color="auto" w:fill="D9D9D9" w:themeFill="background1" w:themeFillShade="D9"/>
            <w:vAlign w:val="center"/>
            <w:hideMark/>
          </w:tcPr>
          <w:p w14:paraId="3F3D110F" w14:textId="77777777" w:rsidR="00B14DD0" w:rsidRPr="00195F24" w:rsidRDefault="00B14DD0" w:rsidP="00195F24">
            <w:pPr>
              <w:shd w:val="clear" w:color="auto" w:fill="FFFFFF"/>
              <w:spacing w:after="120"/>
              <w:jc w:val="center"/>
              <w:rPr>
                <w:rFonts w:eastAsiaTheme="minorEastAsia" w:cs="Times New Roman"/>
                <w:b/>
                <w:sz w:val="24"/>
                <w:szCs w:val="24"/>
                <w:lang w:eastAsia="pt-BR"/>
              </w:rPr>
            </w:pPr>
          </w:p>
        </w:tc>
        <w:tc>
          <w:tcPr>
            <w:tcW w:w="708" w:type="dxa"/>
            <w:shd w:val="clear" w:color="auto" w:fill="D9D9D9" w:themeFill="background1" w:themeFillShade="D9"/>
            <w:noWrap/>
            <w:vAlign w:val="center"/>
            <w:hideMark/>
          </w:tcPr>
          <w:p w14:paraId="24C43655" w14:textId="77777777" w:rsidR="00B14DD0" w:rsidRPr="00195F24" w:rsidRDefault="00267453" w:rsidP="00195F24">
            <w:pPr>
              <w:spacing w:after="120"/>
              <w:jc w:val="center"/>
              <w:rPr>
                <w:rFonts w:eastAsiaTheme="minorEastAsia" w:cs="Times New Roman"/>
                <w:b/>
                <w:sz w:val="24"/>
                <w:szCs w:val="24"/>
                <w:lang w:eastAsia="pt-BR"/>
              </w:rPr>
            </w:pPr>
            <w:r w:rsidRPr="00195F24">
              <w:rPr>
                <w:rFonts w:cs="Times New Roman"/>
                <w:b/>
                <w:sz w:val="24"/>
                <w:szCs w:val="24"/>
              </w:rPr>
              <w:t>N</w:t>
            </w:r>
          </w:p>
        </w:tc>
        <w:tc>
          <w:tcPr>
            <w:tcW w:w="567" w:type="dxa"/>
            <w:shd w:val="clear" w:color="auto" w:fill="D9D9D9" w:themeFill="background1" w:themeFillShade="D9"/>
            <w:noWrap/>
            <w:vAlign w:val="center"/>
            <w:hideMark/>
          </w:tcPr>
          <w:p w14:paraId="1665121B" w14:textId="77777777" w:rsidR="00B14DD0" w:rsidRPr="00195F24" w:rsidRDefault="00267453" w:rsidP="00195F24">
            <w:pPr>
              <w:spacing w:after="120"/>
              <w:jc w:val="center"/>
              <w:rPr>
                <w:rFonts w:cs="Times New Roman"/>
                <w:b/>
                <w:sz w:val="24"/>
                <w:szCs w:val="24"/>
              </w:rPr>
            </w:pPr>
            <w:r w:rsidRPr="00195F24">
              <w:rPr>
                <w:rFonts w:cs="Times New Roman"/>
                <w:b/>
                <w:sz w:val="24"/>
                <w:szCs w:val="24"/>
              </w:rPr>
              <w:t>P</w:t>
            </w:r>
          </w:p>
        </w:tc>
        <w:tc>
          <w:tcPr>
            <w:tcW w:w="709" w:type="dxa"/>
            <w:shd w:val="clear" w:color="auto" w:fill="D9D9D9" w:themeFill="background1" w:themeFillShade="D9"/>
            <w:noWrap/>
            <w:vAlign w:val="center"/>
            <w:hideMark/>
          </w:tcPr>
          <w:p w14:paraId="3E744444" w14:textId="77777777" w:rsidR="00B14DD0" w:rsidRPr="00195F24" w:rsidRDefault="00267453" w:rsidP="00195F24">
            <w:pPr>
              <w:spacing w:after="120"/>
              <w:jc w:val="center"/>
              <w:rPr>
                <w:rFonts w:cs="Times New Roman"/>
                <w:b/>
                <w:sz w:val="24"/>
                <w:szCs w:val="24"/>
              </w:rPr>
            </w:pPr>
            <w:r w:rsidRPr="00195F24">
              <w:rPr>
                <w:rFonts w:cs="Times New Roman"/>
                <w:b/>
                <w:sz w:val="24"/>
                <w:szCs w:val="24"/>
              </w:rPr>
              <w:t>K</w:t>
            </w:r>
          </w:p>
        </w:tc>
      </w:tr>
      <w:tr w:rsidR="00DF798E" w:rsidRPr="00246B50" w14:paraId="377E9FEB" w14:textId="77777777" w:rsidTr="00195F24">
        <w:trPr>
          <w:trHeight w:val="20"/>
          <w:jc w:val="center"/>
        </w:trPr>
        <w:tc>
          <w:tcPr>
            <w:tcW w:w="2689" w:type="dxa"/>
            <w:noWrap/>
            <w:vAlign w:val="center"/>
          </w:tcPr>
          <w:p w14:paraId="77464583"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Ácido Nítrico diluído</w:t>
            </w:r>
          </w:p>
        </w:tc>
        <w:tc>
          <w:tcPr>
            <w:tcW w:w="708" w:type="dxa"/>
            <w:noWrap/>
            <w:vAlign w:val="center"/>
          </w:tcPr>
          <w:p w14:paraId="5DE5B47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12</w:t>
            </w:r>
          </w:p>
        </w:tc>
        <w:tc>
          <w:tcPr>
            <w:tcW w:w="567" w:type="dxa"/>
            <w:noWrap/>
            <w:vAlign w:val="center"/>
          </w:tcPr>
          <w:p w14:paraId="504824A6"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7AB2C6B9"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719AC1EF" w14:textId="77777777" w:rsidTr="00195F24">
        <w:trPr>
          <w:trHeight w:val="20"/>
          <w:jc w:val="center"/>
        </w:trPr>
        <w:tc>
          <w:tcPr>
            <w:tcW w:w="2689" w:type="dxa"/>
            <w:noWrap/>
            <w:vAlign w:val="center"/>
          </w:tcPr>
          <w:p w14:paraId="0FC9C5D4"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rPr>
              <w:t>Amônia Anidra</w:t>
            </w:r>
          </w:p>
        </w:tc>
        <w:tc>
          <w:tcPr>
            <w:tcW w:w="708" w:type="dxa"/>
            <w:noWrap/>
            <w:vAlign w:val="center"/>
          </w:tcPr>
          <w:p w14:paraId="4AB7061F"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82</w:t>
            </w:r>
          </w:p>
        </w:tc>
        <w:tc>
          <w:tcPr>
            <w:tcW w:w="567" w:type="dxa"/>
            <w:noWrap/>
            <w:vAlign w:val="center"/>
          </w:tcPr>
          <w:p w14:paraId="6A729E43"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4A2E69B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283C482C" w14:textId="77777777" w:rsidTr="00195F24">
        <w:trPr>
          <w:trHeight w:val="20"/>
          <w:jc w:val="center"/>
        </w:trPr>
        <w:tc>
          <w:tcPr>
            <w:tcW w:w="2689" w:type="dxa"/>
            <w:noWrap/>
            <w:vAlign w:val="center"/>
          </w:tcPr>
          <w:p w14:paraId="590EE4F6"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Bicarbonato de Amônio</w:t>
            </w:r>
          </w:p>
        </w:tc>
        <w:tc>
          <w:tcPr>
            <w:tcW w:w="708" w:type="dxa"/>
            <w:noWrap/>
            <w:vAlign w:val="center"/>
          </w:tcPr>
          <w:p w14:paraId="2B728404"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18</w:t>
            </w:r>
          </w:p>
        </w:tc>
        <w:tc>
          <w:tcPr>
            <w:tcW w:w="567" w:type="dxa"/>
            <w:noWrap/>
            <w:vAlign w:val="center"/>
          </w:tcPr>
          <w:p w14:paraId="633F4E57"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0EAD44F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141FDC2B" w14:textId="77777777" w:rsidTr="00195F24">
        <w:trPr>
          <w:trHeight w:val="20"/>
          <w:jc w:val="center"/>
        </w:trPr>
        <w:tc>
          <w:tcPr>
            <w:tcW w:w="2689" w:type="dxa"/>
            <w:noWrap/>
            <w:vAlign w:val="center"/>
          </w:tcPr>
          <w:p w14:paraId="2BA9848C"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lang w:val="en-US"/>
              </w:rPr>
              <w:t>Cloreto de Amônio</w:t>
            </w:r>
          </w:p>
        </w:tc>
        <w:tc>
          <w:tcPr>
            <w:tcW w:w="708" w:type="dxa"/>
            <w:noWrap/>
            <w:vAlign w:val="center"/>
          </w:tcPr>
          <w:p w14:paraId="214EAA0E"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25</w:t>
            </w:r>
          </w:p>
        </w:tc>
        <w:tc>
          <w:tcPr>
            <w:tcW w:w="567" w:type="dxa"/>
            <w:noWrap/>
            <w:vAlign w:val="center"/>
          </w:tcPr>
          <w:p w14:paraId="61DEA197"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34EA1B23"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60BDE1AF" w14:textId="77777777" w:rsidTr="00195F24">
        <w:trPr>
          <w:trHeight w:val="20"/>
          <w:jc w:val="center"/>
        </w:trPr>
        <w:tc>
          <w:tcPr>
            <w:tcW w:w="2689" w:type="dxa"/>
            <w:noWrap/>
            <w:vAlign w:val="center"/>
          </w:tcPr>
          <w:p w14:paraId="254E17EB"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Cloreto de Potássio</w:t>
            </w:r>
          </w:p>
        </w:tc>
        <w:tc>
          <w:tcPr>
            <w:tcW w:w="708" w:type="dxa"/>
            <w:noWrap/>
            <w:vAlign w:val="center"/>
          </w:tcPr>
          <w:p w14:paraId="3FF851FC"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567" w:type="dxa"/>
            <w:noWrap/>
            <w:vAlign w:val="center"/>
          </w:tcPr>
          <w:p w14:paraId="346E128E"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7DCA9B8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59</w:t>
            </w:r>
          </w:p>
        </w:tc>
      </w:tr>
      <w:tr w:rsidR="00DF798E" w:rsidRPr="00246B50" w14:paraId="0826B7AB" w14:textId="77777777" w:rsidTr="00195F24">
        <w:trPr>
          <w:trHeight w:val="20"/>
          <w:jc w:val="center"/>
        </w:trPr>
        <w:tc>
          <w:tcPr>
            <w:tcW w:w="2689" w:type="dxa"/>
            <w:noWrap/>
            <w:vAlign w:val="center"/>
          </w:tcPr>
          <w:p w14:paraId="6F87EDC8"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Fosfato Monoamônico (MAP)</w:t>
            </w:r>
          </w:p>
        </w:tc>
        <w:tc>
          <w:tcPr>
            <w:tcW w:w="708" w:type="dxa"/>
            <w:noWrap/>
            <w:vAlign w:val="center"/>
          </w:tcPr>
          <w:p w14:paraId="4CBA117C"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10</w:t>
            </w:r>
          </w:p>
        </w:tc>
        <w:tc>
          <w:tcPr>
            <w:tcW w:w="567" w:type="dxa"/>
            <w:noWrap/>
            <w:vAlign w:val="center"/>
          </w:tcPr>
          <w:p w14:paraId="193D9765"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51</w:t>
            </w:r>
          </w:p>
        </w:tc>
        <w:tc>
          <w:tcPr>
            <w:tcW w:w="709" w:type="dxa"/>
            <w:noWrap/>
            <w:vAlign w:val="center"/>
          </w:tcPr>
          <w:p w14:paraId="6AE5ACE5"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r>
      <w:tr w:rsidR="00DF798E" w:rsidRPr="00246B50" w14:paraId="2A8D5403" w14:textId="77777777" w:rsidTr="00195F24">
        <w:trPr>
          <w:trHeight w:val="20"/>
          <w:jc w:val="center"/>
        </w:trPr>
        <w:tc>
          <w:tcPr>
            <w:tcW w:w="2689" w:type="dxa"/>
            <w:noWrap/>
            <w:vAlign w:val="center"/>
          </w:tcPr>
          <w:p w14:paraId="5060D2F1"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Fosfato diamônico (DAP)</w:t>
            </w:r>
          </w:p>
        </w:tc>
        <w:tc>
          <w:tcPr>
            <w:tcW w:w="708" w:type="dxa"/>
            <w:noWrap/>
            <w:vAlign w:val="center"/>
          </w:tcPr>
          <w:p w14:paraId="2D894DC1"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17</w:t>
            </w:r>
          </w:p>
        </w:tc>
        <w:tc>
          <w:tcPr>
            <w:tcW w:w="567" w:type="dxa"/>
            <w:noWrap/>
            <w:vAlign w:val="center"/>
          </w:tcPr>
          <w:p w14:paraId="0778B5AA"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46</w:t>
            </w:r>
          </w:p>
        </w:tc>
        <w:tc>
          <w:tcPr>
            <w:tcW w:w="709" w:type="dxa"/>
            <w:noWrap/>
            <w:vAlign w:val="center"/>
          </w:tcPr>
          <w:p w14:paraId="3CDDF859"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r>
      <w:tr w:rsidR="00DF798E" w:rsidRPr="00246B50" w14:paraId="6C2D60F4" w14:textId="77777777" w:rsidTr="00195F24">
        <w:trPr>
          <w:trHeight w:val="20"/>
          <w:jc w:val="center"/>
        </w:trPr>
        <w:tc>
          <w:tcPr>
            <w:tcW w:w="2689" w:type="dxa"/>
            <w:noWrap/>
            <w:vAlign w:val="center"/>
          </w:tcPr>
          <w:p w14:paraId="0ADCBD3A"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Amônio</w:t>
            </w:r>
          </w:p>
        </w:tc>
        <w:tc>
          <w:tcPr>
            <w:tcW w:w="708" w:type="dxa"/>
            <w:noWrap/>
            <w:vAlign w:val="center"/>
          </w:tcPr>
          <w:p w14:paraId="51540E25"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34</w:t>
            </w:r>
          </w:p>
        </w:tc>
        <w:tc>
          <w:tcPr>
            <w:tcW w:w="567" w:type="dxa"/>
            <w:noWrap/>
            <w:vAlign w:val="center"/>
          </w:tcPr>
          <w:p w14:paraId="20AF848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087ADAE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6F34E80E" w14:textId="77777777" w:rsidTr="00195F24">
        <w:trPr>
          <w:trHeight w:val="20"/>
          <w:jc w:val="center"/>
        </w:trPr>
        <w:tc>
          <w:tcPr>
            <w:tcW w:w="2689" w:type="dxa"/>
            <w:noWrap/>
            <w:vAlign w:val="center"/>
          </w:tcPr>
          <w:p w14:paraId="23ED6CF3"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Amônio e Cálcio</w:t>
            </w:r>
          </w:p>
        </w:tc>
        <w:tc>
          <w:tcPr>
            <w:tcW w:w="708" w:type="dxa"/>
            <w:noWrap/>
            <w:vAlign w:val="center"/>
          </w:tcPr>
          <w:p w14:paraId="667966F0"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25</w:t>
            </w:r>
          </w:p>
        </w:tc>
        <w:tc>
          <w:tcPr>
            <w:tcW w:w="567" w:type="dxa"/>
            <w:noWrap/>
            <w:vAlign w:val="center"/>
          </w:tcPr>
          <w:p w14:paraId="5A6EFC06"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6EC74F2A"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1A5A5B6D" w14:textId="77777777" w:rsidTr="00195F24">
        <w:trPr>
          <w:trHeight w:val="20"/>
          <w:jc w:val="center"/>
        </w:trPr>
        <w:tc>
          <w:tcPr>
            <w:tcW w:w="2689" w:type="dxa"/>
            <w:noWrap/>
            <w:vAlign w:val="center"/>
          </w:tcPr>
          <w:p w14:paraId="5BB74D35"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Cálcio</w:t>
            </w:r>
          </w:p>
        </w:tc>
        <w:tc>
          <w:tcPr>
            <w:tcW w:w="708" w:type="dxa"/>
            <w:noWrap/>
            <w:vAlign w:val="center"/>
          </w:tcPr>
          <w:p w14:paraId="2219C84B"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15</w:t>
            </w:r>
          </w:p>
        </w:tc>
        <w:tc>
          <w:tcPr>
            <w:tcW w:w="567" w:type="dxa"/>
            <w:noWrap/>
            <w:vAlign w:val="center"/>
          </w:tcPr>
          <w:p w14:paraId="52259726"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07246599"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065D9C33" w14:textId="77777777" w:rsidTr="00195F24">
        <w:trPr>
          <w:trHeight w:val="20"/>
          <w:jc w:val="center"/>
        </w:trPr>
        <w:tc>
          <w:tcPr>
            <w:tcW w:w="2689" w:type="dxa"/>
            <w:noWrap/>
            <w:vAlign w:val="center"/>
          </w:tcPr>
          <w:p w14:paraId="17722AF5"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rPr>
              <w:t>Nitrato de Sódio</w:t>
            </w:r>
          </w:p>
        </w:tc>
        <w:tc>
          <w:tcPr>
            <w:tcW w:w="708" w:type="dxa"/>
            <w:noWrap/>
            <w:vAlign w:val="center"/>
          </w:tcPr>
          <w:p w14:paraId="11E6C1F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15</w:t>
            </w:r>
          </w:p>
        </w:tc>
        <w:tc>
          <w:tcPr>
            <w:tcW w:w="567" w:type="dxa"/>
            <w:noWrap/>
            <w:vAlign w:val="center"/>
          </w:tcPr>
          <w:p w14:paraId="5CACB73D"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68FE7F11"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7D8DA5D4" w14:textId="77777777" w:rsidTr="00195F24">
        <w:trPr>
          <w:trHeight w:val="20"/>
          <w:jc w:val="center"/>
        </w:trPr>
        <w:tc>
          <w:tcPr>
            <w:tcW w:w="2689" w:type="dxa"/>
            <w:noWrap/>
            <w:vAlign w:val="center"/>
          </w:tcPr>
          <w:p w14:paraId="503E0F04"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Sulfato de Amônio</w:t>
            </w:r>
          </w:p>
        </w:tc>
        <w:tc>
          <w:tcPr>
            <w:tcW w:w="708" w:type="dxa"/>
            <w:noWrap/>
            <w:vAlign w:val="center"/>
          </w:tcPr>
          <w:p w14:paraId="77D2F905"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26</w:t>
            </w:r>
          </w:p>
        </w:tc>
        <w:tc>
          <w:tcPr>
            <w:tcW w:w="567" w:type="dxa"/>
            <w:noWrap/>
            <w:vAlign w:val="center"/>
          </w:tcPr>
          <w:p w14:paraId="73A83C95"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1829256E"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7AC72E5C" w14:textId="77777777" w:rsidTr="00195F24">
        <w:trPr>
          <w:trHeight w:val="20"/>
          <w:jc w:val="center"/>
        </w:trPr>
        <w:tc>
          <w:tcPr>
            <w:tcW w:w="2689" w:type="dxa"/>
            <w:noWrap/>
            <w:vAlign w:val="center"/>
          </w:tcPr>
          <w:p w14:paraId="3E1FB10C"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Nitrato de Potássio</w:t>
            </w:r>
          </w:p>
        </w:tc>
        <w:tc>
          <w:tcPr>
            <w:tcW w:w="708" w:type="dxa"/>
            <w:noWrap/>
            <w:vAlign w:val="center"/>
          </w:tcPr>
          <w:p w14:paraId="60D7FD16"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13,5</w:t>
            </w:r>
          </w:p>
        </w:tc>
        <w:tc>
          <w:tcPr>
            <w:tcW w:w="567" w:type="dxa"/>
            <w:noWrap/>
            <w:vAlign w:val="center"/>
          </w:tcPr>
          <w:p w14:paraId="59152C2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0</w:t>
            </w:r>
          </w:p>
        </w:tc>
        <w:tc>
          <w:tcPr>
            <w:tcW w:w="709" w:type="dxa"/>
            <w:noWrap/>
            <w:vAlign w:val="center"/>
          </w:tcPr>
          <w:p w14:paraId="1C4AC07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44</w:t>
            </w:r>
          </w:p>
        </w:tc>
      </w:tr>
      <w:tr w:rsidR="00DF798E" w:rsidRPr="00246B50" w14:paraId="57FB8D03" w14:textId="77777777" w:rsidTr="00195F24">
        <w:trPr>
          <w:trHeight w:val="20"/>
          <w:jc w:val="center"/>
        </w:trPr>
        <w:tc>
          <w:tcPr>
            <w:tcW w:w="2689" w:type="dxa"/>
            <w:noWrap/>
            <w:vAlign w:val="center"/>
          </w:tcPr>
          <w:p w14:paraId="464A6D0B"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lang w:val="en-US"/>
              </w:rPr>
              <w:t>Nitrato Fosfato Amônio</w:t>
            </w:r>
          </w:p>
        </w:tc>
        <w:tc>
          <w:tcPr>
            <w:tcW w:w="708" w:type="dxa"/>
            <w:noWrap/>
            <w:vAlign w:val="center"/>
          </w:tcPr>
          <w:p w14:paraId="30460EF2"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8</w:t>
            </w:r>
          </w:p>
        </w:tc>
        <w:tc>
          <w:tcPr>
            <w:tcW w:w="567" w:type="dxa"/>
            <w:noWrap/>
            <w:vAlign w:val="center"/>
          </w:tcPr>
          <w:p w14:paraId="0AB82C7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lang w:val="en-US"/>
              </w:rPr>
              <w:t>52</w:t>
            </w:r>
          </w:p>
        </w:tc>
        <w:tc>
          <w:tcPr>
            <w:tcW w:w="709" w:type="dxa"/>
            <w:noWrap/>
            <w:vAlign w:val="center"/>
          </w:tcPr>
          <w:p w14:paraId="568F7154" w14:textId="77777777" w:rsidR="00B14DD0" w:rsidRPr="00195F24" w:rsidRDefault="00B14DD0" w:rsidP="00195F24">
            <w:pPr>
              <w:shd w:val="clear" w:color="auto" w:fill="FFFFFF"/>
              <w:spacing w:after="120"/>
              <w:jc w:val="center"/>
              <w:rPr>
                <w:rFonts w:eastAsiaTheme="minorEastAsia" w:cs="Times New Roman"/>
                <w:sz w:val="24"/>
                <w:szCs w:val="24"/>
                <w:lang w:eastAsia="pt-BR"/>
              </w:rPr>
            </w:pPr>
          </w:p>
        </w:tc>
      </w:tr>
      <w:tr w:rsidR="00DF798E" w:rsidRPr="00246B50" w14:paraId="6B975591" w14:textId="77777777" w:rsidTr="00195F24">
        <w:trPr>
          <w:trHeight w:val="20"/>
          <w:jc w:val="center"/>
        </w:trPr>
        <w:tc>
          <w:tcPr>
            <w:tcW w:w="2689" w:type="dxa"/>
            <w:noWrap/>
            <w:vAlign w:val="center"/>
          </w:tcPr>
          <w:p w14:paraId="685DA2B3" w14:textId="77777777" w:rsidR="00B14DD0" w:rsidRPr="00195F24" w:rsidRDefault="00267453" w:rsidP="00195F24">
            <w:pPr>
              <w:shd w:val="clear" w:color="auto" w:fill="FFFFFF"/>
              <w:spacing w:after="120"/>
              <w:rPr>
                <w:rFonts w:eastAsiaTheme="minorEastAsia" w:cs="Times New Roman"/>
                <w:sz w:val="24"/>
                <w:szCs w:val="24"/>
                <w:lang w:val="en-US" w:eastAsia="pt-BR"/>
              </w:rPr>
            </w:pPr>
            <w:r w:rsidRPr="00195F24">
              <w:rPr>
                <w:rFonts w:cs="Times New Roman"/>
                <w:sz w:val="24"/>
                <w:szCs w:val="24"/>
                <w:lang w:val="en-US"/>
              </w:rPr>
              <w:t>“Phosphate Rock”</w:t>
            </w:r>
          </w:p>
        </w:tc>
        <w:tc>
          <w:tcPr>
            <w:tcW w:w="708" w:type="dxa"/>
            <w:noWrap/>
            <w:vAlign w:val="center"/>
          </w:tcPr>
          <w:p w14:paraId="6B379B78"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c>
          <w:tcPr>
            <w:tcW w:w="567" w:type="dxa"/>
            <w:noWrap/>
            <w:vAlign w:val="center"/>
          </w:tcPr>
          <w:p w14:paraId="4F5440C1"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25</w:t>
            </w:r>
          </w:p>
        </w:tc>
        <w:tc>
          <w:tcPr>
            <w:tcW w:w="709" w:type="dxa"/>
            <w:noWrap/>
            <w:vAlign w:val="center"/>
          </w:tcPr>
          <w:p w14:paraId="6E45172F"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lang w:val="en-US"/>
              </w:rPr>
              <w:t>0</w:t>
            </w:r>
          </w:p>
        </w:tc>
      </w:tr>
      <w:tr w:rsidR="00DF798E" w:rsidRPr="00246B50" w14:paraId="251BD0E1" w14:textId="77777777" w:rsidTr="00195F24">
        <w:trPr>
          <w:trHeight w:val="20"/>
          <w:jc w:val="center"/>
        </w:trPr>
        <w:tc>
          <w:tcPr>
            <w:tcW w:w="2689" w:type="dxa"/>
            <w:noWrap/>
            <w:vAlign w:val="center"/>
          </w:tcPr>
          <w:p w14:paraId="27BA804E"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Solução de Nitrato de Amônio e Ureia</w:t>
            </w:r>
          </w:p>
        </w:tc>
        <w:tc>
          <w:tcPr>
            <w:tcW w:w="708" w:type="dxa"/>
            <w:noWrap/>
            <w:vAlign w:val="center"/>
          </w:tcPr>
          <w:p w14:paraId="38D90814"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32</w:t>
            </w:r>
          </w:p>
        </w:tc>
        <w:tc>
          <w:tcPr>
            <w:tcW w:w="567" w:type="dxa"/>
            <w:noWrap/>
            <w:vAlign w:val="center"/>
          </w:tcPr>
          <w:p w14:paraId="7917B5A3"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c>
          <w:tcPr>
            <w:tcW w:w="709" w:type="dxa"/>
            <w:noWrap/>
            <w:vAlign w:val="center"/>
          </w:tcPr>
          <w:p w14:paraId="1DA02E45" w14:textId="77777777" w:rsidR="00B14DD0" w:rsidRPr="00195F24" w:rsidRDefault="00267453" w:rsidP="00195F24">
            <w:pPr>
              <w:shd w:val="clear" w:color="auto" w:fill="FFFFFF"/>
              <w:spacing w:after="120"/>
              <w:jc w:val="center"/>
              <w:rPr>
                <w:rFonts w:eastAsiaTheme="minorEastAsia" w:cs="Times New Roman"/>
                <w:sz w:val="24"/>
                <w:szCs w:val="24"/>
                <w:lang w:val="en-US" w:eastAsia="pt-BR"/>
              </w:rPr>
            </w:pPr>
            <w:r w:rsidRPr="00195F24">
              <w:rPr>
                <w:rFonts w:cs="Times New Roman"/>
                <w:sz w:val="24"/>
                <w:szCs w:val="24"/>
              </w:rPr>
              <w:t>0</w:t>
            </w:r>
          </w:p>
        </w:tc>
      </w:tr>
      <w:tr w:rsidR="00DF798E" w:rsidRPr="00246B50" w14:paraId="6A02434A" w14:textId="77777777" w:rsidTr="00195F24">
        <w:trPr>
          <w:trHeight w:val="20"/>
          <w:jc w:val="center"/>
        </w:trPr>
        <w:tc>
          <w:tcPr>
            <w:tcW w:w="2689" w:type="dxa"/>
            <w:noWrap/>
            <w:vAlign w:val="center"/>
          </w:tcPr>
          <w:p w14:paraId="372909FA"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Sulfato de Amônio</w:t>
            </w:r>
          </w:p>
        </w:tc>
        <w:tc>
          <w:tcPr>
            <w:tcW w:w="708" w:type="dxa"/>
            <w:noWrap/>
            <w:vAlign w:val="center"/>
          </w:tcPr>
          <w:p w14:paraId="3C70852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20,5</w:t>
            </w:r>
          </w:p>
        </w:tc>
        <w:tc>
          <w:tcPr>
            <w:tcW w:w="567" w:type="dxa"/>
            <w:noWrap/>
            <w:vAlign w:val="center"/>
          </w:tcPr>
          <w:p w14:paraId="43B1E285"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1A4BD39F"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5A97D3F8" w14:textId="77777777" w:rsidTr="00195F24">
        <w:trPr>
          <w:trHeight w:val="20"/>
          <w:jc w:val="center"/>
        </w:trPr>
        <w:tc>
          <w:tcPr>
            <w:tcW w:w="2689" w:type="dxa"/>
            <w:noWrap/>
            <w:vAlign w:val="center"/>
          </w:tcPr>
          <w:p w14:paraId="73DC677D"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Sulfato de Potássio</w:t>
            </w:r>
          </w:p>
        </w:tc>
        <w:tc>
          <w:tcPr>
            <w:tcW w:w="708" w:type="dxa"/>
            <w:noWrap/>
            <w:vAlign w:val="center"/>
          </w:tcPr>
          <w:p w14:paraId="697B1F0B"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567" w:type="dxa"/>
            <w:noWrap/>
            <w:vAlign w:val="center"/>
          </w:tcPr>
          <w:p w14:paraId="3362D3EB"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7168BFED"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49</w:t>
            </w:r>
          </w:p>
        </w:tc>
      </w:tr>
      <w:tr w:rsidR="00DF798E" w:rsidRPr="00246B50" w14:paraId="1CC10CCD" w14:textId="77777777" w:rsidTr="00195F24">
        <w:trPr>
          <w:trHeight w:val="20"/>
          <w:jc w:val="center"/>
        </w:trPr>
        <w:tc>
          <w:tcPr>
            <w:tcW w:w="2689" w:type="dxa"/>
            <w:noWrap/>
            <w:vAlign w:val="center"/>
          </w:tcPr>
          <w:p w14:paraId="0DABA817"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Superfosfato Simples</w:t>
            </w:r>
          </w:p>
        </w:tc>
        <w:tc>
          <w:tcPr>
            <w:tcW w:w="708" w:type="dxa"/>
            <w:noWrap/>
            <w:vAlign w:val="center"/>
          </w:tcPr>
          <w:p w14:paraId="0D5C296A"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567" w:type="dxa"/>
            <w:noWrap/>
            <w:vAlign w:val="center"/>
          </w:tcPr>
          <w:p w14:paraId="23AD7DAF"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20</w:t>
            </w:r>
          </w:p>
        </w:tc>
        <w:tc>
          <w:tcPr>
            <w:tcW w:w="709" w:type="dxa"/>
            <w:noWrap/>
            <w:vAlign w:val="center"/>
          </w:tcPr>
          <w:p w14:paraId="51BB629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3859190D" w14:textId="77777777" w:rsidTr="00195F24">
        <w:trPr>
          <w:trHeight w:val="20"/>
          <w:jc w:val="center"/>
        </w:trPr>
        <w:tc>
          <w:tcPr>
            <w:tcW w:w="2689" w:type="dxa"/>
            <w:noWrap/>
            <w:vAlign w:val="center"/>
          </w:tcPr>
          <w:p w14:paraId="3514C9D3"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Superfosfato Triplo</w:t>
            </w:r>
          </w:p>
        </w:tc>
        <w:tc>
          <w:tcPr>
            <w:tcW w:w="708" w:type="dxa"/>
            <w:noWrap/>
            <w:vAlign w:val="center"/>
          </w:tcPr>
          <w:p w14:paraId="798F63B6"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567" w:type="dxa"/>
            <w:noWrap/>
            <w:vAlign w:val="center"/>
          </w:tcPr>
          <w:p w14:paraId="0CF148F0"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46</w:t>
            </w:r>
          </w:p>
        </w:tc>
        <w:tc>
          <w:tcPr>
            <w:tcW w:w="709" w:type="dxa"/>
            <w:noWrap/>
            <w:vAlign w:val="center"/>
          </w:tcPr>
          <w:p w14:paraId="1F87D091"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r w:rsidR="00DF798E" w:rsidRPr="00246B50" w14:paraId="0F4DB687" w14:textId="77777777" w:rsidTr="00195F24">
        <w:trPr>
          <w:trHeight w:val="20"/>
          <w:jc w:val="center"/>
        </w:trPr>
        <w:tc>
          <w:tcPr>
            <w:tcW w:w="2689" w:type="dxa"/>
            <w:noWrap/>
            <w:vAlign w:val="center"/>
          </w:tcPr>
          <w:p w14:paraId="4D22E169" w14:textId="77777777" w:rsidR="00B14DD0" w:rsidRPr="00195F24" w:rsidRDefault="00267453" w:rsidP="00195F24">
            <w:pPr>
              <w:shd w:val="clear" w:color="auto" w:fill="FFFFFF"/>
              <w:spacing w:after="120"/>
              <w:rPr>
                <w:rFonts w:eastAsiaTheme="minorEastAsia" w:cs="Times New Roman"/>
                <w:sz w:val="24"/>
                <w:szCs w:val="24"/>
                <w:lang w:eastAsia="pt-BR"/>
              </w:rPr>
            </w:pPr>
            <w:r w:rsidRPr="00195F24">
              <w:rPr>
                <w:rFonts w:cs="Times New Roman"/>
                <w:sz w:val="24"/>
                <w:szCs w:val="24"/>
              </w:rPr>
              <w:t>Ureia</w:t>
            </w:r>
          </w:p>
        </w:tc>
        <w:tc>
          <w:tcPr>
            <w:tcW w:w="708" w:type="dxa"/>
            <w:noWrap/>
            <w:vAlign w:val="center"/>
          </w:tcPr>
          <w:p w14:paraId="4E2E633E"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45</w:t>
            </w:r>
          </w:p>
        </w:tc>
        <w:tc>
          <w:tcPr>
            <w:tcW w:w="567" w:type="dxa"/>
            <w:noWrap/>
            <w:vAlign w:val="center"/>
          </w:tcPr>
          <w:p w14:paraId="64A22327"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c>
          <w:tcPr>
            <w:tcW w:w="709" w:type="dxa"/>
            <w:noWrap/>
            <w:vAlign w:val="center"/>
          </w:tcPr>
          <w:p w14:paraId="3B2B8302" w14:textId="77777777" w:rsidR="00B14DD0" w:rsidRPr="00195F24" w:rsidRDefault="00267453" w:rsidP="00195F24">
            <w:pPr>
              <w:shd w:val="clear" w:color="auto" w:fill="FFFFFF"/>
              <w:spacing w:after="120"/>
              <w:jc w:val="center"/>
              <w:rPr>
                <w:rFonts w:eastAsiaTheme="minorEastAsia" w:cs="Times New Roman"/>
                <w:sz w:val="24"/>
                <w:szCs w:val="24"/>
                <w:lang w:eastAsia="pt-BR"/>
              </w:rPr>
            </w:pPr>
            <w:r w:rsidRPr="00195F24">
              <w:rPr>
                <w:rFonts w:cs="Times New Roman"/>
                <w:sz w:val="24"/>
                <w:szCs w:val="24"/>
              </w:rPr>
              <w:t>0</w:t>
            </w:r>
          </w:p>
        </w:tc>
      </w:tr>
    </w:tbl>
    <w:p w14:paraId="33600181" w14:textId="77777777" w:rsidR="00DF798E" w:rsidRPr="00195F24" w:rsidRDefault="00DF798E" w:rsidP="00DF798E">
      <w:pPr>
        <w:shd w:val="clear" w:color="auto" w:fill="FFFFFF"/>
        <w:spacing w:after="120" w:line="240" w:lineRule="auto"/>
        <w:jc w:val="both"/>
        <w:rPr>
          <w:rFonts w:cs="Times New Roman"/>
          <w:sz w:val="24"/>
          <w:szCs w:val="24"/>
        </w:rPr>
      </w:pPr>
    </w:p>
    <w:p w14:paraId="05268F01" w14:textId="77777777" w:rsidR="00DF798E" w:rsidRDefault="00DF798E" w:rsidP="00DF798E">
      <w:pPr>
        <w:rPr>
          <w:rFonts w:cs="Times New Roman"/>
          <w:b/>
          <w:sz w:val="24"/>
          <w:szCs w:val="24"/>
        </w:rPr>
      </w:pPr>
      <w:r>
        <w:rPr>
          <w:rFonts w:cs="Times New Roman"/>
          <w:b/>
          <w:sz w:val="24"/>
          <w:szCs w:val="24"/>
        </w:rPr>
        <w:br w:type="page"/>
      </w:r>
    </w:p>
    <w:p w14:paraId="3348C460" w14:textId="77777777" w:rsidR="00B14DD0" w:rsidRPr="00195F24" w:rsidRDefault="00FB361B" w:rsidP="00195F24">
      <w:pPr>
        <w:shd w:val="clear" w:color="auto" w:fill="FFFFFF"/>
        <w:spacing w:after="120" w:line="240" w:lineRule="auto"/>
        <w:ind w:left="1" w:firstLine="1"/>
        <w:jc w:val="both"/>
        <w:rPr>
          <w:rFonts w:cs="Times New Roman"/>
          <w:b/>
          <w:sz w:val="24"/>
          <w:szCs w:val="24"/>
        </w:rPr>
      </w:pPr>
      <w:r>
        <w:rPr>
          <w:rFonts w:cs="Times New Roman"/>
          <w:b/>
          <w:sz w:val="24"/>
          <w:szCs w:val="24"/>
        </w:rPr>
        <w:lastRenderedPageBreak/>
        <w:t>3</w:t>
      </w:r>
      <w:r w:rsidR="00DF798E">
        <w:rPr>
          <w:rFonts w:cs="Times New Roman"/>
          <w:b/>
          <w:sz w:val="24"/>
          <w:szCs w:val="24"/>
        </w:rPr>
        <w:t xml:space="preserve">.2  </w:t>
      </w:r>
      <w:r w:rsidR="00267453" w:rsidRPr="00195F24">
        <w:rPr>
          <w:rFonts w:cs="Times New Roman"/>
          <w:b/>
          <w:sz w:val="24"/>
          <w:szCs w:val="24"/>
        </w:rPr>
        <w:t>Fase industrial de produção</w:t>
      </w:r>
    </w:p>
    <w:p w14:paraId="09A25465" w14:textId="77777777" w:rsidR="00B14DD0" w:rsidRDefault="00FB361B">
      <w:pPr>
        <w:shd w:val="clear" w:color="auto" w:fill="FFFFFF"/>
        <w:tabs>
          <w:tab w:val="left" w:pos="7938"/>
        </w:tabs>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.2.1 </w:t>
      </w:r>
      <w:r w:rsidR="00267453" w:rsidRPr="00267453">
        <w:rPr>
          <w:rFonts w:cs="Times New Roman"/>
          <w:sz w:val="24"/>
          <w:szCs w:val="24"/>
        </w:rPr>
        <w:t>Para a fase industrial</w:t>
      </w:r>
      <w:r w:rsidR="00DF798E">
        <w:rPr>
          <w:rFonts w:cs="Times New Roman"/>
          <w:sz w:val="24"/>
          <w:szCs w:val="24"/>
        </w:rPr>
        <w:t xml:space="preserve"> de produção</w:t>
      </w:r>
      <w:r w:rsidR="00DF798E" w:rsidRPr="00246B50">
        <w:rPr>
          <w:rFonts w:cs="Times New Roman"/>
          <w:sz w:val="24"/>
          <w:szCs w:val="24"/>
        </w:rPr>
        <w:t>,</w:t>
      </w:r>
      <w:r w:rsidR="00267453" w:rsidRPr="00267453">
        <w:rPr>
          <w:rFonts w:cs="Times New Roman"/>
          <w:sz w:val="24"/>
          <w:szCs w:val="24"/>
        </w:rPr>
        <w:t xml:space="preserve"> </w:t>
      </w:r>
      <w:r w:rsidR="00DF798E">
        <w:rPr>
          <w:rFonts w:cs="Times New Roman"/>
          <w:sz w:val="24"/>
          <w:szCs w:val="24"/>
        </w:rPr>
        <w:t>o emissor primário deve sempre informar</w:t>
      </w:r>
      <w:r w:rsidR="00267453" w:rsidRPr="00267453">
        <w:rPr>
          <w:rFonts w:cs="Times New Roman"/>
          <w:sz w:val="24"/>
          <w:szCs w:val="24"/>
        </w:rPr>
        <w:t xml:space="preserve"> dados primários referentes ao processo de produção dos biocombustíveis</w:t>
      </w:r>
      <w:r w:rsidR="00DF798E">
        <w:rPr>
          <w:rFonts w:cs="Times New Roman"/>
          <w:sz w:val="24"/>
          <w:szCs w:val="24"/>
        </w:rPr>
        <w:t>, não existindo a opção de perfil padrão</w:t>
      </w:r>
      <w:r w:rsidR="00267453" w:rsidRPr="00267453">
        <w:rPr>
          <w:rFonts w:cs="Times New Roman"/>
          <w:sz w:val="24"/>
          <w:szCs w:val="24"/>
        </w:rPr>
        <w:t xml:space="preserve">. </w:t>
      </w:r>
    </w:p>
    <w:p w14:paraId="338C5F0A" w14:textId="77777777" w:rsidR="00B14DD0" w:rsidRPr="00195F24" w:rsidRDefault="00B14DD0" w:rsidP="00195F24">
      <w:pPr>
        <w:shd w:val="clear" w:color="auto" w:fill="FFFFFF"/>
        <w:tabs>
          <w:tab w:val="left" w:pos="7938"/>
        </w:tabs>
        <w:spacing w:after="120" w:line="240" w:lineRule="auto"/>
        <w:jc w:val="both"/>
        <w:rPr>
          <w:rFonts w:cs="Times New Roman"/>
          <w:sz w:val="24"/>
          <w:szCs w:val="24"/>
        </w:rPr>
      </w:pPr>
    </w:p>
    <w:p w14:paraId="2B26CCE3" w14:textId="77777777" w:rsidR="00B14DD0" w:rsidRPr="00195F24" w:rsidRDefault="00FB361B" w:rsidP="00195F24">
      <w:pPr>
        <w:spacing w:after="120" w:line="240" w:lineRule="auto"/>
        <w:jc w:val="both"/>
        <w:rPr>
          <w:rFonts w:cs="Times New Roman"/>
          <w:b/>
          <w:sz w:val="24"/>
          <w:szCs w:val="24"/>
        </w:rPr>
      </w:pPr>
      <w:bookmarkStart w:id="197" w:name="_Hlk504553736"/>
      <w:r>
        <w:rPr>
          <w:rFonts w:cs="Times New Roman"/>
          <w:b/>
          <w:sz w:val="24"/>
          <w:szCs w:val="24"/>
        </w:rPr>
        <w:t>3</w:t>
      </w:r>
      <w:r w:rsidR="00DF798E">
        <w:rPr>
          <w:rFonts w:cs="Times New Roman"/>
          <w:b/>
          <w:sz w:val="24"/>
          <w:szCs w:val="24"/>
        </w:rPr>
        <w:t xml:space="preserve">.3  </w:t>
      </w:r>
      <w:r w:rsidR="00267453" w:rsidRPr="00195F24">
        <w:rPr>
          <w:rFonts w:cs="Times New Roman"/>
          <w:b/>
          <w:sz w:val="24"/>
          <w:szCs w:val="24"/>
        </w:rPr>
        <w:t>Fase de distribuição</w:t>
      </w:r>
    </w:p>
    <w:p w14:paraId="0A8EFA88"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.3.1 Para a fase de distribuição, o emissor primário deve informar </w:t>
      </w:r>
      <w:r w:rsidR="00267453" w:rsidRPr="00267453">
        <w:rPr>
          <w:rFonts w:cs="Times New Roman"/>
          <w:sz w:val="24"/>
          <w:szCs w:val="24"/>
        </w:rPr>
        <w:t>o sistema logístico de distribuição de cada fração de seus biocombustíveis comercializados.</w:t>
      </w:r>
    </w:p>
    <w:p w14:paraId="2A2DF39F" w14:textId="77777777" w:rsidR="00DF798E" w:rsidRPr="00246B50" w:rsidRDefault="00FB361B" w:rsidP="00DF798E">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.3.2  </w:t>
      </w:r>
      <w:r w:rsidR="00DF798E" w:rsidRPr="00486B35">
        <w:rPr>
          <w:rFonts w:cs="Times New Roman"/>
          <w:sz w:val="24"/>
          <w:szCs w:val="24"/>
        </w:rPr>
        <w:t>Os sistemas logísticos disponíveis são:</w:t>
      </w:r>
    </w:p>
    <w:p w14:paraId="3FE7E7CA"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a) rodoviário;</w:t>
      </w:r>
    </w:p>
    <w:p w14:paraId="3EB3FFBB"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b) dutoviário;</w:t>
      </w:r>
    </w:p>
    <w:p w14:paraId="1A66907D"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c) ferroviário;</w:t>
      </w:r>
      <w:r>
        <w:rPr>
          <w:rFonts w:cs="Times New Roman"/>
          <w:sz w:val="24"/>
          <w:szCs w:val="24"/>
        </w:rPr>
        <w:t xml:space="preserve"> e</w:t>
      </w:r>
    </w:p>
    <w:p w14:paraId="6BC1BFEF" w14:textId="77777777" w:rsidR="00DF798E" w:rsidRPr="00246B50" w:rsidRDefault="00DF798E" w:rsidP="00DF798E">
      <w:pPr>
        <w:spacing w:after="120" w:line="240" w:lineRule="auto"/>
        <w:jc w:val="both"/>
        <w:rPr>
          <w:rFonts w:cs="Times New Roman"/>
          <w:sz w:val="24"/>
          <w:szCs w:val="24"/>
        </w:rPr>
      </w:pPr>
      <w:r w:rsidRPr="00486B35">
        <w:rPr>
          <w:rFonts w:cs="Times New Roman"/>
          <w:sz w:val="24"/>
          <w:szCs w:val="24"/>
        </w:rPr>
        <w:t>d) marítimo (apenas para o etanol de milho importado).</w:t>
      </w:r>
    </w:p>
    <w:p w14:paraId="02ED1A55"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.3.3 </w:t>
      </w:r>
      <w:r w:rsidR="00267453" w:rsidRPr="00267453">
        <w:rPr>
          <w:rFonts w:cs="Times New Roman"/>
          <w:sz w:val="24"/>
          <w:szCs w:val="24"/>
        </w:rPr>
        <w:t xml:space="preserve"> </w:t>
      </w:r>
      <w:r w:rsidR="00DF798E">
        <w:rPr>
          <w:rFonts w:cs="Times New Roman"/>
          <w:sz w:val="24"/>
          <w:szCs w:val="24"/>
        </w:rPr>
        <w:t>As emissões de gases de efeito estufa são calculadas considerando, p</w:t>
      </w:r>
      <w:r w:rsidR="00267453" w:rsidRPr="00267453">
        <w:rPr>
          <w:rFonts w:cs="Times New Roman"/>
          <w:sz w:val="24"/>
          <w:szCs w:val="24"/>
        </w:rPr>
        <w:t>ara cada biocombustível</w:t>
      </w:r>
      <w:r w:rsidR="00DF798E">
        <w:rPr>
          <w:rFonts w:cs="Times New Roman"/>
          <w:sz w:val="24"/>
          <w:szCs w:val="24"/>
        </w:rPr>
        <w:t>,</w:t>
      </w:r>
      <w:r w:rsidR="00267453" w:rsidRPr="00267453">
        <w:rPr>
          <w:rFonts w:cs="Times New Roman"/>
          <w:sz w:val="24"/>
          <w:szCs w:val="24"/>
        </w:rPr>
        <w:t xml:space="preserve">  </w:t>
      </w:r>
      <w:r>
        <w:rPr>
          <w:rFonts w:cs="Times New Roman"/>
          <w:sz w:val="24"/>
          <w:szCs w:val="24"/>
        </w:rPr>
        <w:t xml:space="preserve">a </w:t>
      </w:r>
      <w:r w:rsidR="00267453" w:rsidRPr="00267453">
        <w:rPr>
          <w:rFonts w:cs="Times New Roman"/>
          <w:sz w:val="24"/>
          <w:szCs w:val="24"/>
        </w:rPr>
        <w:t xml:space="preserve">distância média de distribuição da </w:t>
      </w:r>
      <w:r w:rsidR="00DF798E">
        <w:rPr>
          <w:rFonts w:cs="Times New Roman"/>
          <w:sz w:val="24"/>
          <w:szCs w:val="24"/>
        </w:rPr>
        <w:t>unidade produtora</w:t>
      </w:r>
      <w:r w:rsidR="00267453" w:rsidRPr="00267453">
        <w:rPr>
          <w:rFonts w:cs="Times New Roman"/>
          <w:sz w:val="24"/>
          <w:szCs w:val="24"/>
        </w:rPr>
        <w:t xml:space="preserve"> até o consumidor final para </w:t>
      </w:r>
      <w:r w:rsidR="00DF798E">
        <w:rPr>
          <w:rFonts w:cs="Times New Roman"/>
          <w:sz w:val="24"/>
          <w:szCs w:val="24"/>
        </w:rPr>
        <w:t>cada</w:t>
      </w:r>
      <w:r w:rsidR="00267453" w:rsidRPr="00267453">
        <w:rPr>
          <w:rFonts w:cs="Times New Roman"/>
          <w:sz w:val="24"/>
          <w:szCs w:val="24"/>
        </w:rPr>
        <w:t xml:space="preserve"> sistemas logístico.</w:t>
      </w:r>
    </w:p>
    <w:p w14:paraId="5D17CE92"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.3.4   </w:t>
      </w:r>
      <w:r w:rsidR="00267453" w:rsidRPr="00267453">
        <w:rPr>
          <w:rFonts w:cs="Times New Roman"/>
          <w:sz w:val="24"/>
          <w:szCs w:val="24"/>
        </w:rPr>
        <w:t xml:space="preserve">A Tabela 6 apresenta a composição e as distâncias médias adotadas para cada sistema logístico, para as rotas </w:t>
      </w:r>
      <w:r w:rsidR="00DF798E">
        <w:rPr>
          <w:rFonts w:cs="Times New Roman"/>
          <w:sz w:val="24"/>
          <w:szCs w:val="24"/>
        </w:rPr>
        <w:t>definidas para cálculo da intensidade de carbono</w:t>
      </w:r>
      <w:r w:rsidR="00267453" w:rsidRPr="00267453">
        <w:rPr>
          <w:rFonts w:cs="Times New Roman"/>
          <w:sz w:val="24"/>
          <w:szCs w:val="24"/>
        </w:rPr>
        <w:t>.</w:t>
      </w:r>
    </w:p>
    <w:p w14:paraId="755CB0DF" w14:textId="77777777" w:rsidR="00B14DD0" w:rsidRDefault="00FB361B">
      <w:pPr>
        <w:spacing w:after="120" w:line="240" w:lineRule="auto"/>
        <w:jc w:val="both"/>
        <w:rPr>
          <w:rFonts w:cs="Times New Roman"/>
          <w:sz w:val="24"/>
          <w:szCs w:val="24"/>
        </w:rPr>
      </w:pPr>
      <w:r>
        <w:rPr>
          <w:rFonts w:cs="Times New Roman"/>
          <w:sz w:val="24"/>
          <w:szCs w:val="24"/>
        </w:rPr>
        <w:t>3</w:t>
      </w:r>
      <w:r w:rsidR="00DF798E">
        <w:rPr>
          <w:rFonts w:cs="Times New Roman"/>
          <w:sz w:val="24"/>
          <w:szCs w:val="24"/>
        </w:rPr>
        <w:t xml:space="preserve">.3.5  O perfil padrão para a fase de distribuição é o sistema logístico rodoviário, </w:t>
      </w:r>
      <w:r w:rsidR="00267453" w:rsidRPr="00267453">
        <w:rPr>
          <w:rFonts w:cs="Times New Roman"/>
          <w:sz w:val="24"/>
          <w:szCs w:val="24"/>
        </w:rPr>
        <w:t xml:space="preserve">exceto para a rota de etanol de milho importado, para a qual </w:t>
      </w:r>
      <w:r w:rsidR="00DF798E">
        <w:rPr>
          <w:rFonts w:cs="Times New Roman"/>
          <w:sz w:val="24"/>
          <w:szCs w:val="24"/>
        </w:rPr>
        <w:t>é</w:t>
      </w:r>
      <w:r w:rsidR="00267453" w:rsidRPr="00267453">
        <w:rPr>
          <w:rFonts w:cs="Times New Roman"/>
          <w:sz w:val="24"/>
          <w:szCs w:val="24"/>
        </w:rPr>
        <w:t xml:space="preserve"> adotado o sistema logístico marítimo como padrão. </w:t>
      </w:r>
    </w:p>
    <w:p w14:paraId="7FFA5930" w14:textId="77777777" w:rsidR="00B14DD0" w:rsidRPr="00195F24" w:rsidRDefault="00B14DD0" w:rsidP="00195F24">
      <w:pPr>
        <w:spacing w:after="120" w:line="240" w:lineRule="auto"/>
        <w:jc w:val="both"/>
        <w:rPr>
          <w:rFonts w:cs="Times New Roman"/>
          <w:sz w:val="24"/>
          <w:szCs w:val="24"/>
        </w:rPr>
      </w:pPr>
    </w:p>
    <w:p w14:paraId="423C8225" w14:textId="77777777" w:rsidR="00B14DD0" w:rsidRDefault="00267453">
      <w:pPr>
        <w:shd w:val="clear" w:color="auto" w:fill="FFFFFF"/>
        <w:spacing w:after="120" w:line="240" w:lineRule="auto"/>
        <w:ind w:right="-852"/>
        <w:jc w:val="center"/>
        <w:rPr>
          <w:rFonts w:cs="Times New Roman"/>
          <w:bCs/>
          <w:sz w:val="24"/>
          <w:szCs w:val="24"/>
        </w:rPr>
      </w:pPr>
      <w:r w:rsidRPr="00267453">
        <w:rPr>
          <w:rFonts w:cs="Times New Roman"/>
          <w:bCs/>
          <w:sz w:val="24"/>
          <w:szCs w:val="24"/>
        </w:rPr>
        <w:t>Tabela 6. Composição e distâncias médias dos sistemas logísticos.</w:t>
      </w:r>
    </w:p>
    <w:tbl>
      <w:tblPr>
        <w:tblW w:w="9107" w:type="dxa"/>
        <w:jc w:val="center"/>
        <w:tblCellMar>
          <w:left w:w="70" w:type="dxa"/>
          <w:right w:w="70" w:type="dxa"/>
        </w:tblCellMar>
        <w:tblLook w:val="04A0" w:firstRow="1" w:lastRow="0" w:firstColumn="1" w:lastColumn="0" w:noHBand="0" w:noVBand="1"/>
      </w:tblPr>
      <w:tblGrid>
        <w:gridCol w:w="1676"/>
        <w:gridCol w:w="1055"/>
        <w:gridCol w:w="1227"/>
        <w:gridCol w:w="740"/>
        <w:gridCol w:w="740"/>
        <w:gridCol w:w="740"/>
        <w:gridCol w:w="740"/>
        <w:gridCol w:w="740"/>
        <w:gridCol w:w="740"/>
        <w:gridCol w:w="740"/>
      </w:tblGrid>
      <w:tr w:rsidR="00DF798E" w:rsidRPr="00246B50" w14:paraId="0A040CA8" w14:textId="77777777" w:rsidTr="00B14DD0">
        <w:trPr>
          <w:trHeight w:val="315"/>
          <w:jc w:val="center"/>
        </w:trPr>
        <w:tc>
          <w:tcPr>
            <w:tcW w:w="1660" w:type="dxa"/>
            <w:tcBorders>
              <w:top w:val="nil"/>
              <w:left w:val="nil"/>
              <w:bottom w:val="nil"/>
              <w:right w:val="nil"/>
            </w:tcBorders>
            <w:shd w:val="clear" w:color="auto" w:fill="auto"/>
            <w:noWrap/>
            <w:vAlign w:val="bottom"/>
            <w:hideMark/>
          </w:tcPr>
          <w:p w14:paraId="26599B16" w14:textId="77777777" w:rsidR="00B14DD0" w:rsidRDefault="00B14DD0">
            <w:pPr>
              <w:spacing w:after="120" w:line="240" w:lineRule="auto"/>
              <w:rPr>
                <w:rFonts w:eastAsia="Times New Roman" w:cs="Times New Roman"/>
                <w:sz w:val="24"/>
                <w:szCs w:val="24"/>
              </w:rPr>
            </w:pPr>
          </w:p>
        </w:tc>
        <w:tc>
          <w:tcPr>
            <w:tcW w:w="1047" w:type="dxa"/>
            <w:tcBorders>
              <w:top w:val="nil"/>
              <w:left w:val="nil"/>
              <w:bottom w:val="nil"/>
              <w:right w:val="nil"/>
            </w:tcBorders>
            <w:shd w:val="clear" w:color="auto" w:fill="auto"/>
            <w:noWrap/>
            <w:vAlign w:val="bottom"/>
            <w:hideMark/>
          </w:tcPr>
          <w:p w14:paraId="569F6612" w14:textId="77777777" w:rsidR="00B14DD0" w:rsidRDefault="00B14DD0">
            <w:pPr>
              <w:spacing w:after="120" w:line="240" w:lineRule="auto"/>
              <w:rPr>
                <w:rFonts w:eastAsia="Times New Roman" w:cs="Times New Roman"/>
                <w:sz w:val="24"/>
                <w:szCs w:val="24"/>
              </w:rPr>
            </w:pPr>
          </w:p>
        </w:tc>
        <w:tc>
          <w:tcPr>
            <w:tcW w:w="6400" w:type="dxa"/>
            <w:gridSpan w:val="8"/>
            <w:tcBorders>
              <w:top w:val="single" w:sz="8" w:space="0" w:color="auto"/>
              <w:left w:val="single" w:sz="8" w:space="0" w:color="auto"/>
              <w:bottom w:val="nil"/>
              <w:right w:val="single" w:sz="8" w:space="0" w:color="000000"/>
            </w:tcBorders>
            <w:shd w:val="clear" w:color="auto" w:fill="D9D9D9" w:themeFill="background1" w:themeFillShade="D9"/>
            <w:noWrap/>
            <w:vAlign w:val="bottom"/>
            <w:hideMark/>
          </w:tcPr>
          <w:p w14:paraId="3C1B9A87" w14:textId="77777777" w:rsidR="00B14DD0" w:rsidRDefault="00267453">
            <w:pPr>
              <w:spacing w:after="120" w:line="240" w:lineRule="auto"/>
              <w:jc w:val="center"/>
              <w:rPr>
                <w:rFonts w:cs="Times New Roman"/>
                <w:b/>
                <w:sz w:val="24"/>
                <w:szCs w:val="24"/>
              </w:rPr>
            </w:pPr>
            <w:r w:rsidRPr="00267453">
              <w:rPr>
                <w:rFonts w:cs="Times New Roman"/>
                <w:b/>
                <w:sz w:val="24"/>
                <w:szCs w:val="24"/>
              </w:rPr>
              <w:t>Sistemas logísticos</w:t>
            </w:r>
          </w:p>
        </w:tc>
      </w:tr>
      <w:tr w:rsidR="00DF798E" w:rsidRPr="00246B50" w14:paraId="211B7F2D" w14:textId="77777777" w:rsidTr="00B14DD0">
        <w:trPr>
          <w:trHeight w:val="525"/>
          <w:jc w:val="center"/>
        </w:trPr>
        <w:tc>
          <w:tcPr>
            <w:tcW w:w="1660" w:type="dxa"/>
            <w:tcBorders>
              <w:top w:val="nil"/>
              <w:left w:val="nil"/>
              <w:bottom w:val="nil"/>
              <w:right w:val="nil"/>
            </w:tcBorders>
            <w:shd w:val="clear" w:color="auto" w:fill="D9D9D9" w:themeFill="background1" w:themeFillShade="D9"/>
            <w:noWrap/>
            <w:vAlign w:val="bottom"/>
            <w:hideMark/>
          </w:tcPr>
          <w:p w14:paraId="586633D0" w14:textId="77777777" w:rsidR="00B14DD0" w:rsidRDefault="00B14DD0">
            <w:pPr>
              <w:spacing w:after="120" w:line="240" w:lineRule="auto"/>
              <w:jc w:val="center"/>
              <w:rPr>
                <w:rFonts w:eastAsia="Times New Roman" w:cs="Times New Roman"/>
                <w:color w:val="000000"/>
                <w:sz w:val="24"/>
                <w:szCs w:val="24"/>
              </w:rPr>
            </w:pPr>
          </w:p>
        </w:tc>
        <w:tc>
          <w:tcPr>
            <w:tcW w:w="1047" w:type="dxa"/>
            <w:tcBorders>
              <w:top w:val="nil"/>
              <w:left w:val="nil"/>
              <w:bottom w:val="nil"/>
              <w:right w:val="nil"/>
            </w:tcBorders>
            <w:shd w:val="clear" w:color="auto" w:fill="D9D9D9" w:themeFill="background1" w:themeFillShade="D9"/>
            <w:noWrap/>
            <w:vAlign w:val="bottom"/>
            <w:hideMark/>
          </w:tcPr>
          <w:p w14:paraId="63DEA7E6" w14:textId="77777777" w:rsidR="00B14DD0" w:rsidRDefault="00B14DD0">
            <w:pPr>
              <w:spacing w:after="120" w:line="240" w:lineRule="auto"/>
              <w:rPr>
                <w:rFonts w:eastAsia="Times New Roman" w:cs="Times New Roman"/>
                <w:sz w:val="24"/>
                <w:szCs w:val="24"/>
              </w:rPr>
            </w:pPr>
          </w:p>
        </w:tc>
        <w:tc>
          <w:tcPr>
            <w:tcW w:w="1220" w:type="dxa"/>
            <w:vMerge w:val="restart"/>
            <w:tcBorders>
              <w:top w:val="single" w:sz="8" w:space="0" w:color="000000"/>
              <w:left w:val="single" w:sz="8" w:space="0" w:color="auto"/>
              <w:bottom w:val="single" w:sz="8" w:space="0" w:color="000000"/>
              <w:right w:val="nil"/>
            </w:tcBorders>
            <w:shd w:val="clear" w:color="auto" w:fill="D9D9D9" w:themeFill="background1" w:themeFillShade="D9"/>
            <w:vAlign w:val="center"/>
            <w:hideMark/>
          </w:tcPr>
          <w:p w14:paraId="6FDC0DA0" w14:textId="77777777" w:rsidR="00B14DD0" w:rsidRDefault="00267453">
            <w:pPr>
              <w:spacing w:after="120" w:line="240" w:lineRule="auto"/>
              <w:jc w:val="center"/>
              <w:rPr>
                <w:rFonts w:cs="Times New Roman"/>
                <w:b/>
                <w:sz w:val="24"/>
                <w:szCs w:val="24"/>
              </w:rPr>
            </w:pPr>
            <w:r w:rsidRPr="00267453">
              <w:rPr>
                <w:rFonts w:cs="Times New Roman"/>
                <w:b/>
                <w:sz w:val="24"/>
                <w:szCs w:val="24"/>
              </w:rPr>
              <w:t>Rodoviário</w:t>
            </w:r>
          </w:p>
        </w:tc>
        <w:tc>
          <w:tcPr>
            <w:tcW w:w="1480" w:type="dxa"/>
            <w:gridSpan w:val="2"/>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6803A29E" w14:textId="77777777" w:rsidR="00B14DD0" w:rsidRDefault="00267453">
            <w:pPr>
              <w:spacing w:after="120" w:line="240" w:lineRule="auto"/>
              <w:jc w:val="center"/>
              <w:rPr>
                <w:rFonts w:cs="Times New Roman"/>
                <w:bCs/>
                <w:sz w:val="24"/>
                <w:szCs w:val="24"/>
              </w:rPr>
            </w:pPr>
            <w:r w:rsidRPr="00267453">
              <w:rPr>
                <w:rFonts w:cs="Times New Roman"/>
                <w:b/>
                <w:sz w:val="24"/>
                <w:szCs w:val="24"/>
              </w:rPr>
              <w:t>Dutoviário</w:t>
            </w:r>
          </w:p>
        </w:tc>
        <w:tc>
          <w:tcPr>
            <w:tcW w:w="1480" w:type="dxa"/>
            <w:gridSpan w:val="2"/>
            <w:tcBorders>
              <w:top w:val="single" w:sz="8" w:space="0" w:color="000000"/>
              <w:left w:val="nil"/>
              <w:bottom w:val="single" w:sz="8" w:space="0" w:color="000000"/>
              <w:right w:val="single" w:sz="8" w:space="0" w:color="000000"/>
            </w:tcBorders>
            <w:shd w:val="clear" w:color="auto" w:fill="D9D9D9" w:themeFill="background1" w:themeFillShade="D9"/>
            <w:vAlign w:val="center"/>
            <w:hideMark/>
          </w:tcPr>
          <w:p w14:paraId="6E826C06" w14:textId="77777777" w:rsidR="00B14DD0" w:rsidRDefault="00267453">
            <w:pPr>
              <w:spacing w:after="120" w:line="240" w:lineRule="auto"/>
              <w:jc w:val="center"/>
              <w:rPr>
                <w:rFonts w:cs="Times New Roman"/>
                <w:bCs/>
                <w:sz w:val="24"/>
                <w:szCs w:val="24"/>
              </w:rPr>
            </w:pPr>
            <w:r w:rsidRPr="00267453">
              <w:rPr>
                <w:rFonts w:cs="Times New Roman"/>
                <w:b/>
                <w:sz w:val="24"/>
                <w:szCs w:val="24"/>
              </w:rPr>
              <w:t>Ferroviário</w:t>
            </w:r>
          </w:p>
        </w:tc>
        <w:tc>
          <w:tcPr>
            <w:tcW w:w="2220" w:type="dxa"/>
            <w:gridSpan w:val="3"/>
            <w:tcBorders>
              <w:top w:val="single" w:sz="8" w:space="0" w:color="auto"/>
              <w:left w:val="nil"/>
              <w:bottom w:val="single" w:sz="8" w:space="0" w:color="auto"/>
              <w:right w:val="single" w:sz="8" w:space="0" w:color="000000"/>
            </w:tcBorders>
            <w:shd w:val="clear" w:color="auto" w:fill="D9D9D9" w:themeFill="background1" w:themeFillShade="D9"/>
            <w:vAlign w:val="center"/>
            <w:hideMark/>
          </w:tcPr>
          <w:p w14:paraId="1C772036" w14:textId="77777777" w:rsidR="00B14DD0" w:rsidRDefault="00267453">
            <w:pPr>
              <w:spacing w:after="120" w:line="240" w:lineRule="auto"/>
              <w:jc w:val="center"/>
              <w:rPr>
                <w:rFonts w:cs="Times New Roman"/>
                <w:bCs/>
                <w:sz w:val="24"/>
                <w:szCs w:val="24"/>
              </w:rPr>
            </w:pPr>
            <w:r w:rsidRPr="00267453">
              <w:rPr>
                <w:rFonts w:cs="Times New Roman"/>
                <w:b/>
                <w:sz w:val="24"/>
                <w:szCs w:val="24"/>
              </w:rPr>
              <w:t>Marítimo</w:t>
            </w:r>
          </w:p>
        </w:tc>
      </w:tr>
      <w:tr w:rsidR="00DF798E" w:rsidRPr="00246B50" w14:paraId="479D20E3" w14:textId="77777777" w:rsidTr="00B14DD0">
        <w:trPr>
          <w:trHeight w:val="1185"/>
          <w:jc w:val="center"/>
        </w:trPr>
        <w:tc>
          <w:tcPr>
            <w:tcW w:w="166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36EAA6BB" w14:textId="77777777" w:rsidR="00B14DD0" w:rsidRDefault="00267453">
            <w:pPr>
              <w:spacing w:after="120" w:line="240" w:lineRule="auto"/>
              <w:jc w:val="center"/>
              <w:rPr>
                <w:rFonts w:cs="Times New Roman"/>
                <w:bCs/>
                <w:sz w:val="24"/>
                <w:szCs w:val="24"/>
              </w:rPr>
            </w:pPr>
            <w:r w:rsidRPr="00267453">
              <w:rPr>
                <w:rFonts w:cs="Times New Roman"/>
                <w:b/>
                <w:sz w:val="24"/>
                <w:szCs w:val="24"/>
              </w:rPr>
              <w:t>Biocombustível</w:t>
            </w:r>
          </w:p>
        </w:tc>
        <w:tc>
          <w:tcPr>
            <w:tcW w:w="1047" w:type="dxa"/>
            <w:tcBorders>
              <w:top w:val="single" w:sz="8" w:space="0" w:color="000000"/>
              <w:left w:val="nil"/>
              <w:bottom w:val="single" w:sz="8" w:space="0" w:color="auto"/>
              <w:right w:val="single" w:sz="8" w:space="0" w:color="auto"/>
            </w:tcBorders>
            <w:shd w:val="clear" w:color="auto" w:fill="D9D9D9" w:themeFill="background1" w:themeFillShade="D9"/>
            <w:vAlign w:val="center"/>
            <w:hideMark/>
          </w:tcPr>
          <w:p w14:paraId="630B356A" w14:textId="77777777" w:rsidR="00B14DD0" w:rsidRDefault="00267453">
            <w:pPr>
              <w:spacing w:after="120" w:line="240" w:lineRule="auto"/>
              <w:jc w:val="center"/>
              <w:rPr>
                <w:rFonts w:cs="Times New Roman"/>
                <w:bCs/>
                <w:sz w:val="24"/>
                <w:szCs w:val="24"/>
              </w:rPr>
            </w:pPr>
            <w:r w:rsidRPr="00267453">
              <w:rPr>
                <w:rFonts w:cs="Times New Roman"/>
                <w:b/>
                <w:sz w:val="24"/>
                <w:szCs w:val="24"/>
              </w:rPr>
              <w:t>Distância</w:t>
            </w:r>
            <w:r w:rsidRPr="00267453">
              <w:rPr>
                <w:rFonts w:cs="Times New Roman"/>
                <w:bCs/>
                <w:sz w:val="24"/>
                <w:szCs w:val="24"/>
              </w:rPr>
              <w:t xml:space="preserve"> </w:t>
            </w:r>
            <w:r w:rsidRPr="00267453">
              <w:rPr>
                <w:rFonts w:cs="Times New Roman"/>
                <w:b/>
                <w:sz w:val="24"/>
                <w:szCs w:val="24"/>
              </w:rPr>
              <w:t>média</w:t>
            </w:r>
            <w:r w:rsidRPr="00267453">
              <w:rPr>
                <w:rFonts w:cs="Times New Roman"/>
                <w:bCs/>
                <w:sz w:val="24"/>
                <w:szCs w:val="24"/>
              </w:rPr>
              <w:t xml:space="preserve"> (km)</w:t>
            </w:r>
          </w:p>
        </w:tc>
        <w:tc>
          <w:tcPr>
            <w:tcW w:w="1220" w:type="dxa"/>
            <w:vMerge/>
            <w:tcBorders>
              <w:top w:val="single" w:sz="8" w:space="0" w:color="000000"/>
              <w:left w:val="single" w:sz="8" w:space="0" w:color="auto"/>
              <w:bottom w:val="single" w:sz="8" w:space="0" w:color="000000"/>
              <w:right w:val="nil"/>
            </w:tcBorders>
            <w:shd w:val="clear" w:color="auto" w:fill="D9D9D9" w:themeFill="background1" w:themeFillShade="D9"/>
            <w:vAlign w:val="center"/>
            <w:hideMark/>
          </w:tcPr>
          <w:p w14:paraId="400D0969" w14:textId="77777777" w:rsidR="00B14DD0" w:rsidRDefault="00B14DD0">
            <w:pPr>
              <w:spacing w:after="120" w:line="240" w:lineRule="auto"/>
              <w:rPr>
                <w:rFonts w:cs="Times New Roman"/>
                <w:bCs/>
                <w:sz w:val="24"/>
                <w:szCs w:val="24"/>
              </w:rPr>
            </w:pPr>
          </w:p>
        </w:tc>
        <w:tc>
          <w:tcPr>
            <w:tcW w:w="740" w:type="dxa"/>
            <w:tcBorders>
              <w:top w:val="nil"/>
              <w:left w:val="single" w:sz="8" w:space="0" w:color="auto"/>
              <w:bottom w:val="single" w:sz="8" w:space="0" w:color="auto"/>
              <w:right w:val="single" w:sz="8" w:space="0" w:color="auto"/>
            </w:tcBorders>
            <w:shd w:val="clear" w:color="auto" w:fill="D9D9D9" w:themeFill="background1" w:themeFillShade="D9"/>
            <w:noWrap/>
            <w:textDirection w:val="btLr"/>
            <w:vAlign w:val="bottom"/>
            <w:hideMark/>
          </w:tcPr>
          <w:p w14:paraId="4F2EDC2F" w14:textId="77777777" w:rsidR="00B14DD0" w:rsidRDefault="00267453">
            <w:pPr>
              <w:spacing w:after="120" w:line="240" w:lineRule="auto"/>
              <w:jc w:val="center"/>
              <w:rPr>
                <w:rFonts w:cs="Times New Roman"/>
                <w:bCs/>
                <w:sz w:val="24"/>
                <w:szCs w:val="24"/>
              </w:rPr>
            </w:pPr>
            <w:r w:rsidRPr="00267453">
              <w:rPr>
                <w:rFonts w:cs="Times New Roman"/>
                <w:b/>
                <w:sz w:val="24"/>
                <w:szCs w:val="24"/>
              </w:rPr>
              <w:t>Dutoviário</w:t>
            </w:r>
          </w:p>
        </w:tc>
        <w:tc>
          <w:tcPr>
            <w:tcW w:w="740"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53C1C526" w14:textId="77777777" w:rsidR="00B14DD0" w:rsidRDefault="00267453">
            <w:pPr>
              <w:spacing w:after="120" w:line="240" w:lineRule="auto"/>
              <w:jc w:val="center"/>
              <w:rPr>
                <w:rFonts w:cs="Times New Roman"/>
                <w:bCs/>
                <w:sz w:val="24"/>
                <w:szCs w:val="24"/>
              </w:rPr>
            </w:pPr>
            <w:r w:rsidRPr="00267453">
              <w:rPr>
                <w:rFonts w:cs="Times New Roman"/>
                <w:b/>
                <w:sz w:val="24"/>
                <w:szCs w:val="24"/>
              </w:rPr>
              <w:t>Rodoviário</w:t>
            </w:r>
          </w:p>
        </w:tc>
        <w:tc>
          <w:tcPr>
            <w:tcW w:w="740"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4BB526FC" w14:textId="77777777" w:rsidR="00B14DD0" w:rsidRDefault="00267453">
            <w:pPr>
              <w:spacing w:after="120" w:line="240" w:lineRule="auto"/>
              <w:jc w:val="center"/>
              <w:rPr>
                <w:rFonts w:cs="Times New Roman"/>
                <w:bCs/>
                <w:sz w:val="24"/>
                <w:szCs w:val="24"/>
              </w:rPr>
            </w:pPr>
            <w:r w:rsidRPr="00267453">
              <w:rPr>
                <w:rFonts w:cs="Times New Roman"/>
                <w:b/>
                <w:sz w:val="24"/>
                <w:szCs w:val="24"/>
              </w:rPr>
              <w:t>Ferroviário</w:t>
            </w:r>
          </w:p>
        </w:tc>
        <w:tc>
          <w:tcPr>
            <w:tcW w:w="740" w:type="dxa"/>
            <w:tcBorders>
              <w:top w:val="nil"/>
              <w:left w:val="nil"/>
              <w:bottom w:val="single" w:sz="8" w:space="0" w:color="auto"/>
              <w:right w:val="nil"/>
            </w:tcBorders>
            <w:shd w:val="clear" w:color="auto" w:fill="D9D9D9" w:themeFill="background1" w:themeFillShade="D9"/>
            <w:noWrap/>
            <w:textDirection w:val="btLr"/>
            <w:vAlign w:val="bottom"/>
            <w:hideMark/>
          </w:tcPr>
          <w:p w14:paraId="7FA565C3" w14:textId="77777777" w:rsidR="00B14DD0" w:rsidRDefault="00267453">
            <w:pPr>
              <w:spacing w:after="120" w:line="240" w:lineRule="auto"/>
              <w:jc w:val="center"/>
              <w:rPr>
                <w:rFonts w:cs="Times New Roman"/>
                <w:bCs/>
                <w:sz w:val="24"/>
                <w:szCs w:val="24"/>
              </w:rPr>
            </w:pPr>
            <w:r w:rsidRPr="00267453">
              <w:rPr>
                <w:rFonts w:cs="Times New Roman"/>
                <w:b/>
                <w:sz w:val="24"/>
                <w:szCs w:val="24"/>
              </w:rPr>
              <w:t>Rodoviário</w:t>
            </w:r>
          </w:p>
        </w:tc>
        <w:tc>
          <w:tcPr>
            <w:tcW w:w="740" w:type="dxa"/>
            <w:tcBorders>
              <w:top w:val="nil"/>
              <w:left w:val="single" w:sz="8" w:space="0" w:color="auto"/>
              <w:bottom w:val="single" w:sz="8" w:space="0" w:color="auto"/>
              <w:right w:val="single" w:sz="8" w:space="0" w:color="auto"/>
            </w:tcBorders>
            <w:shd w:val="clear" w:color="auto" w:fill="D9D9D9" w:themeFill="background1" w:themeFillShade="D9"/>
            <w:noWrap/>
            <w:textDirection w:val="btLr"/>
            <w:vAlign w:val="bottom"/>
            <w:hideMark/>
          </w:tcPr>
          <w:p w14:paraId="073DF057" w14:textId="77777777" w:rsidR="00B14DD0" w:rsidRDefault="00267453">
            <w:pPr>
              <w:spacing w:after="120" w:line="240" w:lineRule="auto"/>
              <w:jc w:val="center"/>
              <w:rPr>
                <w:rFonts w:cs="Times New Roman"/>
                <w:bCs/>
                <w:sz w:val="24"/>
                <w:szCs w:val="24"/>
              </w:rPr>
            </w:pPr>
            <w:r w:rsidRPr="00267453">
              <w:rPr>
                <w:rFonts w:cs="Times New Roman"/>
                <w:b/>
                <w:sz w:val="24"/>
                <w:szCs w:val="24"/>
              </w:rPr>
              <w:t>Rodoviário</w:t>
            </w:r>
          </w:p>
        </w:tc>
        <w:tc>
          <w:tcPr>
            <w:tcW w:w="740"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6E39EEE1" w14:textId="77777777" w:rsidR="00B14DD0" w:rsidRDefault="00267453">
            <w:pPr>
              <w:spacing w:after="120" w:line="240" w:lineRule="auto"/>
              <w:jc w:val="center"/>
              <w:rPr>
                <w:rFonts w:cs="Times New Roman"/>
                <w:bCs/>
                <w:sz w:val="24"/>
                <w:szCs w:val="24"/>
              </w:rPr>
            </w:pPr>
            <w:r w:rsidRPr="00267453">
              <w:rPr>
                <w:rFonts w:cs="Times New Roman"/>
                <w:b/>
                <w:sz w:val="24"/>
                <w:szCs w:val="24"/>
              </w:rPr>
              <w:t>Ferroviário</w:t>
            </w:r>
          </w:p>
        </w:tc>
        <w:tc>
          <w:tcPr>
            <w:tcW w:w="740" w:type="dxa"/>
            <w:tcBorders>
              <w:top w:val="nil"/>
              <w:left w:val="nil"/>
              <w:bottom w:val="single" w:sz="8" w:space="0" w:color="auto"/>
              <w:right w:val="single" w:sz="8" w:space="0" w:color="auto"/>
            </w:tcBorders>
            <w:shd w:val="clear" w:color="auto" w:fill="D9D9D9" w:themeFill="background1" w:themeFillShade="D9"/>
            <w:noWrap/>
            <w:textDirection w:val="btLr"/>
            <w:vAlign w:val="bottom"/>
            <w:hideMark/>
          </w:tcPr>
          <w:p w14:paraId="3F8E0D33" w14:textId="77777777" w:rsidR="00B14DD0" w:rsidRDefault="00267453">
            <w:pPr>
              <w:spacing w:after="120" w:line="240" w:lineRule="auto"/>
              <w:jc w:val="center"/>
              <w:rPr>
                <w:rFonts w:cs="Times New Roman"/>
                <w:bCs/>
                <w:sz w:val="24"/>
                <w:szCs w:val="24"/>
              </w:rPr>
            </w:pPr>
            <w:r w:rsidRPr="00267453">
              <w:rPr>
                <w:rFonts w:cs="Times New Roman"/>
                <w:b/>
                <w:sz w:val="24"/>
                <w:szCs w:val="24"/>
              </w:rPr>
              <w:t>Marítimo</w:t>
            </w:r>
          </w:p>
        </w:tc>
      </w:tr>
      <w:tr w:rsidR="00DF798E" w:rsidRPr="00246B50" w14:paraId="3152CB76"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hideMark/>
          </w:tcPr>
          <w:p w14:paraId="7203899E"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 xml:space="preserve">de primeira geração </w:t>
            </w:r>
            <w:r w:rsidRPr="00267453">
              <w:rPr>
                <w:rFonts w:cs="Times New Roman"/>
                <w:bCs/>
                <w:sz w:val="24"/>
                <w:szCs w:val="24"/>
              </w:rPr>
              <w:t>de cana</w:t>
            </w:r>
            <w:r w:rsidR="00DF798E">
              <w:rPr>
                <w:rFonts w:cs="Times New Roman"/>
                <w:bCs/>
                <w:sz w:val="24"/>
                <w:szCs w:val="24"/>
              </w:rPr>
              <w:t xml:space="preserve"> de açúcar</w:t>
            </w:r>
          </w:p>
        </w:tc>
        <w:tc>
          <w:tcPr>
            <w:tcW w:w="1047" w:type="dxa"/>
            <w:tcBorders>
              <w:top w:val="nil"/>
              <w:left w:val="nil"/>
              <w:bottom w:val="single" w:sz="8" w:space="0" w:color="000000"/>
              <w:right w:val="single" w:sz="8" w:space="0" w:color="000000"/>
            </w:tcBorders>
            <w:shd w:val="clear" w:color="auto" w:fill="auto"/>
            <w:vAlign w:val="center"/>
            <w:hideMark/>
          </w:tcPr>
          <w:p w14:paraId="0CC3547C"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1220" w:type="dxa"/>
            <w:tcBorders>
              <w:top w:val="nil"/>
              <w:left w:val="nil"/>
              <w:bottom w:val="single" w:sz="8" w:space="0" w:color="000000"/>
              <w:right w:val="single" w:sz="8" w:space="0" w:color="000000"/>
            </w:tcBorders>
            <w:shd w:val="clear" w:color="auto" w:fill="auto"/>
            <w:vAlign w:val="center"/>
            <w:hideMark/>
          </w:tcPr>
          <w:p w14:paraId="3C8CC3AE"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740" w:type="dxa"/>
            <w:tcBorders>
              <w:top w:val="nil"/>
              <w:left w:val="nil"/>
              <w:bottom w:val="single" w:sz="8" w:space="0" w:color="000000"/>
              <w:right w:val="single" w:sz="8" w:space="0" w:color="000000"/>
            </w:tcBorders>
            <w:shd w:val="clear" w:color="auto" w:fill="auto"/>
            <w:vAlign w:val="center"/>
            <w:hideMark/>
          </w:tcPr>
          <w:p w14:paraId="7F3BD19C"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40" w:type="dxa"/>
            <w:tcBorders>
              <w:top w:val="nil"/>
              <w:left w:val="nil"/>
              <w:bottom w:val="single" w:sz="8" w:space="0" w:color="000000"/>
              <w:right w:val="single" w:sz="8" w:space="0" w:color="000000"/>
            </w:tcBorders>
            <w:shd w:val="clear" w:color="auto" w:fill="auto"/>
            <w:vAlign w:val="center"/>
            <w:hideMark/>
          </w:tcPr>
          <w:p w14:paraId="34E540FD"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40" w:type="dxa"/>
            <w:tcBorders>
              <w:top w:val="nil"/>
              <w:left w:val="nil"/>
              <w:bottom w:val="single" w:sz="8" w:space="0" w:color="000000"/>
              <w:right w:val="single" w:sz="8" w:space="0" w:color="000000"/>
            </w:tcBorders>
            <w:shd w:val="clear" w:color="auto" w:fill="auto"/>
            <w:vAlign w:val="center"/>
            <w:hideMark/>
          </w:tcPr>
          <w:p w14:paraId="59FAF25D"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40" w:type="dxa"/>
            <w:tcBorders>
              <w:top w:val="nil"/>
              <w:left w:val="nil"/>
              <w:bottom w:val="single" w:sz="8" w:space="0" w:color="000000"/>
              <w:right w:val="single" w:sz="8" w:space="0" w:color="000000"/>
            </w:tcBorders>
            <w:shd w:val="clear" w:color="auto" w:fill="auto"/>
            <w:vAlign w:val="center"/>
            <w:hideMark/>
          </w:tcPr>
          <w:p w14:paraId="0B30CC6E"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40" w:type="dxa"/>
            <w:tcBorders>
              <w:top w:val="nil"/>
              <w:left w:val="nil"/>
              <w:bottom w:val="single" w:sz="8" w:space="0" w:color="000000"/>
              <w:right w:val="single" w:sz="8" w:space="0" w:color="000000"/>
            </w:tcBorders>
            <w:shd w:val="clear" w:color="auto" w:fill="auto"/>
            <w:vAlign w:val="center"/>
            <w:hideMark/>
          </w:tcPr>
          <w:p w14:paraId="6A1F47FD"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hideMark/>
          </w:tcPr>
          <w:p w14:paraId="4D199F4F"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hideMark/>
          </w:tcPr>
          <w:p w14:paraId="6B0170D7"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4298CAD6"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tcPr>
          <w:p w14:paraId="50544250"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de primeira e segunda geração em usina integrada</w:t>
            </w:r>
          </w:p>
        </w:tc>
        <w:tc>
          <w:tcPr>
            <w:tcW w:w="1047" w:type="dxa"/>
            <w:tcBorders>
              <w:top w:val="nil"/>
              <w:left w:val="nil"/>
              <w:bottom w:val="single" w:sz="8" w:space="0" w:color="000000"/>
              <w:right w:val="single" w:sz="8" w:space="0" w:color="000000"/>
            </w:tcBorders>
            <w:shd w:val="clear" w:color="auto" w:fill="auto"/>
            <w:vAlign w:val="center"/>
          </w:tcPr>
          <w:p w14:paraId="4B80C5BD" w14:textId="77777777" w:rsidR="00B14DD0" w:rsidRDefault="00267453">
            <w:pPr>
              <w:spacing w:after="120" w:line="240" w:lineRule="auto"/>
              <w:jc w:val="center"/>
              <w:rPr>
                <w:rFonts w:cs="Times New Roman"/>
                <w:bCs/>
                <w:sz w:val="24"/>
                <w:szCs w:val="24"/>
              </w:rPr>
            </w:pPr>
            <w:r w:rsidRPr="00267453">
              <w:rPr>
                <w:rFonts w:eastAsia="Times New Roman" w:cs="Times New Roman"/>
                <w:color w:val="000000"/>
                <w:sz w:val="24"/>
                <w:szCs w:val="24"/>
              </w:rPr>
              <w:t>700</w:t>
            </w:r>
          </w:p>
        </w:tc>
        <w:tc>
          <w:tcPr>
            <w:tcW w:w="1220" w:type="dxa"/>
            <w:tcBorders>
              <w:top w:val="nil"/>
              <w:left w:val="nil"/>
              <w:bottom w:val="single" w:sz="8" w:space="0" w:color="000000"/>
              <w:right w:val="single" w:sz="8" w:space="0" w:color="000000"/>
            </w:tcBorders>
            <w:shd w:val="clear" w:color="auto" w:fill="auto"/>
            <w:vAlign w:val="center"/>
          </w:tcPr>
          <w:p w14:paraId="262EB2DC" w14:textId="77777777" w:rsidR="00B14DD0" w:rsidRDefault="00267453">
            <w:pPr>
              <w:spacing w:after="120" w:line="240" w:lineRule="auto"/>
              <w:jc w:val="center"/>
              <w:rPr>
                <w:rFonts w:cs="Times New Roman"/>
                <w:bCs/>
                <w:sz w:val="24"/>
                <w:szCs w:val="24"/>
              </w:rPr>
            </w:pPr>
            <w:r w:rsidRPr="00267453">
              <w:rPr>
                <w:rFonts w:eastAsia="Times New Roman" w:cs="Times New Roman"/>
                <w:color w:val="000000"/>
                <w:sz w:val="24"/>
                <w:szCs w:val="24"/>
              </w:rPr>
              <w:t>700</w:t>
            </w:r>
          </w:p>
        </w:tc>
        <w:tc>
          <w:tcPr>
            <w:tcW w:w="740" w:type="dxa"/>
            <w:tcBorders>
              <w:top w:val="nil"/>
              <w:left w:val="nil"/>
              <w:bottom w:val="single" w:sz="8" w:space="0" w:color="000000"/>
              <w:right w:val="single" w:sz="8" w:space="0" w:color="000000"/>
            </w:tcBorders>
            <w:shd w:val="clear" w:color="auto" w:fill="auto"/>
            <w:vAlign w:val="center"/>
          </w:tcPr>
          <w:p w14:paraId="68907B89" w14:textId="77777777" w:rsidR="00B14DD0" w:rsidRDefault="00267453">
            <w:pPr>
              <w:spacing w:after="120" w:line="240" w:lineRule="auto"/>
              <w:jc w:val="center"/>
              <w:rPr>
                <w:rFonts w:cs="Times New Roman"/>
                <w:bCs/>
                <w:sz w:val="24"/>
                <w:szCs w:val="24"/>
              </w:rPr>
            </w:pPr>
            <w:r w:rsidRPr="00267453">
              <w:rPr>
                <w:rFonts w:eastAsia="Times New Roman" w:cs="Times New Roman"/>
                <w:color w:val="000000"/>
                <w:sz w:val="24"/>
                <w:szCs w:val="24"/>
              </w:rPr>
              <w:t>300</w:t>
            </w:r>
          </w:p>
        </w:tc>
        <w:tc>
          <w:tcPr>
            <w:tcW w:w="740" w:type="dxa"/>
            <w:tcBorders>
              <w:top w:val="nil"/>
              <w:left w:val="nil"/>
              <w:bottom w:val="single" w:sz="8" w:space="0" w:color="000000"/>
              <w:right w:val="single" w:sz="8" w:space="0" w:color="000000"/>
            </w:tcBorders>
            <w:shd w:val="clear" w:color="auto" w:fill="auto"/>
            <w:vAlign w:val="center"/>
          </w:tcPr>
          <w:p w14:paraId="09E019E7" w14:textId="77777777" w:rsidR="00B14DD0" w:rsidRDefault="00267453">
            <w:pPr>
              <w:spacing w:after="120" w:line="240" w:lineRule="auto"/>
              <w:jc w:val="center"/>
              <w:rPr>
                <w:rFonts w:cs="Times New Roman"/>
                <w:bCs/>
                <w:sz w:val="24"/>
                <w:szCs w:val="24"/>
              </w:rPr>
            </w:pPr>
            <w:r w:rsidRPr="00267453">
              <w:rPr>
                <w:rFonts w:eastAsia="Times New Roman" w:cs="Times New Roman"/>
                <w:color w:val="000000"/>
                <w:sz w:val="24"/>
                <w:szCs w:val="24"/>
              </w:rPr>
              <w:t>400</w:t>
            </w:r>
          </w:p>
        </w:tc>
        <w:tc>
          <w:tcPr>
            <w:tcW w:w="740" w:type="dxa"/>
            <w:tcBorders>
              <w:top w:val="nil"/>
              <w:left w:val="nil"/>
              <w:bottom w:val="single" w:sz="8" w:space="0" w:color="000000"/>
              <w:right w:val="single" w:sz="8" w:space="0" w:color="000000"/>
            </w:tcBorders>
            <w:shd w:val="clear" w:color="auto" w:fill="auto"/>
            <w:vAlign w:val="center"/>
          </w:tcPr>
          <w:p w14:paraId="754E724E" w14:textId="77777777" w:rsidR="00B14DD0" w:rsidRDefault="00267453">
            <w:pPr>
              <w:spacing w:after="120" w:line="240" w:lineRule="auto"/>
              <w:jc w:val="center"/>
              <w:rPr>
                <w:rFonts w:cs="Times New Roman"/>
                <w:bCs/>
                <w:sz w:val="24"/>
                <w:szCs w:val="24"/>
              </w:rPr>
            </w:pPr>
            <w:r w:rsidRPr="00267453">
              <w:rPr>
                <w:rFonts w:eastAsia="Times New Roman" w:cs="Times New Roman"/>
                <w:color w:val="000000"/>
                <w:sz w:val="24"/>
                <w:szCs w:val="24"/>
              </w:rPr>
              <w:t>300</w:t>
            </w:r>
          </w:p>
        </w:tc>
        <w:tc>
          <w:tcPr>
            <w:tcW w:w="740" w:type="dxa"/>
            <w:tcBorders>
              <w:top w:val="nil"/>
              <w:left w:val="nil"/>
              <w:bottom w:val="single" w:sz="8" w:space="0" w:color="000000"/>
              <w:right w:val="single" w:sz="8" w:space="0" w:color="000000"/>
            </w:tcBorders>
            <w:shd w:val="clear" w:color="auto" w:fill="auto"/>
            <w:vAlign w:val="center"/>
          </w:tcPr>
          <w:p w14:paraId="5D840DCD" w14:textId="77777777" w:rsidR="00B14DD0" w:rsidRDefault="00267453">
            <w:pPr>
              <w:spacing w:after="120" w:line="240" w:lineRule="auto"/>
              <w:jc w:val="center"/>
              <w:rPr>
                <w:rFonts w:cs="Times New Roman"/>
                <w:bCs/>
                <w:sz w:val="24"/>
                <w:szCs w:val="24"/>
              </w:rPr>
            </w:pPr>
            <w:r w:rsidRPr="00267453">
              <w:rPr>
                <w:rFonts w:eastAsia="Times New Roman" w:cs="Times New Roman"/>
                <w:color w:val="000000"/>
                <w:sz w:val="24"/>
                <w:szCs w:val="24"/>
              </w:rPr>
              <w:t>400</w:t>
            </w:r>
          </w:p>
        </w:tc>
        <w:tc>
          <w:tcPr>
            <w:tcW w:w="740" w:type="dxa"/>
            <w:tcBorders>
              <w:top w:val="nil"/>
              <w:left w:val="nil"/>
              <w:bottom w:val="single" w:sz="8" w:space="0" w:color="000000"/>
              <w:right w:val="single" w:sz="8" w:space="0" w:color="000000"/>
            </w:tcBorders>
            <w:shd w:val="clear" w:color="auto" w:fill="auto"/>
            <w:vAlign w:val="center"/>
          </w:tcPr>
          <w:p w14:paraId="2E1247DE"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tcPr>
          <w:p w14:paraId="0E5BD3B0"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tcPr>
          <w:p w14:paraId="73D4B7B7" w14:textId="77777777" w:rsidR="00B14DD0" w:rsidRDefault="00B14DD0">
            <w:pPr>
              <w:spacing w:after="120" w:line="240" w:lineRule="auto"/>
              <w:jc w:val="center"/>
              <w:rPr>
                <w:rFonts w:cs="Times New Roman"/>
                <w:bCs/>
                <w:sz w:val="24"/>
                <w:szCs w:val="24"/>
              </w:rPr>
            </w:pPr>
          </w:p>
        </w:tc>
      </w:tr>
      <w:tr w:rsidR="00DF798E" w:rsidRPr="00246B50" w14:paraId="60647452"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tcPr>
          <w:p w14:paraId="7AAA482F"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de segunda geração em usina dedicada</w:t>
            </w:r>
          </w:p>
        </w:tc>
        <w:tc>
          <w:tcPr>
            <w:tcW w:w="1047" w:type="dxa"/>
            <w:tcBorders>
              <w:top w:val="nil"/>
              <w:left w:val="nil"/>
              <w:bottom w:val="single" w:sz="8" w:space="0" w:color="000000"/>
              <w:right w:val="single" w:sz="8" w:space="0" w:color="000000"/>
            </w:tcBorders>
            <w:shd w:val="clear" w:color="auto" w:fill="auto"/>
            <w:vAlign w:val="center"/>
          </w:tcPr>
          <w:p w14:paraId="71A0281C"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1220" w:type="dxa"/>
            <w:tcBorders>
              <w:top w:val="nil"/>
              <w:left w:val="nil"/>
              <w:bottom w:val="single" w:sz="8" w:space="0" w:color="000000"/>
              <w:right w:val="single" w:sz="8" w:space="0" w:color="000000"/>
            </w:tcBorders>
            <w:shd w:val="clear" w:color="auto" w:fill="auto"/>
            <w:vAlign w:val="center"/>
          </w:tcPr>
          <w:p w14:paraId="282FAFE3"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740" w:type="dxa"/>
            <w:tcBorders>
              <w:top w:val="nil"/>
              <w:left w:val="nil"/>
              <w:bottom w:val="single" w:sz="8" w:space="0" w:color="000000"/>
              <w:right w:val="single" w:sz="8" w:space="0" w:color="000000"/>
            </w:tcBorders>
            <w:shd w:val="clear" w:color="auto" w:fill="auto"/>
            <w:vAlign w:val="center"/>
          </w:tcPr>
          <w:p w14:paraId="487B58BA"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40" w:type="dxa"/>
            <w:tcBorders>
              <w:top w:val="nil"/>
              <w:left w:val="nil"/>
              <w:bottom w:val="single" w:sz="8" w:space="0" w:color="000000"/>
              <w:right w:val="single" w:sz="8" w:space="0" w:color="000000"/>
            </w:tcBorders>
            <w:shd w:val="clear" w:color="auto" w:fill="auto"/>
            <w:vAlign w:val="center"/>
          </w:tcPr>
          <w:p w14:paraId="3F07B96D"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40" w:type="dxa"/>
            <w:tcBorders>
              <w:top w:val="nil"/>
              <w:left w:val="nil"/>
              <w:bottom w:val="single" w:sz="8" w:space="0" w:color="000000"/>
              <w:right w:val="single" w:sz="8" w:space="0" w:color="000000"/>
            </w:tcBorders>
            <w:shd w:val="clear" w:color="auto" w:fill="auto"/>
            <w:vAlign w:val="center"/>
          </w:tcPr>
          <w:p w14:paraId="26616CFB"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40" w:type="dxa"/>
            <w:tcBorders>
              <w:top w:val="nil"/>
              <w:left w:val="nil"/>
              <w:bottom w:val="single" w:sz="8" w:space="0" w:color="000000"/>
              <w:right w:val="single" w:sz="8" w:space="0" w:color="000000"/>
            </w:tcBorders>
            <w:shd w:val="clear" w:color="auto" w:fill="auto"/>
            <w:vAlign w:val="center"/>
          </w:tcPr>
          <w:p w14:paraId="029E9F9F"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40" w:type="dxa"/>
            <w:tcBorders>
              <w:top w:val="nil"/>
              <w:left w:val="nil"/>
              <w:bottom w:val="single" w:sz="8" w:space="0" w:color="000000"/>
              <w:right w:val="single" w:sz="8" w:space="0" w:color="000000"/>
            </w:tcBorders>
            <w:shd w:val="clear" w:color="auto" w:fill="auto"/>
            <w:vAlign w:val="center"/>
          </w:tcPr>
          <w:p w14:paraId="1A5E4059"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tcPr>
          <w:p w14:paraId="2CD768E8"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tcPr>
          <w:p w14:paraId="5EE05D34"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557D940A"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tcPr>
          <w:p w14:paraId="08CF653A"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Etanol </w:t>
            </w:r>
            <w:r w:rsidR="00DF798E">
              <w:rPr>
                <w:rFonts w:cs="Times New Roman"/>
                <w:bCs/>
                <w:sz w:val="24"/>
                <w:szCs w:val="24"/>
              </w:rPr>
              <w:t xml:space="preserve">de cana de </w:t>
            </w:r>
            <w:r w:rsidR="0046102C">
              <w:rPr>
                <w:rFonts w:cs="Times New Roman"/>
                <w:bCs/>
                <w:sz w:val="24"/>
                <w:szCs w:val="24"/>
              </w:rPr>
              <w:t>açúcar</w:t>
            </w:r>
            <w:r w:rsidR="00DF798E">
              <w:rPr>
                <w:rFonts w:cs="Times New Roman"/>
                <w:bCs/>
                <w:sz w:val="24"/>
                <w:szCs w:val="24"/>
              </w:rPr>
              <w:t xml:space="preserve"> e </w:t>
            </w:r>
            <w:r w:rsidR="00DF798E">
              <w:rPr>
                <w:rFonts w:cs="Times New Roman"/>
                <w:bCs/>
                <w:sz w:val="24"/>
                <w:szCs w:val="24"/>
              </w:rPr>
              <w:lastRenderedPageBreak/>
              <w:t>milho em usina integrada (flex)</w:t>
            </w:r>
          </w:p>
        </w:tc>
        <w:tc>
          <w:tcPr>
            <w:tcW w:w="1047" w:type="dxa"/>
            <w:tcBorders>
              <w:top w:val="nil"/>
              <w:left w:val="nil"/>
              <w:bottom w:val="single" w:sz="8" w:space="0" w:color="000000"/>
              <w:right w:val="single" w:sz="8" w:space="0" w:color="000000"/>
            </w:tcBorders>
            <w:shd w:val="clear" w:color="auto" w:fill="auto"/>
            <w:vAlign w:val="center"/>
          </w:tcPr>
          <w:p w14:paraId="176B2A14" w14:textId="77777777" w:rsidR="00B14DD0" w:rsidRDefault="00267453">
            <w:pPr>
              <w:spacing w:after="120" w:line="240" w:lineRule="auto"/>
              <w:jc w:val="center"/>
              <w:rPr>
                <w:rFonts w:cs="Times New Roman"/>
                <w:bCs/>
                <w:sz w:val="24"/>
                <w:szCs w:val="24"/>
              </w:rPr>
            </w:pPr>
            <w:r w:rsidRPr="00267453">
              <w:rPr>
                <w:rFonts w:cs="Times New Roman"/>
                <w:bCs/>
                <w:sz w:val="24"/>
                <w:szCs w:val="24"/>
              </w:rPr>
              <w:lastRenderedPageBreak/>
              <w:t>700</w:t>
            </w:r>
          </w:p>
        </w:tc>
        <w:tc>
          <w:tcPr>
            <w:tcW w:w="1220" w:type="dxa"/>
            <w:tcBorders>
              <w:top w:val="nil"/>
              <w:left w:val="nil"/>
              <w:bottom w:val="single" w:sz="8" w:space="0" w:color="000000"/>
              <w:right w:val="single" w:sz="8" w:space="0" w:color="000000"/>
            </w:tcBorders>
            <w:shd w:val="clear" w:color="auto" w:fill="auto"/>
            <w:vAlign w:val="center"/>
          </w:tcPr>
          <w:p w14:paraId="053A0A1A" w14:textId="77777777" w:rsidR="00B14DD0" w:rsidRDefault="00267453">
            <w:pPr>
              <w:spacing w:after="120" w:line="240" w:lineRule="auto"/>
              <w:jc w:val="center"/>
              <w:rPr>
                <w:rFonts w:cs="Times New Roman"/>
                <w:bCs/>
                <w:sz w:val="24"/>
                <w:szCs w:val="24"/>
              </w:rPr>
            </w:pPr>
            <w:r w:rsidRPr="00267453">
              <w:rPr>
                <w:rFonts w:cs="Times New Roman"/>
                <w:bCs/>
                <w:sz w:val="24"/>
                <w:szCs w:val="24"/>
              </w:rPr>
              <w:t>700</w:t>
            </w:r>
          </w:p>
        </w:tc>
        <w:tc>
          <w:tcPr>
            <w:tcW w:w="740" w:type="dxa"/>
            <w:tcBorders>
              <w:top w:val="nil"/>
              <w:left w:val="nil"/>
              <w:bottom w:val="single" w:sz="8" w:space="0" w:color="000000"/>
              <w:right w:val="single" w:sz="8" w:space="0" w:color="000000"/>
            </w:tcBorders>
            <w:shd w:val="clear" w:color="auto" w:fill="auto"/>
            <w:vAlign w:val="center"/>
          </w:tcPr>
          <w:p w14:paraId="1EA229D7"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40" w:type="dxa"/>
            <w:tcBorders>
              <w:top w:val="nil"/>
              <w:left w:val="nil"/>
              <w:bottom w:val="single" w:sz="8" w:space="0" w:color="000000"/>
              <w:right w:val="single" w:sz="8" w:space="0" w:color="000000"/>
            </w:tcBorders>
            <w:shd w:val="clear" w:color="auto" w:fill="auto"/>
            <w:vAlign w:val="center"/>
          </w:tcPr>
          <w:p w14:paraId="4E2BDEE4"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40" w:type="dxa"/>
            <w:tcBorders>
              <w:top w:val="nil"/>
              <w:left w:val="nil"/>
              <w:bottom w:val="single" w:sz="8" w:space="0" w:color="000000"/>
              <w:right w:val="single" w:sz="8" w:space="0" w:color="000000"/>
            </w:tcBorders>
            <w:shd w:val="clear" w:color="auto" w:fill="auto"/>
            <w:vAlign w:val="center"/>
          </w:tcPr>
          <w:p w14:paraId="0412BD1A" w14:textId="77777777" w:rsidR="00B14DD0" w:rsidRDefault="00267453">
            <w:pPr>
              <w:spacing w:after="120" w:line="240" w:lineRule="auto"/>
              <w:jc w:val="center"/>
              <w:rPr>
                <w:rFonts w:cs="Times New Roman"/>
                <w:bCs/>
                <w:sz w:val="24"/>
                <w:szCs w:val="24"/>
              </w:rPr>
            </w:pPr>
            <w:r w:rsidRPr="00267453">
              <w:rPr>
                <w:rFonts w:cs="Times New Roman"/>
                <w:bCs/>
                <w:sz w:val="24"/>
                <w:szCs w:val="24"/>
              </w:rPr>
              <w:t>300</w:t>
            </w:r>
          </w:p>
        </w:tc>
        <w:tc>
          <w:tcPr>
            <w:tcW w:w="740" w:type="dxa"/>
            <w:tcBorders>
              <w:top w:val="nil"/>
              <w:left w:val="nil"/>
              <w:bottom w:val="single" w:sz="8" w:space="0" w:color="000000"/>
              <w:right w:val="single" w:sz="8" w:space="0" w:color="000000"/>
            </w:tcBorders>
            <w:shd w:val="clear" w:color="auto" w:fill="auto"/>
            <w:vAlign w:val="center"/>
          </w:tcPr>
          <w:p w14:paraId="5DED53FA" w14:textId="77777777" w:rsidR="00B14DD0" w:rsidRDefault="00267453">
            <w:pPr>
              <w:spacing w:after="120" w:line="240" w:lineRule="auto"/>
              <w:jc w:val="center"/>
              <w:rPr>
                <w:rFonts w:cs="Times New Roman"/>
                <w:bCs/>
                <w:sz w:val="24"/>
                <w:szCs w:val="24"/>
              </w:rPr>
            </w:pPr>
            <w:r w:rsidRPr="00267453">
              <w:rPr>
                <w:rFonts w:cs="Times New Roman"/>
                <w:bCs/>
                <w:sz w:val="24"/>
                <w:szCs w:val="24"/>
              </w:rPr>
              <w:t>400</w:t>
            </w:r>
          </w:p>
        </w:tc>
        <w:tc>
          <w:tcPr>
            <w:tcW w:w="740" w:type="dxa"/>
            <w:tcBorders>
              <w:top w:val="nil"/>
              <w:left w:val="nil"/>
              <w:bottom w:val="single" w:sz="8" w:space="0" w:color="000000"/>
              <w:right w:val="single" w:sz="8" w:space="0" w:color="000000"/>
            </w:tcBorders>
            <w:shd w:val="clear" w:color="auto" w:fill="auto"/>
            <w:vAlign w:val="center"/>
          </w:tcPr>
          <w:p w14:paraId="74BB8D3C"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tcPr>
          <w:p w14:paraId="5A263AD2"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tcPr>
          <w:p w14:paraId="07AB663B"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6A79129B"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hideMark/>
          </w:tcPr>
          <w:p w14:paraId="4DA51CB9" w14:textId="77777777" w:rsidR="00B14DD0" w:rsidRDefault="00267453">
            <w:pPr>
              <w:spacing w:after="120" w:line="240" w:lineRule="auto"/>
              <w:jc w:val="center"/>
              <w:rPr>
                <w:rFonts w:cs="Times New Roman"/>
                <w:bCs/>
                <w:sz w:val="24"/>
                <w:szCs w:val="24"/>
              </w:rPr>
            </w:pPr>
            <w:r w:rsidRPr="00267453">
              <w:rPr>
                <w:rFonts w:cs="Times New Roman"/>
                <w:bCs/>
                <w:sz w:val="24"/>
                <w:szCs w:val="24"/>
              </w:rPr>
              <w:lastRenderedPageBreak/>
              <w:t>Etanol de milho</w:t>
            </w:r>
            <w:r w:rsidR="00DF798E">
              <w:rPr>
                <w:rFonts w:cs="Times New Roman"/>
                <w:bCs/>
                <w:sz w:val="24"/>
                <w:szCs w:val="24"/>
              </w:rPr>
              <w:t xml:space="preserve"> em usina dedicada</w:t>
            </w:r>
          </w:p>
        </w:tc>
        <w:tc>
          <w:tcPr>
            <w:tcW w:w="1047" w:type="dxa"/>
            <w:tcBorders>
              <w:top w:val="nil"/>
              <w:left w:val="nil"/>
              <w:bottom w:val="single" w:sz="8" w:space="0" w:color="000000"/>
              <w:right w:val="single" w:sz="8" w:space="0" w:color="000000"/>
            </w:tcBorders>
            <w:shd w:val="clear" w:color="auto" w:fill="auto"/>
            <w:vAlign w:val="center"/>
          </w:tcPr>
          <w:p w14:paraId="524BBDEC"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1220" w:type="dxa"/>
            <w:tcBorders>
              <w:top w:val="nil"/>
              <w:left w:val="nil"/>
              <w:bottom w:val="single" w:sz="8" w:space="0" w:color="000000"/>
              <w:right w:val="single" w:sz="8" w:space="0" w:color="000000"/>
            </w:tcBorders>
            <w:shd w:val="clear" w:color="auto" w:fill="auto"/>
            <w:vAlign w:val="center"/>
          </w:tcPr>
          <w:p w14:paraId="3EC1E2F9"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740" w:type="dxa"/>
            <w:tcBorders>
              <w:top w:val="nil"/>
              <w:left w:val="nil"/>
              <w:bottom w:val="single" w:sz="8" w:space="0" w:color="000000"/>
              <w:right w:val="single" w:sz="8" w:space="0" w:color="000000"/>
            </w:tcBorders>
            <w:shd w:val="clear" w:color="auto" w:fill="auto"/>
            <w:vAlign w:val="center"/>
          </w:tcPr>
          <w:p w14:paraId="2F2D34F0"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40" w:type="dxa"/>
            <w:tcBorders>
              <w:top w:val="nil"/>
              <w:left w:val="nil"/>
              <w:bottom w:val="single" w:sz="8" w:space="0" w:color="000000"/>
              <w:right w:val="single" w:sz="8" w:space="0" w:color="000000"/>
            </w:tcBorders>
            <w:shd w:val="clear" w:color="auto" w:fill="auto"/>
            <w:vAlign w:val="center"/>
          </w:tcPr>
          <w:p w14:paraId="7454A3CA"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tcPr>
          <w:p w14:paraId="6E1C7CF5"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40" w:type="dxa"/>
            <w:tcBorders>
              <w:top w:val="nil"/>
              <w:left w:val="nil"/>
              <w:bottom w:val="single" w:sz="8" w:space="0" w:color="000000"/>
              <w:right w:val="single" w:sz="8" w:space="0" w:color="000000"/>
            </w:tcBorders>
            <w:shd w:val="clear" w:color="auto" w:fill="auto"/>
            <w:vAlign w:val="center"/>
          </w:tcPr>
          <w:p w14:paraId="55F2B784"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hideMark/>
          </w:tcPr>
          <w:p w14:paraId="5B772E2D"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hideMark/>
          </w:tcPr>
          <w:p w14:paraId="06334B6B"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hideMark/>
          </w:tcPr>
          <w:p w14:paraId="78E0FDE4"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0755077C" w14:textId="77777777" w:rsidTr="00B14DD0">
        <w:trPr>
          <w:trHeight w:val="525"/>
          <w:jc w:val="center"/>
        </w:trPr>
        <w:tc>
          <w:tcPr>
            <w:tcW w:w="1660" w:type="dxa"/>
            <w:tcBorders>
              <w:top w:val="nil"/>
              <w:left w:val="single" w:sz="8" w:space="0" w:color="000000"/>
              <w:bottom w:val="single" w:sz="8" w:space="0" w:color="000000"/>
              <w:right w:val="single" w:sz="8" w:space="0" w:color="000000"/>
            </w:tcBorders>
            <w:shd w:val="clear" w:color="auto" w:fill="auto"/>
            <w:vAlign w:val="center"/>
            <w:hideMark/>
          </w:tcPr>
          <w:p w14:paraId="41CBAB09" w14:textId="77777777" w:rsidR="00B14DD0" w:rsidRDefault="00267453">
            <w:pPr>
              <w:spacing w:after="120" w:line="240" w:lineRule="auto"/>
              <w:jc w:val="center"/>
              <w:rPr>
                <w:rFonts w:cs="Times New Roman"/>
                <w:bCs/>
                <w:sz w:val="24"/>
                <w:szCs w:val="24"/>
              </w:rPr>
            </w:pPr>
            <w:r w:rsidRPr="00267453">
              <w:rPr>
                <w:rFonts w:cs="Times New Roman"/>
                <w:bCs/>
                <w:sz w:val="24"/>
                <w:szCs w:val="24"/>
              </w:rPr>
              <w:t>Etanol de milho importado</w:t>
            </w:r>
          </w:p>
        </w:tc>
        <w:tc>
          <w:tcPr>
            <w:tcW w:w="1047" w:type="dxa"/>
            <w:tcBorders>
              <w:top w:val="nil"/>
              <w:left w:val="nil"/>
              <w:bottom w:val="single" w:sz="8" w:space="0" w:color="000000"/>
              <w:right w:val="single" w:sz="8" w:space="0" w:color="000000"/>
            </w:tcBorders>
            <w:shd w:val="clear" w:color="auto" w:fill="auto"/>
            <w:vAlign w:val="center"/>
          </w:tcPr>
          <w:p w14:paraId="3D6D533C" w14:textId="77777777" w:rsidR="00B14DD0" w:rsidRDefault="00267453">
            <w:pPr>
              <w:spacing w:after="120" w:line="240" w:lineRule="auto"/>
              <w:jc w:val="center"/>
              <w:rPr>
                <w:rFonts w:cs="Times New Roman"/>
                <w:bCs/>
                <w:sz w:val="24"/>
                <w:szCs w:val="24"/>
              </w:rPr>
            </w:pPr>
            <w:r w:rsidRPr="00267453">
              <w:rPr>
                <w:rFonts w:cs="Times New Roman"/>
                <w:bCs/>
                <w:sz w:val="24"/>
                <w:szCs w:val="24"/>
              </w:rPr>
              <w:t>27000</w:t>
            </w:r>
          </w:p>
        </w:tc>
        <w:tc>
          <w:tcPr>
            <w:tcW w:w="1220" w:type="dxa"/>
            <w:tcBorders>
              <w:top w:val="nil"/>
              <w:left w:val="nil"/>
              <w:bottom w:val="single" w:sz="8" w:space="0" w:color="000000"/>
              <w:right w:val="single" w:sz="8" w:space="0" w:color="000000"/>
            </w:tcBorders>
            <w:shd w:val="clear" w:color="auto" w:fill="auto"/>
            <w:vAlign w:val="center"/>
          </w:tcPr>
          <w:p w14:paraId="261EEBE8"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tcPr>
          <w:p w14:paraId="0B4CE539"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tcPr>
          <w:p w14:paraId="20026931"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tcPr>
          <w:p w14:paraId="178A3A18"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tcPr>
          <w:p w14:paraId="2CE37486"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hideMark/>
          </w:tcPr>
          <w:p w14:paraId="2CFA0F4C"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hideMark/>
          </w:tcPr>
          <w:p w14:paraId="1029AF8D" w14:textId="77777777" w:rsidR="00B14DD0" w:rsidRDefault="00267453">
            <w:pPr>
              <w:spacing w:after="120" w:line="240" w:lineRule="auto"/>
              <w:jc w:val="center"/>
              <w:rPr>
                <w:rFonts w:cs="Times New Roman"/>
                <w:bCs/>
                <w:sz w:val="24"/>
                <w:szCs w:val="24"/>
              </w:rPr>
            </w:pPr>
            <w:r w:rsidRPr="00267453">
              <w:rPr>
                <w:rFonts w:cs="Times New Roman"/>
                <w:bCs/>
                <w:sz w:val="24"/>
                <w:szCs w:val="24"/>
              </w:rPr>
              <w:t>1400</w:t>
            </w:r>
          </w:p>
        </w:tc>
        <w:tc>
          <w:tcPr>
            <w:tcW w:w="740" w:type="dxa"/>
            <w:tcBorders>
              <w:top w:val="nil"/>
              <w:left w:val="nil"/>
              <w:bottom w:val="single" w:sz="8" w:space="0" w:color="000000"/>
              <w:right w:val="single" w:sz="8" w:space="0" w:color="000000"/>
            </w:tcBorders>
            <w:shd w:val="clear" w:color="auto" w:fill="auto"/>
            <w:vAlign w:val="center"/>
            <w:hideMark/>
          </w:tcPr>
          <w:p w14:paraId="2A407F01" w14:textId="77777777" w:rsidR="00B14DD0" w:rsidRDefault="00267453">
            <w:pPr>
              <w:spacing w:after="120" w:line="240" w:lineRule="auto"/>
              <w:jc w:val="center"/>
              <w:rPr>
                <w:rFonts w:cs="Times New Roman"/>
                <w:bCs/>
                <w:sz w:val="24"/>
                <w:szCs w:val="24"/>
              </w:rPr>
            </w:pPr>
            <w:r w:rsidRPr="00267453">
              <w:rPr>
                <w:rFonts w:cs="Times New Roman"/>
                <w:bCs/>
                <w:sz w:val="24"/>
                <w:szCs w:val="24"/>
              </w:rPr>
              <w:t>6800</w:t>
            </w:r>
          </w:p>
        </w:tc>
      </w:tr>
      <w:tr w:rsidR="00DF798E" w:rsidRPr="00246B50" w14:paraId="081E7E8E"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hideMark/>
          </w:tcPr>
          <w:p w14:paraId="640CC369"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Biodiesel </w:t>
            </w:r>
          </w:p>
        </w:tc>
        <w:tc>
          <w:tcPr>
            <w:tcW w:w="1047" w:type="dxa"/>
            <w:tcBorders>
              <w:top w:val="nil"/>
              <w:left w:val="nil"/>
              <w:bottom w:val="single" w:sz="8" w:space="0" w:color="000000"/>
              <w:right w:val="single" w:sz="8" w:space="0" w:color="000000"/>
            </w:tcBorders>
            <w:shd w:val="clear" w:color="auto" w:fill="auto"/>
            <w:vAlign w:val="center"/>
          </w:tcPr>
          <w:p w14:paraId="58B18928"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1220" w:type="dxa"/>
            <w:tcBorders>
              <w:top w:val="nil"/>
              <w:left w:val="nil"/>
              <w:bottom w:val="single" w:sz="8" w:space="0" w:color="000000"/>
              <w:right w:val="single" w:sz="8" w:space="0" w:color="000000"/>
            </w:tcBorders>
            <w:shd w:val="clear" w:color="auto" w:fill="auto"/>
            <w:vAlign w:val="center"/>
          </w:tcPr>
          <w:p w14:paraId="2DE7A098"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740" w:type="dxa"/>
            <w:tcBorders>
              <w:top w:val="nil"/>
              <w:left w:val="nil"/>
              <w:bottom w:val="single" w:sz="8" w:space="0" w:color="000000"/>
              <w:right w:val="single" w:sz="8" w:space="0" w:color="000000"/>
            </w:tcBorders>
            <w:shd w:val="clear" w:color="auto" w:fill="auto"/>
            <w:vAlign w:val="center"/>
          </w:tcPr>
          <w:p w14:paraId="2A08B1A0"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40" w:type="dxa"/>
            <w:tcBorders>
              <w:top w:val="nil"/>
              <w:left w:val="nil"/>
              <w:bottom w:val="single" w:sz="8" w:space="0" w:color="000000"/>
              <w:right w:val="single" w:sz="8" w:space="0" w:color="000000"/>
            </w:tcBorders>
            <w:shd w:val="clear" w:color="auto" w:fill="auto"/>
            <w:vAlign w:val="center"/>
          </w:tcPr>
          <w:p w14:paraId="2A9308C4"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tcPr>
          <w:p w14:paraId="65C3FF2C"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40" w:type="dxa"/>
            <w:tcBorders>
              <w:top w:val="nil"/>
              <w:left w:val="nil"/>
              <w:bottom w:val="single" w:sz="8" w:space="0" w:color="000000"/>
              <w:right w:val="single" w:sz="8" w:space="0" w:color="000000"/>
            </w:tcBorders>
            <w:shd w:val="clear" w:color="auto" w:fill="auto"/>
            <w:vAlign w:val="center"/>
          </w:tcPr>
          <w:p w14:paraId="2B212F20"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hideMark/>
          </w:tcPr>
          <w:p w14:paraId="3319A6EF"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hideMark/>
          </w:tcPr>
          <w:p w14:paraId="7A25DD29"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hideMark/>
          </w:tcPr>
          <w:p w14:paraId="19A272E5"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038F2A55"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hideMark/>
          </w:tcPr>
          <w:p w14:paraId="14E9CC61" w14:textId="77777777" w:rsidR="00B14DD0" w:rsidRDefault="00267453">
            <w:pPr>
              <w:spacing w:after="120" w:line="240" w:lineRule="auto"/>
              <w:jc w:val="center"/>
              <w:rPr>
                <w:rFonts w:cs="Times New Roman"/>
                <w:bCs/>
                <w:sz w:val="24"/>
                <w:szCs w:val="24"/>
              </w:rPr>
            </w:pPr>
            <w:r w:rsidRPr="00267453">
              <w:rPr>
                <w:rFonts w:cs="Times New Roman"/>
                <w:bCs/>
                <w:sz w:val="24"/>
                <w:szCs w:val="24"/>
              </w:rPr>
              <w:t>Bioquerosene</w:t>
            </w:r>
          </w:p>
        </w:tc>
        <w:tc>
          <w:tcPr>
            <w:tcW w:w="1047" w:type="dxa"/>
            <w:tcBorders>
              <w:top w:val="nil"/>
              <w:left w:val="nil"/>
              <w:bottom w:val="single" w:sz="8" w:space="0" w:color="000000"/>
              <w:right w:val="single" w:sz="8" w:space="0" w:color="000000"/>
            </w:tcBorders>
            <w:shd w:val="clear" w:color="auto" w:fill="auto"/>
            <w:vAlign w:val="center"/>
          </w:tcPr>
          <w:p w14:paraId="685260F4"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1220" w:type="dxa"/>
            <w:tcBorders>
              <w:top w:val="nil"/>
              <w:left w:val="nil"/>
              <w:bottom w:val="single" w:sz="8" w:space="0" w:color="000000"/>
              <w:right w:val="single" w:sz="8" w:space="0" w:color="000000"/>
            </w:tcBorders>
            <w:shd w:val="clear" w:color="auto" w:fill="auto"/>
            <w:vAlign w:val="center"/>
          </w:tcPr>
          <w:p w14:paraId="3B5E67ED" w14:textId="77777777" w:rsidR="00B14DD0" w:rsidRDefault="00267453">
            <w:pPr>
              <w:spacing w:after="120" w:line="240" w:lineRule="auto"/>
              <w:jc w:val="center"/>
              <w:rPr>
                <w:rFonts w:cs="Times New Roman"/>
                <w:bCs/>
                <w:sz w:val="24"/>
                <w:szCs w:val="24"/>
              </w:rPr>
            </w:pPr>
            <w:r w:rsidRPr="00267453">
              <w:rPr>
                <w:rFonts w:cs="Times New Roman"/>
                <w:bCs/>
                <w:sz w:val="24"/>
                <w:szCs w:val="24"/>
              </w:rPr>
              <w:t>1500</w:t>
            </w:r>
          </w:p>
        </w:tc>
        <w:tc>
          <w:tcPr>
            <w:tcW w:w="740" w:type="dxa"/>
            <w:tcBorders>
              <w:top w:val="nil"/>
              <w:left w:val="nil"/>
              <w:bottom w:val="single" w:sz="8" w:space="0" w:color="000000"/>
              <w:right w:val="single" w:sz="8" w:space="0" w:color="000000"/>
            </w:tcBorders>
            <w:shd w:val="clear" w:color="auto" w:fill="auto"/>
            <w:vAlign w:val="center"/>
          </w:tcPr>
          <w:p w14:paraId="2FC5CF88"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40" w:type="dxa"/>
            <w:tcBorders>
              <w:top w:val="nil"/>
              <w:left w:val="nil"/>
              <w:bottom w:val="single" w:sz="8" w:space="0" w:color="000000"/>
              <w:right w:val="single" w:sz="8" w:space="0" w:color="000000"/>
            </w:tcBorders>
            <w:shd w:val="clear" w:color="auto" w:fill="auto"/>
            <w:vAlign w:val="center"/>
          </w:tcPr>
          <w:p w14:paraId="52B7657A"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tcPr>
          <w:p w14:paraId="60BCE7B0" w14:textId="77777777" w:rsidR="00B14DD0" w:rsidRDefault="00267453">
            <w:pPr>
              <w:spacing w:after="120" w:line="240" w:lineRule="auto"/>
              <w:jc w:val="center"/>
              <w:rPr>
                <w:rFonts w:cs="Times New Roman"/>
                <w:bCs/>
                <w:sz w:val="24"/>
                <w:szCs w:val="24"/>
              </w:rPr>
            </w:pPr>
            <w:r w:rsidRPr="00267453">
              <w:rPr>
                <w:rFonts w:cs="Times New Roman"/>
                <w:bCs/>
                <w:sz w:val="24"/>
                <w:szCs w:val="24"/>
              </w:rPr>
              <w:t>900</w:t>
            </w:r>
          </w:p>
        </w:tc>
        <w:tc>
          <w:tcPr>
            <w:tcW w:w="740" w:type="dxa"/>
            <w:tcBorders>
              <w:top w:val="nil"/>
              <w:left w:val="nil"/>
              <w:bottom w:val="single" w:sz="8" w:space="0" w:color="000000"/>
              <w:right w:val="single" w:sz="8" w:space="0" w:color="000000"/>
            </w:tcBorders>
            <w:shd w:val="clear" w:color="auto" w:fill="auto"/>
            <w:vAlign w:val="center"/>
          </w:tcPr>
          <w:p w14:paraId="4A113A21" w14:textId="77777777" w:rsidR="00B14DD0" w:rsidRDefault="00267453">
            <w:pPr>
              <w:spacing w:after="120" w:line="240" w:lineRule="auto"/>
              <w:jc w:val="center"/>
              <w:rPr>
                <w:rFonts w:cs="Times New Roman"/>
                <w:bCs/>
                <w:sz w:val="24"/>
                <w:szCs w:val="24"/>
              </w:rPr>
            </w:pPr>
            <w:r w:rsidRPr="00267453">
              <w:rPr>
                <w:rFonts w:cs="Times New Roman"/>
                <w:bCs/>
                <w:sz w:val="24"/>
                <w:szCs w:val="24"/>
              </w:rPr>
              <w:t>600</w:t>
            </w:r>
          </w:p>
        </w:tc>
        <w:tc>
          <w:tcPr>
            <w:tcW w:w="740" w:type="dxa"/>
            <w:tcBorders>
              <w:top w:val="nil"/>
              <w:left w:val="nil"/>
              <w:bottom w:val="single" w:sz="8" w:space="0" w:color="000000"/>
              <w:right w:val="single" w:sz="8" w:space="0" w:color="000000"/>
            </w:tcBorders>
            <w:shd w:val="clear" w:color="auto" w:fill="auto"/>
            <w:vAlign w:val="center"/>
            <w:hideMark/>
          </w:tcPr>
          <w:p w14:paraId="11EFF31C"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hideMark/>
          </w:tcPr>
          <w:p w14:paraId="3D4E3AF6"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hideMark/>
          </w:tcPr>
          <w:p w14:paraId="7D38B546"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tr w:rsidR="00DF798E" w:rsidRPr="00246B50" w14:paraId="4A090C0F" w14:textId="77777777" w:rsidTr="00B14DD0">
        <w:trPr>
          <w:trHeight w:val="315"/>
          <w:jc w:val="center"/>
        </w:trPr>
        <w:tc>
          <w:tcPr>
            <w:tcW w:w="1660" w:type="dxa"/>
            <w:tcBorders>
              <w:top w:val="nil"/>
              <w:left w:val="single" w:sz="8" w:space="0" w:color="000000"/>
              <w:bottom w:val="single" w:sz="8" w:space="0" w:color="000000"/>
              <w:right w:val="single" w:sz="8" w:space="0" w:color="000000"/>
            </w:tcBorders>
            <w:shd w:val="clear" w:color="auto" w:fill="auto"/>
            <w:vAlign w:val="center"/>
            <w:hideMark/>
          </w:tcPr>
          <w:p w14:paraId="2657A193" w14:textId="77777777" w:rsidR="00B14DD0" w:rsidRDefault="00267453">
            <w:pPr>
              <w:spacing w:after="120" w:line="240" w:lineRule="auto"/>
              <w:jc w:val="center"/>
              <w:rPr>
                <w:rFonts w:cs="Times New Roman"/>
                <w:bCs/>
                <w:sz w:val="24"/>
                <w:szCs w:val="24"/>
              </w:rPr>
            </w:pPr>
            <w:r w:rsidRPr="00267453">
              <w:rPr>
                <w:rFonts w:cs="Times New Roman"/>
                <w:bCs/>
                <w:sz w:val="24"/>
                <w:szCs w:val="24"/>
              </w:rPr>
              <w:t>Biometano</w:t>
            </w:r>
          </w:p>
        </w:tc>
        <w:tc>
          <w:tcPr>
            <w:tcW w:w="1047" w:type="dxa"/>
            <w:tcBorders>
              <w:top w:val="nil"/>
              <w:left w:val="nil"/>
              <w:bottom w:val="single" w:sz="8" w:space="0" w:color="000000"/>
              <w:right w:val="single" w:sz="8" w:space="0" w:color="000000"/>
            </w:tcBorders>
            <w:shd w:val="clear" w:color="auto" w:fill="auto"/>
            <w:vAlign w:val="center"/>
          </w:tcPr>
          <w:p w14:paraId="0ADE3BB4" w14:textId="77777777" w:rsidR="00B14DD0" w:rsidRDefault="00B14DD0">
            <w:pPr>
              <w:spacing w:after="120" w:line="240" w:lineRule="auto"/>
              <w:jc w:val="center"/>
              <w:rPr>
                <w:rFonts w:cs="Times New Roman"/>
                <w:bCs/>
                <w:sz w:val="24"/>
                <w:szCs w:val="24"/>
              </w:rPr>
            </w:pPr>
          </w:p>
        </w:tc>
        <w:tc>
          <w:tcPr>
            <w:tcW w:w="1220" w:type="dxa"/>
            <w:tcBorders>
              <w:top w:val="nil"/>
              <w:left w:val="nil"/>
              <w:bottom w:val="single" w:sz="8" w:space="0" w:color="000000"/>
              <w:right w:val="single" w:sz="8" w:space="0" w:color="000000"/>
            </w:tcBorders>
            <w:shd w:val="clear" w:color="auto" w:fill="auto"/>
            <w:vAlign w:val="center"/>
          </w:tcPr>
          <w:p w14:paraId="0AA51DD1"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tcPr>
          <w:p w14:paraId="7B75A1F4"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tcPr>
          <w:p w14:paraId="6AD31555"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tcPr>
          <w:p w14:paraId="3EE65C49"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tcPr>
          <w:p w14:paraId="266F207B" w14:textId="77777777" w:rsidR="00B14DD0" w:rsidRDefault="00B14DD0">
            <w:pPr>
              <w:spacing w:after="120" w:line="240" w:lineRule="auto"/>
              <w:jc w:val="center"/>
              <w:rPr>
                <w:rFonts w:cs="Times New Roman"/>
                <w:bCs/>
                <w:sz w:val="24"/>
                <w:szCs w:val="24"/>
              </w:rPr>
            </w:pPr>
          </w:p>
        </w:tc>
        <w:tc>
          <w:tcPr>
            <w:tcW w:w="740" w:type="dxa"/>
            <w:tcBorders>
              <w:top w:val="nil"/>
              <w:left w:val="nil"/>
              <w:bottom w:val="single" w:sz="8" w:space="0" w:color="000000"/>
              <w:right w:val="single" w:sz="8" w:space="0" w:color="000000"/>
            </w:tcBorders>
            <w:shd w:val="clear" w:color="auto" w:fill="auto"/>
            <w:vAlign w:val="center"/>
            <w:hideMark/>
          </w:tcPr>
          <w:p w14:paraId="103DDEDC" w14:textId="77777777" w:rsidR="00B14DD0" w:rsidRDefault="00267453">
            <w:pPr>
              <w:spacing w:after="120" w:line="240" w:lineRule="auto"/>
              <w:jc w:val="center"/>
              <w:rPr>
                <w:rFonts w:cs="Times New Roman"/>
                <w:bCs/>
                <w:sz w:val="24"/>
                <w:szCs w:val="24"/>
              </w:rPr>
            </w:pPr>
            <w:r w:rsidRPr="00267453">
              <w:rPr>
                <w:rFonts w:cs="Times New Roman"/>
                <w:bCs/>
                <w:sz w:val="24"/>
                <w:szCs w:val="24"/>
              </w:rPr>
              <w:t>-</w:t>
            </w:r>
          </w:p>
        </w:tc>
        <w:tc>
          <w:tcPr>
            <w:tcW w:w="740" w:type="dxa"/>
            <w:tcBorders>
              <w:top w:val="nil"/>
              <w:left w:val="nil"/>
              <w:bottom w:val="single" w:sz="8" w:space="0" w:color="000000"/>
              <w:right w:val="single" w:sz="8" w:space="0" w:color="000000"/>
            </w:tcBorders>
            <w:shd w:val="clear" w:color="auto" w:fill="auto"/>
            <w:vAlign w:val="center"/>
            <w:hideMark/>
          </w:tcPr>
          <w:p w14:paraId="309B5F09"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c>
          <w:tcPr>
            <w:tcW w:w="740" w:type="dxa"/>
            <w:tcBorders>
              <w:top w:val="nil"/>
              <w:left w:val="nil"/>
              <w:bottom w:val="single" w:sz="8" w:space="0" w:color="000000"/>
              <w:right w:val="single" w:sz="8" w:space="0" w:color="000000"/>
            </w:tcBorders>
            <w:shd w:val="clear" w:color="auto" w:fill="auto"/>
            <w:vAlign w:val="center"/>
            <w:hideMark/>
          </w:tcPr>
          <w:p w14:paraId="5399B030" w14:textId="77777777" w:rsidR="00B14DD0" w:rsidRDefault="00267453">
            <w:pPr>
              <w:spacing w:after="120" w:line="240" w:lineRule="auto"/>
              <w:jc w:val="center"/>
              <w:rPr>
                <w:rFonts w:cs="Times New Roman"/>
                <w:bCs/>
                <w:sz w:val="24"/>
                <w:szCs w:val="24"/>
              </w:rPr>
            </w:pPr>
            <w:r w:rsidRPr="00267453">
              <w:rPr>
                <w:rFonts w:cs="Times New Roman"/>
                <w:bCs/>
                <w:sz w:val="24"/>
                <w:szCs w:val="24"/>
              </w:rPr>
              <w:t> -</w:t>
            </w:r>
          </w:p>
        </w:tc>
      </w:tr>
      <w:bookmarkEnd w:id="197"/>
    </w:tbl>
    <w:p w14:paraId="5820877F" w14:textId="77777777" w:rsidR="00DF798E" w:rsidRDefault="00DF798E" w:rsidP="00DF798E">
      <w:pPr>
        <w:shd w:val="clear" w:color="auto" w:fill="FFFFFF"/>
        <w:spacing w:after="120" w:line="240" w:lineRule="auto"/>
        <w:jc w:val="both"/>
        <w:rPr>
          <w:rFonts w:cs="Times New Roman"/>
          <w:sz w:val="24"/>
          <w:szCs w:val="24"/>
        </w:rPr>
      </w:pPr>
    </w:p>
    <w:p w14:paraId="72FAEA20" w14:textId="77777777" w:rsidR="00DF798E" w:rsidRDefault="00DF798E" w:rsidP="00DF798E">
      <w:pPr>
        <w:shd w:val="clear" w:color="auto" w:fill="FFFFFF"/>
        <w:spacing w:after="120" w:line="240" w:lineRule="auto"/>
        <w:jc w:val="both"/>
        <w:rPr>
          <w:rFonts w:cs="Times New Roman"/>
          <w:sz w:val="24"/>
          <w:szCs w:val="24"/>
        </w:rPr>
        <w:sectPr w:rsidR="00DF798E" w:rsidSect="00246B50">
          <w:headerReference w:type="first" r:id="rId10"/>
          <w:type w:val="continuous"/>
          <w:pgSz w:w="11906" w:h="16838" w:code="9"/>
          <w:pgMar w:top="1134" w:right="567" w:bottom="567" w:left="1134" w:header="709" w:footer="709" w:gutter="0"/>
          <w:cols w:space="708"/>
          <w:docGrid w:linePitch="360"/>
        </w:sectPr>
      </w:pPr>
    </w:p>
    <w:p w14:paraId="1EF4C969" w14:textId="77777777" w:rsidR="00DF798E" w:rsidRDefault="00DF798E" w:rsidP="00DF798E">
      <w:pPr>
        <w:shd w:val="clear" w:color="auto" w:fill="FFFFFF"/>
        <w:spacing w:after="120" w:line="240" w:lineRule="auto"/>
        <w:jc w:val="both"/>
        <w:rPr>
          <w:rFonts w:cs="Times New Roman"/>
          <w:sz w:val="24"/>
          <w:szCs w:val="24"/>
        </w:rPr>
      </w:pPr>
    </w:p>
    <w:p w14:paraId="2FDF7752" w14:textId="77777777" w:rsidR="00DF798E" w:rsidRPr="00246B50" w:rsidRDefault="006427B2" w:rsidP="00DF798E">
      <w:pPr>
        <w:shd w:val="clear" w:color="auto" w:fill="FFFFFF"/>
        <w:spacing w:after="120" w:line="240" w:lineRule="auto"/>
        <w:jc w:val="both"/>
        <w:rPr>
          <w:rFonts w:cs="Times New Roman"/>
          <w:b/>
          <w:sz w:val="24"/>
          <w:szCs w:val="24"/>
        </w:rPr>
      </w:pPr>
      <w:r>
        <w:rPr>
          <w:rFonts w:cs="Times New Roman"/>
          <w:b/>
          <w:sz w:val="24"/>
          <w:szCs w:val="24"/>
        </w:rPr>
        <w:t>4</w:t>
      </w:r>
      <w:r w:rsidR="00267453" w:rsidRPr="00267453">
        <w:rPr>
          <w:rFonts w:cs="Times New Roman"/>
          <w:b/>
          <w:sz w:val="24"/>
          <w:szCs w:val="24"/>
        </w:rPr>
        <w:t xml:space="preserve">. </w:t>
      </w:r>
      <w:r w:rsidR="00DF798E">
        <w:rPr>
          <w:rFonts w:cs="Times New Roman"/>
          <w:b/>
          <w:sz w:val="24"/>
          <w:szCs w:val="24"/>
        </w:rPr>
        <w:t>Informações para cálculo da Nota de Eficiência Energético Ambiental</w:t>
      </w:r>
    </w:p>
    <w:p w14:paraId="2AF144C8" w14:textId="77777777" w:rsidR="00B14DD0" w:rsidRDefault="006427B2">
      <w:pPr>
        <w:spacing w:after="120" w:line="240" w:lineRule="auto"/>
        <w:rPr>
          <w:rFonts w:cs="Times New Roman"/>
          <w:sz w:val="24"/>
          <w:szCs w:val="24"/>
        </w:rPr>
      </w:pPr>
      <w:r>
        <w:rPr>
          <w:rFonts w:cs="Times New Roman"/>
          <w:sz w:val="24"/>
          <w:szCs w:val="24"/>
        </w:rPr>
        <w:t>4</w:t>
      </w:r>
      <w:r w:rsidR="00DF798E">
        <w:rPr>
          <w:rFonts w:cs="Times New Roman"/>
          <w:sz w:val="24"/>
          <w:szCs w:val="24"/>
        </w:rPr>
        <w:t>.1  As Tabelas 7 a 14 apresentam as informações declaradas pelos emissores primários necessárias para o cálculo da Nota de Eficiência Energético Ambiental. Cada parâmetro a ser informado é descrito na tabela correspondente.</w:t>
      </w:r>
    </w:p>
    <w:p w14:paraId="04E864C8" w14:textId="4BA7D695" w:rsidR="00B14DD0" w:rsidRDefault="006427B2">
      <w:pPr>
        <w:spacing w:after="120" w:line="240" w:lineRule="auto"/>
        <w:rPr>
          <w:rFonts w:cs="Times New Roman"/>
          <w:sz w:val="24"/>
          <w:szCs w:val="24"/>
        </w:rPr>
      </w:pPr>
      <w:r>
        <w:rPr>
          <w:rFonts w:cs="Times New Roman"/>
          <w:sz w:val="24"/>
          <w:szCs w:val="24"/>
        </w:rPr>
        <w:t>4</w:t>
      </w:r>
      <w:r w:rsidR="00DF798E">
        <w:rPr>
          <w:rFonts w:cs="Times New Roman"/>
          <w:sz w:val="24"/>
          <w:szCs w:val="24"/>
        </w:rPr>
        <w:t xml:space="preserve">.2  As orientações constantes nas Tabelas 7 a 14 são válidas tanto para o emissor primário quanto para a firma </w:t>
      </w:r>
      <w:del w:id="198" w:author="Ricardo K Fermam" w:date="2018-05-11T16:02:00Z">
        <w:r w:rsidR="00DF798E" w:rsidDel="000B6DE9">
          <w:rPr>
            <w:rFonts w:cs="Times New Roman"/>
            <w:sz w:val="24"/>
            <w:szCs w:val="24"/>
          </w:rPr>
          <w:delText>inspetora</w:delText>
        </w:r>
      </w:del>
      <w:ins w:id="199" w:author="Ricardo K Fermam" w:date="2018-05-11T16:02:00Z">
        <w:r w:rsidR="000B6DE9">
          <w:rPr>
            <w:rFonts w:cs="Times New Roman"/>
            <w:sz w:val="24"/>
            <w:szCs w:val="24"/>
          </w:rPr>
          <w:t>certificadora</w:t>
        </w:r>
      </w:ins>
      <w:r w:rsidR="00DF798E">
        <w:rPr>
          <w:rFonts w:cs="Times New Roman"/>
          <w:sz w:val="24"/>
          <w:szCs w:val="24"/>
        </w:rPr>
        <w:t xml:space="preserve"> que irá auditar a declaração do emissor primário.</w:t>
      </w:r>
    </w:p>
    <w:p w14:paraId="626F0201" w14:textId="77777777" w:rsidR="00B14DD0" w:rsidRDefault="00267453">
      <w:pPr>
        <w:spacing w:after="120" w:line="240" w:lineRule="auto"/>
        <w:jc w:val="center"/>
        <w:rPr>
          <w:rFonts w:cs="Times New Roman"/>
          <w:sz w:val="24"/>
          <w:szCs w:val="24"/>
        </w:rPr>
      </w:pPr>
      <w:r w:rsidRPr="00267453">
        <w:rPr>
          <w:rFonts w:cs="Times New Roman"/>
          <w:sz w:val="24"/>
          <w:szCs w:val="24"/>
        </w:rPr>
        <w:t xml:space="preserve">Tabela 7. </w:t>
      </w:r>
      <w:r w:rsidR="00DF798E">
        <w:rPr>
          <w:rFonts w:cs="Times New Roman"/>
          <w:sz w:val="24"/>
          <w:szCs w:val="24"/>
        </w:rPr>
        <w:t>Informações</w:t>
      </w:r>
      <w:r w:rsidRPr="00267453">
        <w:rPr>
          <w:rFonts w:cs="Times New Roman"/>
          <w:sz w:val="24"/>
          <w:szCs w:val="24"/>
        </w:rPr>
        <w:t xml:space="preserve"> </w:t>
      </w:r>
      <w:r w:rsidR="00DF798E">
        <w:rPr>
          <w:rFonts w:cs="Times New Roman"/>
          <w:sz w:val="24"/>
          <w:szCs w:val="24"/>
        </w:rPr>
        <w:t>declaradas para cálculo da intensidade de carbono</w:t>
      </w:r>
      <w:r w:rsidR="00DF798E" w:rsidRPr="00246B50">
        <w:rPr>
          <w:rFonts w:cs="Times New Roman"/>
          <w:sz w:val="24"/>
          <w:szCs w:val="24"/>
        </w:rPr>
        <w:t xml:space="preserve"> </w:t>
      </w:r>
      <w:r w:rsidR="00DF798E">
        <w:rPr>
          <w:rFonts w:cs="Times New Roman"/>
          <w:sz w:val="24"/>
          <w:szCs w:val="24"/>
        </w:rPr>
        <w:t>do</w:t>
      </w:r>
      <w:r w:rsidRPr="00267453">
        <w:rPr>
          <w:rFonts w:cs="Times New Roman"/>
          <w:sz w:val="24"/>
          <w:szCs w:val="24"/>
        </w:rPr>
        <w:t xml:space="preserve"> </w:t>
      </w:r>
      <w:r w:rsidR="00DF798E">
        <w:rPr>
          <w:rFonts w:cs="Times New Roman"/>
          <w:sz w:val="24"/>
          <w:szCs w:val="24"/>
        </w:rPr>
        <w:t>e</w:t>
      </w:r>
      <w:r w:rsidRPr="00267453">
        <w:rPr>
          <w:rFonts w:cs="Times New Roman"/>
          <w:sz w:val="24"/>
          <w:szCs w:val="24"/>
        </w:rPr>
        <w:t xml:space="preserve">tanol </w:t>
      </w:r>
      <w:r w:rsidR="00DF798E">
        <w:rPr>
          <w:rFonts w:cs="Times New Roman"/>
          <w:sz w:val="24"/>
          <w:szCs w:val="24"/>
        </w:rPr>
        <w:t>de primeira geração de cana de açúcar</w:t>
      </w:r>
      <w:r w:rsidRPr="00267453">
        <w:rPr>
          <w:rFonts w:cs="Times New Roman"/>
          <w:sz w:val="24"/>
          <w:szCs w:val="24"/>
        </w:rPr>
        <w:t>.</w:t>
      </w:r>
    </w:p>
    <w:tbl>
      <w:tblPr>
        <w:tblW w:w="15619" w:type="dxa"/>
        <w:jc w:val="center"/>
        <w:tblBorders>
          <w:top w:val="nil"/>
          <w:left w:val="nil"/>
          <w:bottom w:val="nil"/>
          <w:right w:val="nil"/>
          <w:insideH w:val="nil"/>
          <w:insideV w:val="nil"/>
        </w:tblBorders>
        <w:tblLook w:val="0600" w:firstRow="0" w:lastRow="0" w:firstColumn="0" w:lastColumn="0" w:noHBand="1" w:noVBand="1"/>
      </w:tblPr>
      <w:tblGrid>
        <w:gridCol w:w="565"/>
        <w:gridCol w:w="4142"/>
        <w:gridCol w:w="5020"/>
        <w:gridCol w:w="1462"/>
        <w:gridCol w:w="4430"/>
      </w:tblGrid>
      <w:tr w:rsidR="00DF798E" w:rsidRPr="00246B50" w14:paraId="27767AEE" w14:textId="77777777" w:rsidTr="00B14DD0">
        <w:trPr>
          <w:trHeight w:val="57"/>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57ACC6CA" w14:textId="77777777" w:rsidR="00B14DD0" w:rsidRPr="00195F24" w:rsidRDefault="00B14DD0" w:rsidP="00195F24">
            <w:pPr>
              <w:spacing w:after="120" w:line="240" w:lineRule="auto"/>
              <w:jc w:val="center"/>
              <w:rPr>
                <w:rFonts w:cs="Times New Roman"/>
                <w:b/>
                <w:sz w:val="24"/>
                <w:szCs w:val="24"/>
              </w:rPr>
            </w:pPr>
          </w:p>
        </w:tc>
        <w:tc>
          <w:tcPr>
            <w:tcW w:w="4142"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A5318D7"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0ECA156"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0F620AF"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Unidade</w:t>
            </w:r>
          </w:p>
        </w:tc>
        <w:tc>
          <w:tcPr>
            <w:tcW w:w="4430"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D509525"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Orientações</w:t>
            </w:r>
          </w:p>
        </w:tc>
      </w:tr>
      <w:tr w:rsidR="00DF798E" w:rsidRPr="00246B50" w14:paraId="28120909" w14:textId="77777777" w:rsidTr="00B14DD0">
        <w:trPr>
          <w:trHeight w:val="57"/>
          <w:jc w:val="center"/>
        </w:trPr>
        <w:tc>
          <w:tcPr>
            <w:tcW w:w="15619" w:type="dxa"/>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0756CD63" w14:textId="77777777" w:rsidR="00B14DD0" w:rsidRPr="00195F24" w:rsidRDefault="00267453" w:rsidP="00195F24">
            <w:pPr>
              <w:spacing w:after="120" w:line="240" w:lineRule="auto"/>
              <w:jc w:val="center"/>
              <w:rPr>
                <w:rFonts w:cs="Times New Roman"/>
                <w:b/>
                <w:sz w:val="24"/>
                <w:szCs w:val="24"/>
              </w:rPr>
            </w:pPr>
            <w:r w:rsidRPr="00195F24">
              <w:rPr>
                <w:rFonts w:cs="Times New Roman"/>
                <w:b/>
                <w:sz w:val="24"/>
                <w:szCs w:val="24"/>
              </w:rPr>
              <w:t>Fase Agrícola</w:t>
            </w:r>
          </w:p>
        </w:tc>
      </w:tr>
      <w:tr w:rsidR="00DF798E" w:rsidRPr="00246B50" w14:paraId="5164F1FC"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6F16F5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494AFB"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Sistema de plantio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CE21A7"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Convencional -</w:t>
            </w:r>
            <w:r w:rsidRPr="00195F24">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w:t>
            </w:r>
          </w:p>
          <w:p w14:paraId="7BEDCC6C"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Direto, com rotação de culturas -</w:t>
            </w:r>
            <w:r w:rsidRPr="00195F24">
              <w:rPr>
                <w:rFonts w:cs="Times New Roman"/>
                <w:sz w:val="24"/>
                <w:szCs w:val="24"/>
              </w:rPr>
              <w:t xml:space="preserve"> Plantio direto é o sistema de semeadura no qual a semente é colocada diretamente no solo não revolvido. Abre-se um pequeno sulco (ou cova) de profundidade e largura suficientes para garantir uma boa cobertura da semente com solo. Rotação de culturas é a alternância ordenada e regular no </w:t>
            </w:r>
            <w:r w:rsidRPr="00195F24">
              <w:rPr>
                <w:rFonts w:cs="Times New Roman"/>
                <w:sz w:val="24"/>
                <w:szCs w:val="24"/>
              </w:rPr>
              <w:lastRenderedPageBreak/>
              <w:t>cultivo de diferentes espécies vegetais em sequência temporal numa determinada área.</w:t>
            </w:r>
          </w:p>
          <w:p w14:paraId="6CC83362"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Direto, com sucessão de culturas -</w:t>
            </w:r>
            <w:r w:rsidRPr="00195F24">
              <w:rPr>
                <w:rFonts w:cs="Times New Roman"/>
                <w:sz w:val="24"/>
                <w:szCs w:val="24"/>
              </w:rPr>
              <w:t xml:space="preserve"> Plantio direto é o sistema de semeadura no qual a semente é colocada diretamente no solo não revolvido. Abre-se um pequeno sulco (ou cova) de profundidade e largura suficientes para garantir uma boa cobertura da semente com solo. Sucessão de culturas consiste em alternar culturas, sem ordenamento e regularidade das espécies empregadas.</w:t>
            </w:r>
          </w:p>
          <w:p w14:paraId="57682306" w14:textId="77777777" w:rsidR="00B14DD0" w:rsidRPr="00195F24" w:rsidRDefault="00267453" w:rsidP="00195F24">
            <w:pPr>
              <w:spacing w:after="120" w:line="240" w:lineRule="auto"/>
              <w:jc w:val="both"/>
              <w:rPr>
                <w:rFonts w:cs="Times New Roman"/>
                <w:sz w:val="24"/>
                <w:szCs w:val="24"/>
              </w:rPr>
            </w:pPr>
            <w:r w:rsidRPr="00195F24">
              <w:rPr>
                <w:rFonts w:cs="Times New Roman"/>
                <w:b/>
                <w:sz w:val="24"/>
                <w:szCs w:val="24"/>
              </w:rPr>
              <w:t>Mínimo/Reduzido -</w:t>
            </w:r>
            <w:r w:rsidRPr="00195F24">
              <w:rPr>
                <w:rFonts w:cs="Times New Roman"/>
                <w:sz w:val="24"/>
                <w:szCs w:val="24"/>
              </w:rPr>
              <w:t xml:space="preserve"> sistema no qual se utiliza menor mobilização do solo, quando comparado ao sistema convencional. A semeadura é realizada diretamente sobre a cobertura vegetal previamente dessecada com herbicida, sem o revolvimento do solo.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470B9"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35575B"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Parâmetro informacional. Não afeta a intensidade de carbono do biocombustível, portanto dispensa verificação.</w:t>
            </w:r>
          </w:p>
        </w:tc>
      </w:tr>
      <w:tr w:rsidR="00DF798E" w:rsidRPr="00246B50" w14:paraId="2D976F8D"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8A425AB"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2.</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45D1C9"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Área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8DDC7E"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Área total da unidade de produção, ou seja, soma das áreas colhida, de produção de mudas, de reforma, de cana de ano e meio e de cana bisada.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0AAC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ha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B3BE46" w14:textId="77777777" w:rsidR="00DF798E" w:rsidRPr="00195F24" w:rsidRDefault="00267453" w:rsidP="00B14DD0">
            <w:pPr>
              <w:autoSpaceDE w:val="0"/>
              <w:autoSpaceDN w:val="0"/>
              <w:adjustRightInd w:val="0"/>
              <w:spacing w:after="120" w:line="240" w:lineRule="auto"/>
              <w:jc w:val="both"/>
              <w:rPr>
                <w:rFonts w:cs="Times New Roman"/>
                <w:sz w:val="24"/>
                <w:szCs w:val="24"/>
              </w:rPr>
            </w:pPr>
            <w:r w:rsidRPr="00195F24">
              <w:rPr>
                <w:rFonts w:cs="Times New Roman"/>
                <w:sz w:val="24"/>
                <w:szCs w:val="24"/>
              </w:rPr>
              <w:t>Verificar por imagens de satélite, de resolução espacial melhor ou igual a 30 m, e técnicas de geoprocessamento.</w:t>
            </w:r>
          </w:p>
        </w:tc>
      </w:tr>
      <w:tr w:rsidR="00DF798E" w:rsidRPr="00246B50" w14:paraId="12B00679"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59F524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23863D"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Área queimada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E1D151"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Soma das áreas (ver requisito 2) que sofreram queima: com autorização para colheita; para eliminação de resíduos culturais; queima acidental e/ou criminosa.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7CD5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ha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FD764C"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Verificar por meio do sistema de PIMS (Plant Information Management System) de cada usina.</w:t>
            </w:r>
          </w:p>
        </w:tc>
      </w:tr>
      <w:tr w:rsidR="00DF798E" w:rsidRPr="00246B50" w14:paraId="463B881D"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5F500A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272FC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Produção total de cana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0E413"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Quantidade total de produto produzido na área total de produção (ver requisito 2).</w:t>
            </w:r>
          </w:p>
          <w:p w14:paraId="6D1A6D43" w14:textId="77777777" w:rsidR="00B14DD0" w:rsidRPr="00195F24" w:rsidRDefault="00267453" w:rsidP="00195F24">
            <w:pPr>
              <w:spacing w:after="120" w:line="240" w:lineRule="auto"/>
              <w:ind w:left="-40"/>
              <w:jc w:val="both"/>
              <w:rPr>
                <w:rFonts w:cs="Times New Roman"/>
                <w:sz w:val="24"/>
                <w:szCs w:val="24"/>
              </w:rPr>
            </w:pPr>
            <w:r w:rsidRPr="00195F24">
              <w:rPr>
                <w:rFonts w:cs="Times New Roman"/>
                <w:sz w:val="24"/>
                <w:szCs w:val="24"/>
              </w:rPr>
              <w:t xml:space="preserve">Refere-se ao total anual de cana colhida destinada à moagem (soma de colmos, impurezas vegetais e </w:t>
            </w:r>
            <w:r w:rsidRPr="00195F24">
              <w:rPr>
                <w:rFonts w:cs="Times New Roman"/>
                <w:sz w:val="24"/>
                <w:szCs w:val="24"/>
              </w:rPr>
              <w:lastRenderedPageBreak/>
              <w:t>minerais). Esse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DEA4AB" w14:textId="77777777" w:rsidR="00B14DD0" w:rsidRPr="00195F24" w:rsidRDefault="00267453" w:rsidP="00195F24">
            <w:pPr>
              <w:spacing w:after="120" w:line="240" w:lineRule="auto"/>
              <w:jc w:val="center"/>
              <w:rPr>
                <w:rFonts w:cs="Times New Roman"/>
                <w:b/>
                <w:sz w:val="24"/>
                <w:szCs w:val="24"/>
              </w:rPr>
            </w:pPr>
            <w:r w:rsidRPr="00195F24">
              <w:rPr>
                <w:rFonts w:cs="Times New Roman"/>
                <w:sz w:val="24"/>
                <w:szCs w:val="24"/>
              </w:rPr>
              <w:lastRenderedPageBreak/>
              <w:t>t cana, em</w:t>
            </w:r>
            <w:r w:rsidRPr="00195F24">
              <w:rPr>
                <w:rFonts w:cs="Times New Roman"/>
                <w:b/>
                <w:sz w:val="24"/>
                <w:szCs w:val="24"/>
              </w:rPr>
              <w:t xml:space="preserve"> base úmida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5FFB60"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Verificar registros internos, para produção própria. Verificar nota fiscal de compra, para produtos de fornecedores.</w:t>
            </w:r>
          </w:p>
        </w:tc>
      </w:tr>
      <w:tr w:rsidR="00DF798E" w:rsidRPr="00246B50" w14:paraId="3DC27E46"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4E18C2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5.</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C9FF1F"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Teor médio de impurezas vegetais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D0B05" w14:textId="77777777" w:rsidR="00B14DD0" w:rsidRPr="00195F24" w:rsidRDefault="00267453" w:rsidP="00195F24">
            <w:pPr>
              <w:spacing w:after="120" w:line="240" w:lineRule="auto"/>
              <w:jc w:val="both"/>
              <w:rPr>
                <w:rFonts w:cs="Times New Roman"/>
                <w:sz w:val="24"/>
                <w:szCs w:val="24"/>
              </w:rPr>
            </w:pPr>
            <w:r w:rsidRPr="00195F24">
              <w:rPr>
                <w:rFonts w:cs="Times New Roman"/>
                <w:sz w:val="24"/>
                <w:szCs w:val="24"/>
              </w:rPr>
              <w:t>Refere-se ao teor médio de impurezas vegetais contido na cana (ver requisito 4). Deve ser reportado em base úmida e informado o teor de umidade dessas impurezas.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ACB8F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kg /t cana, em </w:t>
            </w:r>
            <w:r w:rsidRPr="00195F24">
              <w:rPr>
                <w:rFonts w:cs="Times New Roman"/>
                <w:b/>
                <w:sz w:val="24"/>
                <w:szCs w:val="24"/>
              </w:rPr>
              <w:t>base úmida</w:t>
            </w:r>
          </w:p>
          <w:p w14:paraId="62401EF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umidade: %</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F0B7A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5805ABD2"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9731FE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6.</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9B4D37"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Teor médio de impurezas minerais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EDF339"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Refere-se ao teor médio de impurezas minerais contido na cana (ver requisito 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98AD0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kg /t cana, em </w:t>
            </w:r>
            <w:r w:rsidRPr="00195F24">
              <w:rPr>
                <w:rFonts w:cs="Times New Roman"/>
                <w:b/>
                <w:sz w:val="24"/>
                <w:szCs w:val="24"/>
              </w:rPr>
              <w:t>base úmida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337469"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6B5F7E8D"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C9D82A9"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7.</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AA7265"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Palha recolhida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F38733"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quantidade total de palha recolhida anualmente na área total de produção (ver requisito 2). Esse parâmetro refere-se à palha recolhida separadamente da cana (por exemplo, palha enfardada, palha recolhida por forrageira, entre outros).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9688C4" w14:textId="77777777" w:rsidR="00B14DD0" w:rsidRPr="00195F24" w:rsidRDefault="00267453" w:rsidP="00195F24">
            <w:pPr>
              <w:spacing w:after="120" w:line="240" w:lineRule="auto"/>
              <w:jc w:val="center"/>
              <w:rPr>
                <w:rFonts w:cs="Times New Roman"/>
                <w:b/>
                <w:sz w:val="24"/>
                <w:szCs w:val="24"/>
              </w:rPr>
            </w:pPr>
            <w:r w:rsidRPr="00195F24">
              <w:rPr>
                <w:rFonts w:cs="Times New Roman"/>
                <w:sz w:val="24"/>
                <w:szCs w:val="24"/>
              </w:rPr>
              <w:t xml:space="preserve">t de palha, em </w:t>
            </w:r>
            <w:r w:rsidRPr="00195F24">
              <w:rPr>
                <w:rFonts w:cs="Times New Roman"/>
                <w:b/>
                <w:sz w:val="24"/>
                <w:szCs w:val="24"/>
              </w:rPr>
              <w:t>base seca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9ADDC"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Verificar registros internos, para produção própria. Verificar nota fiscal de compra, para produtos de fornecedores.</w:t>
            </w:r>
          </w:p>
        </w:tc>
      </w:tr>
      <w:tr w:rsidR="00DF798E" w:rsidRPr="00246B50" w14:paraId="5129B8DB"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986D8D1"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389707"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corretivos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6BDDB"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consumida de cada corretivo (calcário calcítico, calcário dolomítico e gesso agrícola), dividida pela quantidade de cana (ver requisito 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AE845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 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184C09"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Verificar nota fiscal de compra de insumo e controle interno de estoque.</w:t>
            </w:r>
          </w:p>
        </w:tc>
      </w:tr>
      <w:tr w:rsidR="00DF798E" w:rsidRPr="00246B50" w14:paraId="586E8E7F"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8A57D41"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9.</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2FC56"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fertilizantes sintéticos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571AED" w14:textId="77777777" w:rsidR="00DF798E" w:rsidRPr="00246B50" w:rsidRDefault="00267453" w:rsidP="00B14DD0">
            <w:pPr>
              <w:spacing w:after="120" w:line="240" w:lineRule="auto"/>
              <w:jc w:val="both"/>
              <w:rPr>
                <w:rFonts w:cs="Times New Roman"/>
                <w:sz w:val="24"/>
                <w:szCs w:val="24"/>
              </w:rPr>
            </w:pPr>
            <w:r w:rsidRPr="00195F24">
              <w:rPr>
                <w:rFonts w:cs="Times New Roman"/>
                <w:sz w:val="24"/>
                <w:szCs w:val="24"/>
              </w:rPr>
              <w:t>Quantidade consumida de cada elemento (N, P2O5 e K2O por fonte), aplicados na área total (</w:t>
            </w:r>
            <w:r w:rsidRPr="00267453">
              <w:rPr>
                <w:rFonts w:cs="Times New Roman"/>
                <w:sz w:val="24"/>
                <w:szCs w:val="24"/>
              </w:rPr>
              <w:t>ver requisito 2), dividida pela quantidade de cana (ver requisito 4).</w:t>
            </w:r>
          </w:p>
          <w:p w14:paraId="16B0CBF8" w14:textId="77777777" w:rsidR="00DF798E" w:rsidRPr="00195F24" w:rsidRDefault="00DF798E" w:rsidP="00B14DD0">
            <w:pPr>
              <w:spacing w:after="120" w:line="240" w:lineRule="auto"/>
              <w:jc w:val="both"/>
              <w:rPr>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8DA2B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 elemento/ 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A8141C"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Verificar nota fiscal de compra de insumo e controle interno de estoque.</w:t>
            </w:r>
          </w:p>
          <w:p w14:paraId="5E18308A"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 xml:space="preserve">Cada fonte de fertilizante possui uma quantidade específica de N, P2O5 e K2O (%). Para identificar essa fonte, consultar o </w:t>
            </w:r>
            <w:r w:rsidRPr="00267453">
              <w:rPr>
                <w:rFonts w:cs="Times New Roman"/>
                <w:sz w:val="24"/>
                <w:szCs w:val="24"/>
              </w:rPr>
              <w:t xml:space="preserve">rótulo do fertilizante ou documento com especificações técnicas. Após consultar a </w:t>
            </w:r>
            <w:r w:rsidRPr="00267453">
              <w:rPr>
                <w:rFonts w:cs="Times New Roman"/>
                <w:sz w:val="24"/>
                <w:szCs w:val="24"/>
              </w:rPr>
              <w:lastRenderedPageBreak/>
              <w:t xml:space="preserve">fonte, utilizar a Tabela </w:t>
            </w:r>
            <w:r w:rsidR="00DF798E">
              <w:rPr>
                <w:rFonts w:cs="Times New Roman"/>
                <w:sz w:val="24"/>
                <w:szCs w:val="24"/>
              </w:rPr>
              <w:t xml:space="preserve">5 </w:t>
            </w:r>
            <w:r w:rsidRPr="00267453">
              <w:rPr>
                <w:rFonts w:cs="Times New Roman"/>
                <w:sz w:val="24"/>
                <w:szCs w:val="24"/>
              </w:rPr>
              <w:t>para informar a quantidade de cada nutriente.</w:t>
            </w:r>
          </w:p>
          <w:p w14:paraId="610B0B14"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No caso da aplicação de formulados (NPK), também é necessário identificar a fonte e quantidade de cada elemento.</w:t>
            </w:r>
          </w:p>
          <w:p w14:paraId="7FB4DC26" w14:textId="77777777" w:rsidR="00DF798E" w:rsidRPr="00195F24" w:rsidRDefault="00DF798E" w:rsidP="00B14DD0">
            <w:pPr>
              <w:spacing w:after="120" w:line="240" w:lineRule="auto"/>
              <w:jc w:val="both"/>
              <w:rPr>
                <w:rFonts w:cs="Times New Roman"/>
                <w:sz w:val="24"/>
                <w:szCs w:val="24"/>
              </w:rPr>
            </w:pPr>
          </w:p>
        </w:tc>
      </w:tr>
      <w:tr w:rsidR="00DF798E" w:rsidRPr="00246B50" w14:paraId="258D2EF8"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45D7F2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10.</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E4771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fertilizantes orgânicos/organominerais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B907AB" w14:textId="77777777" w:rsidR="00DF798E" w:rsidRPr="00246B50" w:rsidRDefault="00267453" w:rsidP="00B14DD0">
            <w:pPr>
              <w:spacing w:after="120" w:line="240" w:lineRule="auto"/>
              <w:jc w:val="both"/>
              <w:rPr>
                <w:rFonts w:cs="Times New Roman"/>
                <w:sz w:val="24"/>
                <w:szCs w:val="24"/>
              </w:rPr>
            </w:pPr>
            <w:r w:rsidRPr="00195F24">
              <w:rPr>
                <w:rFonts w:cs="Times New Roman"/>
                <w:sz w:val="24"/>
                <w:szCs w:val="24"/>
              </w:rPr>
              <w:t xml:space="preserve">Quantidade de resíduos industriais e outros fertilizantes organominerais utilizados como fertilizantes por fonte (vinhaça, torta de filtro, cinzas </w:t>
            </w:r>
            <w:r w:rsidRPr="00267453">
              <w:rPr>
                <w:rFonts w:cs="Times New Roman"/>
                <w:sz w:val="24"/>
                <w:szCs w:val="24"/>
              </w:rPr>
              <w:t>e fuligem, outros) aplicados na área total (ver requisito 2), dividida pela quantidade de cana (ver requisito 4).</w:t>
            </w:r>
          </w:p>
          <w:p w14:paraId="6967F6F2" w14:textId="77777777" w:rsidR="00DF798E" w:rsidRPr="00246B50" w:rsidRDefault="00267453" w:rsidP="00B14DD0">
            <w:pPr>
              <w:spacing w:after="120" w:line="240" w:lineRule="auto"/>
              <w:rPr>
                <w:rFonts w:cs="Times New Roman"/>
                <w:sz w:val="24"/>
                <w:szCs w:val="24"/>
              </w:rPr>
            </w:pPr>
            <w:r w:rsidRPr="00267453">
              <w:rPr>
                <w:rFonts w:cs="Times New Roman"/>
                <w:sz w:val="24"/>
                <w:szCs w:val="24"/>
              </w:rPr>
              <w:t>Informar o teor de Nitrogênio em cada fonte.</w:t>
            </w:r>
          </w:p>
          <w:p w14:paraId="54799B39" w14:textId="77777777" w:rsidR="00DF798E" w:rsidRPr="00195F24" w:rsidRDefault="00DF798E" w:rsidP="00B14DD0">
            <w:pPr>
              <w:spacing w:after="120" w:line="240" w:lineRule="auto"/>
              <w:jc w:val="both"/>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44B67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 ou L / t cana</w:t>
            </w:r>
          </w:p>
          <w:p w14:paraId="5F18EE7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nitrogênio:</w:t>
            </w:r>
          </w:p>
          <w:p w14:paraId="5A82038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g N/kg ou g N/L</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CE553E"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nota fiscal de compra de insumo e controle interno de estoque.</w:t>
            </w:r>
          </w:p>
          <w:p w14:paraId="2EA90763"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O teor de N do fertilizante deve ser informado pelo fabricante ou determinado por análise de laboratório.</w:t>
            </w:r>
          </w:p>
        </w:tc>
      </w:tr>
      <w:tr w:rsidR="00DF798E" w:rsidRPr="00246B50" w14:paraId="5D79C15F"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44F96F1"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5E73E4"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90D195"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ao consumo de combustíveis (soma das operações agrícolas, irrigação, transportes da cana, palha, vinhaça, torta de filtro, cinzas, deslocamento de pessoas, etc.), na área total (ver requisito 2), dividido pela quantidade total de cana (ver requisito 4).</w:t>
            </w:r>
          </w:p>
          <w:p w14:paraId="14C546BB"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Devem ser contabilizados os combustíveis próprios e de terceiros (por exemplo, se a colheita da cana é terceirizada, o combustível utilizado para esta operação deve ser contabilizado pela usina ou fornecedor que contratou este serviço).</w:t>
            </w:r>
          </w:p>
          <w:p w14:paraId="6F372250"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lang w:val="en-US"/>
              </w:rPr>
            </w:pPr>
            <w:r w:rsidRPr="00195F24">
              <w:rPr>
                <w:rFonts w:cs="Times New Roman"/>
                <w:sz w:val="24"/>
                <w:szCs w:val="24"/>
                <w:lang w:val="en-US"/>
              </w:rPr>
              <w:t>Diesel B8, B10, BX, B20, B30.</w:t>
            </w:r>
          </w:p>
          <w:p w14:paraId="312C419D" w14:textId="77777777" w:rsidR="00B14DD0" w:rsidRPr="00195F24" w:rsidRDefault="00267453" w:rsidP="00195F24">
            <w:pPr>
              <w:pStyle w:val="PargrafodaLista"/>
              <w:spacing w:after="120" w:line="240" w:lineRule="auto"/>
              <w:ind w:left="520"/>
              <w:contextualSpacing w:val="0"/>
              <w:jc w:val="both"/>
              <w:rPr>
                <w:rFonts w:cs="Times New Roman"/>
                <w:sz w:val="24"/>
                <w:szCs w:val="24"/>
              </w:rPr>
            </w:pPr>
            <w:r w:rsidRPr="00195F24">
              <w:rPr>
                <w:rFonts w:cs="Times New Roman"/>
                <w:sz w:val="24"/>
                <w:szCs w:val="24"/>
              </w:rPr>
              <w:lastRenderedPageBreak/>
              <w:t>Obs. No campo BX, X representa o teor de mistura de biodiesel vigente no ano de referência para o preenchimento.</w:t>
            </w:r>
          </w:p>
          <w:p w14:paraId="09DDE2E7"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Biodiesel B100</w:t>
            </w:r>
          </w:p>
          <w:p w14:paraId="20567A9B"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Gasolina C</w:t>
            </w:r>
          </w:p>
          <w:p w14:paraId="30AA591D"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Etanol hidratado</w:t>
            </w:r>
          </w:p>
          <w:p w14:paraId="122967FB" w14:textId="77777777" w:rsidR="00B14DD0" w:rsidRPr="00195F24" w:rsidRDefault="00267453" w:rsidP="00195F24">
            <w:pPr>
              <w:pStyle w:val="PargrafodaLista"/>
              <w:numPr>
                <w:ilvl w:val="0"/>
                <w:numId w:val="10"/>
              </w:numPr>
              <w:spacing w:after="120" w:line="240" w:lineRule="auto"/>
              <w:ind w:left="520" w:hanging="280"/>
              <w:contextualSpacing w:val="0"/>
              <w:rPr>
                <w:rFonts w:cs="Times New Roman"/>
                <w:sz w:val="24"/>
                <w:szCs w:val="24"/>
              </w:rPr>
            </w:pPr>
            <w:r w:rsidRPr="00195F24">
              <w:rPr>
                <w:rFonts w:cs="Times New Roman"/>
                <w:sz w:val="24"/>
                <w:szCs w:val="24"/>
              </w:rPr>
              <w:t>Biometano</w:t>
            </w:r>
          </w:p>
          <w:p w14:paraId="5986D5BC" w14:textId="77777777" w:rsidR="00B14DD0" w:rsidRPr="00195F24" w:rsidRDefault="00267453" w:rsidP="00195F24">
            <w:pPr>
              <w:pStyle w:val="PargrafodaLista"/>
              <w:numPr>
                <w:ilvl w:val="0"/>
                <w:numId w:val="10"/>
              </w:numPr>
              <w:spacing w:after="120" w:line="240" w:lineRule="auto"/>
              <w:ind w:left="520" w:hanging="280"/>
              <w:contextualSpacing w:val="0"/>
              <w:jc w:val="both"/>
              <w:rPr>
                <w:rFonts w:cs="Times New Roman"/>
                <w:sz w:val="24"/>
                <w:szCs w:val="24"/>
              </w:rPr>
            </w:pPr>
            <w:r w:rsidRPr="00195F24">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C26710" w14:textId="77777777" w:rsidR="00B14DD0" w:rsidRPr="00195F24" w:rsidRDefault="00267453" w:rsidP="00195F24">
            <w:pPr>
              <w:spacing w:after="120" w:line="240" w:lineRule="auto"/>
              <w:ind w:left="141" w:right="-2" w:hanging="270"/>
              <w:jc w:val="center"/>
              <w:rPr>
                <w:rFonts w:cs="Times New Roman"/>
                <w:sz w:val="24"/>
                <w:szCs w:val="24"/>
                <w:lang w:val="en-US"/>
              </w:rPr>
            </w:pPr>
            <w:r w:rsidRPr="00195F24">
              <w:rPr>
                <w:rFonts w:cs="Times New Roman"/>
                <w:sz w:val="24"/>
                <w:szCs w:val="24"/>
                <w:lang w:val="en-US"/>
              </w:rPr>
              <w:lastRenderedPageBreak/>
              <w:t>L/t cana</w:t>
            </w:r>
          </w:p>
          <w:p w14:paraId="50F89B84" w14:textId="77777777" w:rsidR="00B14DD0" w:rsidRPr="00195F24" w:rsidRDefault="00267453" w:rsidP="00195F24">
            <w:pPr>
              <w:spacing w:after="120" w:line="240" w:lineRule="auto"/>
              <w:ind w:left="141" w:right="-2" w:hanging="270"/>
              <w:jc w:val="center"/>
              <w:rPr>
                <w:rFonts w:cs="Times New Roman"/>
                <w:sz w:val="24"/>
                <w:szCs w:val="24"/>
                <w:lang w:val="en-US"/>
              </w:rPr>
            </w:pPr>
            <w:r w:rsidRPr="00195F24">
              <w:rPr>
                <w:rFonts w:cs="Times New Roman"/>
                <w:sz w:val="24"/>
                <w:szCs w:val="24"/>
                <w:lang w:val="en-US"/>
              </w:rPr>
              <w:t>Nm³/t cana</w:t>
            </w:r>
          </w:p>
          <w:p w14:paraId="6C72F476" w14:textId="77777777" w:rsidR="00B14DD0" w:rsidRPr="00195F24" w:rsidRDefault="00267453" w:rsidP="00195F24">
            <w:pPr>
              <w:spacing w:after="120" w:line="240" w:lineRule="auto"/>
              <w:ind w:left="141" w:right="-2" w:hanging="270"/>
              <w:jc w:val="center"/>
              <w:rPr>
                <w:rFonts w:cs="Times New Roman"/>
                <w:sz w:val="24"/>
                <w:szCs w:val="24"/>
                <w:lang w:val="en-US"/>
              </w:rPr>
            </w:pPr>
            <w:r w:rsidRPr="00195F24">
              <w:rPr>
                <w:rFonts w:cs="Times New Roman"/>
                <w:sz w:val="24"/>
                <w:szCs w:val="24"/>
                <w:lang w:val="en-US"/>
              </w:rPr>
              <w:t>kWh/t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194716"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Para os combustíveis, verificar nota fiscal de compra de insumo e controle interno de estoque.</w:t>
            </w:r>
          </w:p>
          <w:p w14:paraId="11C8BFFB"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r w:rsidR="00DF798E" w:rsidRPr="00246B50" w14:paraId="4073138F" w14:textId="77777777" w:rsidTr="00B14DD0">
        <w:trPr>
          <w:trHeight w:val="57"/>
          <w:jc w:val="center"/>
        </w:trPr>
        <w:tc>
          <w:tcPr>
            <w:tcW w:w="15619" w:type="dxa"/>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22FC3467" w14:textId="77777777" w:rsidR="00B14DD0" w:rsidRPr="00195F24" w:rsidRDefault="00267453" w:rsidP="00195F24">
            <w:pPr>
              <w:spacing w:after="120" w:line="240" w:lineRule="auto"/>
              <w:rPr>
                <w:rFonts w:cs="Times New Roman"/>
                <w:b/>
                <w:sz w:val="24"/>
                <w:szCs w:val="24"/>
              </w:rPr>
            </w:pPr>
            <w:r w:rsidRPr="00195F24">
              <w:rPr>
                <w:rFonts w:cs="Times New Roman"/>
                <w:b/>
                <w:sz w:val="24"/>
                <w:szCs w:val="24"/>
              </w:rPr>
              <w:lastRenderedPageBreak/>
              <w:t>Fase industrial</w:t>
            </w:r>
          </w:p>
        </w:tc>
      </w:tr>
      <w:tr w:rsidR="00DF798E" w:rsidRPr="00246B50" w14:paraId="3E549EB6"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9C21B0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92EF3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Quantidade de cana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EF3858"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Quantidade total anual de cana que chega na usina (soma de colmos, impurezas vegetais e minerais). 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514004"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t cana/ano, em </w:t>
            </w:r>
            <w:r w:rsidRPr="00195F24">
              <w:rPr>
                <w:rFonts w:cs="Times New Roman"/>
                <w:b/>
                <w:sz w:val="24"/>
                <w:szCs w:val="24"/>
              </w:rPr>
              <w:t>base úmida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11AE33"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nota fiscal de compra, controle de estoque e outros controles internos.</w:t>
            </w:r>
          </w:p>
        </w:tc>
      </w:tr>
      <w:tr w:rsidR="00DF798E" w:rsidRPr="00246B50" w14:paraId="3F0E18CA"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F59913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2.</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240647"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Quantidade de palha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11A6D7"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total anual de palha processada na usina. Esse parâmetro refere-se à palha recolhida separadamente da cana (por exemplo, palha enfardada, palha recolhida por forrageira, entre outros).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3A3FCD"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t palha/ano, em </w:t>
            </w:r>
            <w:r w:rsidRPr="00195F24">
              <w:rPr>
                <w:rFonts w:cs="Times New Roman"/>
                <w:b/>
                <w:sz w:val="24"/>
                <w:szCs w:val="24"/>
              </w:rPr>
              <w:t>base seca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E7012"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Verificar nota fiscal de compra, controle de estoque e outros controles internos.</w:t>
            </w:r>
          </w:p>
        </w:tc>
      </w:tr>
      <w:tr w:rsidR="00DF798E" w:rsidRPr="00246B50" w14:paraId="264AEBCF"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AD9C45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3.</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4E236F"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B22D64"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ao volume total (corrigido para a temperatura de 20 °C) de etanol anidro produzido anualmente dividido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844DE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L/t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ACE144"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161A027D"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34532A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4.</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B4EAF7"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A6C559"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 xml:space="preserve">Refere-se ao volume total (corrigido para a temperatura de 20 °C) de etanol anidro produzido </w:t>
            </w:r>
            <w:r w:rsidRPr="00195F24">
              <w:rPr>
                <w:rFonts w:cs="Times New Roman"/>
                <w:sz w:val="24"/>
                <w:szCs w:val="24"/>
              </w:rPr>
              <w:lastRenderedPageBreak/>
              <w:t>anualmente dividido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EDA2FA"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L/t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21AC7"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639CA092"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EDE1FB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5.</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74ADEB"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Rendimento de açúcar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40C771"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massa total de açúcar produzido anualmente dividido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30274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606201"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0E502475"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AC8E39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6.</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CF2C68"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E77FDA"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quantidade total de eletricidade comercializada anualmente dividida pela quantidade de cana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20A18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kWh/t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E11E3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Verificar registros internos. Verificar nota fiscal de venda.</w:t>
            </w:r>
          </w:p>
        </w:tc>
      </w:tr>
      <w:tr w:rsidR="00DF798E" w:rsidRPr="00246B50" w14:paraId="77463BB5"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3934A23"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7.</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8FEBF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Bagaço comercializado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5B647B"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Refere-se à quantidade total de bagaço comercializado anualmente dividido pela quantidade pela quantidade de cana processada (ver requisito 1). Deve ser reportado em base úmida e reportado o respectivo teor de umidade.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2A73B0" w14:textId="77777777" w:rsidR="00B14DD0" w:rsidRPr="00195F24" w:rsidRDefault="00267453" w:rsidP="00195F24">
            <w:pPr>
              <w:spacing w:after="120" w:line="240" w:lineRule="auto"/>
              <w:jc w:val="center"/>
              <w:rPr>
                <w:rFonts w:cs="Times New Roman"/>
                <w:b/>
                <w:sz w:val="24"/>
                <w:szCs w:val="24"/>
              </w:rPr>
            </w:pPr>
            <w:r w:rsidRPr="00195F24">
              <w:rPr>
                <w:rFonts w:cs="Times New Roman"/>
                <w:sz w:val="24"/>
                <w:szCs w:val="24"/>
              </w:rPr>
              <w:t xml:space="preserve">kg/t cana, em </w:t>
            </w:r>
            <w:r w:rsidRPr="00195F24">
              <w:rPr>
                <w:rFonts w:cs="Times New Roman"/>
                <w:b/>
                <w:sz w:val="24"/>
                <w:szCs w:val="24"/>
              </w:rPr>
              <w:t>base úmida</w:t>
            </w:r>
          </w:p>
          <w:p w14:paraId="00A4F8D7"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umidade: %</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EAF1AC"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 Verificar nota fiscal de venda.</w:t>
            </w:r>
          </w:p>
        </w:tc>
      </w:tr>
      <w:tr w:rsidR="00DF798E" w:rsidRPr="00246B50" w14:paraId="7E7BAAD7"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C6D8D7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D8A156"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Consumo de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B2464C"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Consumo de biocombustíveis utilizados no processamento da cana para conversão em etanol.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3F945F"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kg/t cana</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2BD447"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 e nota fiscal de compra.</w:t>
            </w:r>
          </w:p>
        </w:tc>
      </w:tr>
      <w:tr w:rsidR="00DF798E" w:rsidRPr="00246B50" w14:paraId="58B3D0D7"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955EE7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8.1.</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AA4EE2"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Biocombustíveis próprios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A0ED0C"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consumida de bagaço e palha, em base úmida, dividida pela quantidade de cana processada (ver requisito 1).</w:t>
            </w:r>
          </w:p>
          <w:p w14:paraId="78B2C0FE"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Informar também a umidade destes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A2D618"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 xml:space="preserve">kg/t cana, em </w:t>
            </w:r>
            <w:r w:rsidRPr="00195F24">
              <w:rPr>
                <w:rFonts w:cs="Times New Roman"/>
                <w:b/>
                <w:sz w:val="24"/>
                <w:szCs w:val="24"/>
              </w:rPr>
              <w:t>base úmida</w:t>
            </w:r>
          </w:p>
          <w:p w14:paraId="0DFC4072"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Teor de umidade: %</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411448" w14:textId="77777777" w:rsidR="00DF798E" w:rsidRPr="00195F24" w:rsidRDefault="00267453" w:rsidP="00B14DD0">
            <w:pPr>
              <w:spacing w:after="120" w:line="240" w:lineRule="auto"/>
              <w:rPr>
                <w:rFonts w:cs="Times New Roman"/>
                <w:sz w:val="24"/>
                <w:szCs w:val="24"/>
              </w:rPr>
            </w:pPr>
            <w:r w:rsidRPr="00195F24">
              <w:rPr>
                <w:rFonts w:cs="Times New Roman"/>
                <w:sz w:val="24"/>
                <w:szCs w:val="24"/>
              </w:rPr>
              <w:t>Verificar registros internos.</w:t>
            </w:r>
          </w:p>
        </w:tc>
      </w:tr>
      <w:tr w:rsidR="00DF798E" w:rsidRPr="00246B50" w14:paraId="459D3549" w14:textId="77777777" w:rsidTr="00B14DD0">
        <w:trPr>
          <w:trHeight w:val="57"/>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55FBB46"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8.2.</w:t>
            </w:r>
          </w:p>
        </w:tc>
        <w:tc>
          <w:tcPr>
            <w:tcW w:w="414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026E0" w14:textId="77777777" w:rsidR="00B14DD0" w:rsidRPr="00195F24" w:rsidRDefault="00267453" w:rsidP="00195F24">
            <w:pPr>
              <w:spacing w:after="120" w:line="240" w:lineRule="auto"/>
              <w:rPr>
                <w:rFonts w:cs="Times New Roman"/>
                <w:sz w:val="24"/>
                <w:szCs w:val="24"/>
              </w:rPr>
            </w:pPr>
            <w:r w:rsidRPr="00195F24">
              <w:rPr>
                <w:rFonts w:cs="Times New Roman"/>
                <w:sz w:val="24"/>
                <w:szCs w:val="24"/>
              </w:rPr>
              <w:t>Biocombustíveis adquiridos de terceiros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002CED"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t>Quantidade consumida de bagaço, palha, cavaco de madeira, lenha e resíduos florestais, em base úmida, dividida pela quantidade de cana processada (ver requisito 1). Informar a umidade desses biocombustíveis.</w:t>
            </w:r>
          </w:p>
          <w:p w14:paraId="54C859DC"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lastRenderedPageBreak/>
              <w:t>Além disso, deve-se informar a distância de transporte desses biocombustíveis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2C3DFE"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 xml:space="preserve">kg/t de cana, em </w:t>
            </w:r>
            <w:r w:rsidRPr="00195F24">
              <w:rPr>
                <w:rFonts w:cs="Times New Roman"/>
                <w:b/>
                <w:sz w:val="24"/>
                <w:szCs w:val="24"/>
              </w:rPr>
              <w:t>base úmida</w:t>
            </w:r>
          </w:p>
          <w:p w14:paraId="2D52F06C"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lastRenderedPageBreak/>
              <w:t>Teor de umidade: %</w:t>
            </w:r>
          </w:p>
          <w:p w14:paraId="61DE2D15" w14:textId="77777777" w:rsidR="00B14DD0" w:rsidRPr="00195F24" w:rsidRDefault="00267453" w:rsidP="00195F24">
            <w:pPr>
              <w:spacing w:after="120" w:line="240" w:lineRule="auto"/>
              <w:jc w:val="center"/>
              <w:rPr>
                <w:rFonts w:cs="Times New Roman"/>
                <w:sz w:val="24"/>
                <w:szCs w:val="24"/>
              </w:rPr>
            </w:pPr>
            <w:r w:rsidRPr="00195F24">
              <w:rPr>
                <w:rFonts w:cs="Times New Roman"/>
                <w:sz w:val="24"/>
                <w:szCs w:val="24"/>
              </w:rPr>
              <w:t>Distância de transporte: km</w:t>
            </w:r>
          </w:p>
        </w:tc>
        <w:tc>
          <w:tcPr>
            <w:tcW w:w="443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47445" w14:textId="77777777" w:rsidR="00DF798E" w:rsidRPr="00195F24" w:rsidRDefault="00267453" w:rsidP="00B14DD0">
            <w:pPr>
              <w:spacing w:after="120" w:line="240" w:lineRule="auto"/>
              <w:jc w:val="both"/>
              <w:rPr>
                <w:rFonts w:cs="Times New Roman"/>
                <w:sz w:val="24"/>
                <w:szCs w:val="24"/>
              </w:rPr>
            </w:pPr>
            <w:r w:rsidRPr="00195F24">
              <w:rPr>
                <w:rFonts w:cs="Times New Roman"/>
                <w:sz w:val="24"/>
                <w:szCs w:val="24"/>
              </w:rPr>
              <w:lastRenderedPageBreak/>
              <w:t>Verificar nota fiscal de compra de bagaço e controles internos. Realizar balanço de massa.</w:t>
            </w:r>
          </w:p>
        </w:tc>
      </w:tr>
    </w:tbl>
    <w:p w14:paraId="3B121087" w14:textId="77777777" w:rsidR="00B14DD0" w:rsidRPr="00195F24" w:rsidRDefault="00B14DD0" w:rsidP="00195F24">
      <w:pPr>
        <w:spacing w:after="120" w:line="240" w:lineRule="auto"/>
        <w:jc w:val="center"/>
        <w:rPr>
          <w:rFonts w:cs="Times New Roman"/>
          <w:sz w:val="24"/>
          <w:szCs w:val="24"/>
        </w:rPr>
      </w:pPr>
    </w:p>
    <w:p w14:paraId="3F10F12C" w14:textId="77777777" w:rsidR="00B14DD0" w:rsidRPr="00195F24" w:rsidRDefault="00B14DD0" w:rsidP="00DF798E">
      <w:pPr>
        <w:spacing w:after="120" w:line="240" w:lineRule="auto"/>
        <w:jc w:val="center"/>
        <w:rPr>
          <w:rFonts w:cs="Times New Roman"/>
          <w:sz w:val="24"/>
          <w:szCs w:val="24"/>
        </w:rPr>
        <w:sectPr w:rsidR="00B14DD0" w:rsidRPr="00195F24" w:rsidSect="00B14DD0">
          <w:pgSz w:w="16838" w:h="11906" w:orient="landscape" w:code="9"/>
          <w:pgMar w:top="1134" w:right="1134" w:bottom="567" w:left="567" w:header="709" w:footer="709" w:gutter="0"/>
          <w:cols w:space="708"/>
          <w:docGrid w:linePitch="360"/>
        </w:sectPr>
      </w:pPr>
    </w:p>
    <w:p w14:paraId="0800EE91" w14:textId="77777777" w:rsidR="00B14DD0" w:rsidRDefault="00267453">
      <w:pPr>
        <w:spacing w:after="120" w:line="240" w:lineRule="auto"/>
        <w:jc w:val="center"/>
        <w:rPr>
          <w:rFonts w:cs="Times New Roman"/>
          <w:sz w:val="24"/>
          <w:szCs w:val="24"/>
        </w:rPr>
      </w:pPr>
      <w:r w:rsidRPr="00267453">
        <w:rPr>
          <w:rFonts w:cs="Times New Roman"/>
          <w:sz w:val="24"/>
          <w:szCs w:val="24"/>
        </w:rPr>
        <w:lastRenderedPageBreak/>
        <w:t xml:space="preserve">Tabela 8.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w:t>
      </w:r>
      <w:r w:rsidRPr="00267453">
        <w:rPr>
          <w:rFonts w:cs="Times New Roman"/>
          <w:sz w:val="24"/>
          <w:szCs w:val="24"/>
        </w:rPr>
        <w:t xml:space="preserve"> </w:t>
      </w:r>
      <w:r w:rsidR="00DF798E">
        <w:rPr>
          <w:rFonts w:cs="Times New Roman"/>
          <w:sz w:val="24"/>
          <w:szCs w:val="24"/>
        </w:rPr>
        <w:t>do</w:t>
      </w:r>
      <w:r w:rsidRPr="00267453">
        <w:rPr>
          <w:rFonts w:cs="Times New Roman"/>
          <w:sz w:val="24"/>
          <w:szCs w:val="24"/>
        </w:rPr>
        <w:t xml:space="preserve"> </w:t>
      </w:r>
      <w:r w:rsidR="00DF798E">
        <w:rPr>
          <w:rFonts w:cs="Times New Roman"/>
          <w:sz w:val="24"/>
          <w:szCs w:val="24"/>
        </w:rPr>
        <w:t>e</w:t>
      </w:r>
      <w:r w:rsidRPr="00267453">
        <w:rPr>
          <w:rFonts w:cs="Times New Roman"/>
          <w:sz w:val="24"/>
          <w:szCs w:val="24"/>
        </w:rPr>
        <w:t xml:space="preserve">tanol </w:t>
      </w:r>
      <w:r w:rsidR="00DF798E">
        <w:rPr>
          <w:rFonts w:cs="Times New Roman"/>
          <w:sz w:val="24"/>
          <w:szCs w:val="24"/>
        </w:rPr>
        <w:t>de segunda geração em usina dedicada</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4"/>
        <w:gridCol w:w="2248"/>
        <w:gridCol w:w="3895"/>
        <w:gridCol w:w="1467"/>
        <w:gridCol w:w="2195"/>
      </w:tblGrid>
      <w:tr w:rsidR="00DF798E" w:rsidRPr="00246B50" w14:paraId="75FF7968"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26CCF264" w14:textId="77777777" w:rsidR="00B14DD0" w:rsidRPr="005B1CF5" w:rsidRDefault="00B14DD0" w:rsidP="005B1CF5">
            <w:pPr>
              <w:spacing w:after="120" w:line="240" w:lineRule="auto"/>
              <w:jc w:val="center"/>
              <w:rPr>
                <w:rFonts w:cs="Times New Roman"/>
                <w:b/>
                <w:sz w:val="24"/>
                <w:szCs w:val="24"/>
              </w:rPr>
            </w:pP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F7BA545"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58011B8"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D34AEE2"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9261BA5"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583506BE"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64E17D45"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Fase agrícola</w:t>
            </w:r>
          </w:p>
          <w:p w14:paraId="398FAEE3" w14:textId="77777777" w:rsidR="00B14DD0" w:rsidRPr="005B1CF5" w:rsidRDefault="00DF798E">
            <w:pPr>
              <w:spacing w:after="120" w:line="240" w:lineRule="auto"/>
              <w:jc w:val="center"/>
              <w:rPr>
                <w:rFonts w:cs="Times New Roman"/>
                <w:sz w:val="24"/>
                <w:szCs w:val="24"/>
              </w:rPr>
            </w:pPr>
            <w:r>
              <w:rPr>
                <w:rFonts w:cs="Times New Roman"/>
                <w:sz w:val="24"/>
                <w:szCs w:val="24"/>
              </w:rPr>
              <w:t>Não são contabilizadas emissões de gases de efeito estufa</w:t>
            </w:r>
          </w:p>
        </w:tc>
      </w:tr>
      <w:tr w:rsidR="00DF798E" w:rsidRPr="00246B50" w14:paraId="7BE835E7"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05507D6B"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39AB525D"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668DC6D"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DCFEAA"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Quantidade de material lignocelulósico (MLC)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229B0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Refere-se à quantidade total de MLC, em </w:t>
            </w:r>
            <w:r w:rsidRPr="005B1CF5">
              <w:rPr>
                <w:rFonts w:cs="Times New Roman"/>
                <w:b/>
                <w:sz w:val="24"/>
                <w:szCs w:val="24"/>
              </w:rPr>
              <w:t>base seca</w:t>
            </w:r>
            <w:r w:rsidRPr="005B1CF5">
              <w:rPr>
                <w:rFonts w:cs="Times New Roman"/>
                <w:sz w:val="24"/>
                <w:szCs w:val="24"/>
              </w:rPr>
              <w:t>, processada anualmente para produção de etanol de segunda geração, discriminada por fonte.</w:t>
            </w:r>
          </w:p>
          <w:p w14:paraId="06A1F1C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Deve ser informada a umidade e a distância de transporte dessas matérias-primas dos fornecedores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C5F701"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t/ano, em </w:t>
            </w:r>
            <w:r w:rsidRPr="005B1CF5">
              <w:rPr>
                <w:rFonts w:cs="Times New Roman"/>
                <w:b/>
                <w:sz w:val="24"/>
                <w:szCs w:val="24"/>
              </w:rPr>
              <w:t>base seca</w:t>
            </w:r>
          </w:p>
          <w:p w14:paraId="7EA1974F"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p w14:paraId="1836A983"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1CB2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4345B24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83804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DD9429"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89DDB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MLC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0B4969"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0C271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4573FF83"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3D4CB05"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7D635E"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5A043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MLC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605739"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FEE3B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41FFBD6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1E185D"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995E1C"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BC261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eletricidade comercializada anualmente dividida pela quantidade de MLC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0E6353"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kWh/t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05439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 Verificar nota fiscal de venda.</w:t>
            </w:r>
          </w:p>
        </w:tc>
      </w:tr>
      <w:tr w:rsidR="00DF798E" w:rsidRPr="00246B50" w14:paraId="74B7FFBF"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B12947B"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D6F31F"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Consumo de enzimas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9CE3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Quantidade total de enzimas consumidas dividida pela quantidade de MLC processado (t).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81727"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kg/t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8CF5A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303E6C3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1DB2F8F"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BC646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insumos industriais para pré tratamento do MLC</w:t>
            </w:r>
          </w:p>
          <w:p w14:paraId="3663B880" w14:textId="77777777" w:rsidR="00B14DD0" w:rsidRPr="005B1CF5" w:rsidRDefault="00267453" w:rsidP="005B1CF5">
            <w:pPr>
              <w:pStyle w:val="PargrafodaLista"/>
              <w:numPr>
                <w:ilvl w:val="0"/>
                <w:numId w:val="11"/>
              </w:numPr>
              <w:spacing w:after="120" w:line="240" w:lineRule="auto"/>
              <w:contextualSpacing w:val="0"/>
              <w:rPr>
                <w:rFonts w:cs="Times New Roman"/>
                <w:sz w:val="24"/>
                <w:szCs w:val="24"/>
              </w:rPr>
            </w:pPr>
            <w:r w:rsidRPr="005B1CF5">
              <w:rPr>
                <w:rFonts w:cs="Times New Roman"/>
                <w:sz w:val="24"/>
                <w:szCs w:val="24"/>
              </w:rPr>
              <w:t>Ácido Sulfúrico</w:t>
            </w:r>
          </w:p>
          <w:p w14:paraId="2AA9E97B" w14:textId="77777777" w:rsidR="00B14DD0" w:rsidRPr="005B1CF5" w:rsidRDefault="00267453" w:rsidP="005B1CF5">
            <w:pPr>
              <w:pStyle w:val="PargrafodaLista"/>
              <w:numPr>
                <w:ilvl w:val="0"/>
                <w:numId w:val="11"/>
              </w:numPr>
              <w:spacing w:after="120" w:line="240" w:lineRule="auto"/>
              <w:contextualSpacing w:val="0"/>
              <w:rPr>
                <w:rFonts w:cs="Times New Roman"/>
                <w:sz w:val="24"/>
                <w:szCs w:val="24"/>
              </w:rPr>
            </w:pPr>
            <w:r w:rsidRPr="005B1CF5">
              <w:rPr>
                <w:rFonts w:cs="Times New Roman"/>
                <w:sz w:val="24"/>
                <w:szCs w:val="24"/>
              </w:rPr>
              <w:t>Amônia</w:t>
            </w:r>
          </w:p>
          <w:p w14:paraId="536EEB80" w14:textId="77777777" w:rsidR="00B14DD0" w:rsidRPr="005B1CF5" w:rsidRDefault="00267453" w:rsidP="005B1CF5">
            <w:pPr>
              <w:pStyle w:val="PargrafodaLista"/>
              <w:numPr>
                <w:ilvl w:val="0"/>
                <w:numId w:val="11"/>
              </w:numPr>
              <w:spacing w:after="120" w:line="240" w:lineRule="auto"/>
              <w:contextualSpacing w:val="0"/>
              <w:rPr>
                <w:rFonts w:cs="Times New Roman"/>
                <w:sz w:val="24"/>
                <w:szCs w:val="24"/>
              </w:rPr>
            </w:pPr>
            <w:r w:rsidRPr="005B1CF5">
              <w:rPr>
                <w:rFonts w:cs="Times New Roman"/>
                <w:sz w:val="24"/>
                <w:szCs w:val="24"/>
              </w:rPr>
              <w:lastRenderedPageBreak/>
              <w:t>Hidróxido de Sódio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4D62D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Quantidade de insumos consumidos dividida pela quantidade de MLC processado (t).</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D5CE09"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kg/ t MLC</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4E19B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6DF9260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5CA1374"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lastRenderedPageBreak/>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59400E"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Consumo de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FB16AD" w14:textId="77777777" w:rsidR="00B14DD0" w:rsidRPr="005B1CF5" w:rsidRDefault="00267453" w:rsidP="005B1CF5">
            <w:pPr>
              <w:spacing w:after="120" w:line="240" w:lineRule="auto"/>
              <w:ind w:left="140"/>
              <w:jc w:val="both"/>
              <w:rPr>
                <w:rFonts w:cs="Times New Roman"/>
                <w:sz w:val="24"/>
                <w:szCs w:val="24"/>
              </w:rPr>
            </w:pPr>
            <w:r w:rsidRPr="005B1CF5">
              <w:rPr>
                <w:rFonts w:cs="Times New Roman"/>
                <w:sz w:val="24"/>
                <w:szCs w:val="24"/>
              </w:rPr>
              <w:t>Quantidade consumida de bagaço, palha, cavaco de madeira, lenha, resíduos florestais e celulignina residual do processo 2G, em base úmida, dividida pela quantidade de MLC processado (ver requisito 1).</w:t>
            </w:r>
          </w:p>
          <w:p w14:paraId="41A1D087" w14:textId="77777777" w:rsidR="00B14DD0" w:rsidRPr="005B1CF5" w:rsidRDefault="00267453" w:rsidP="005B1CF5">
            <w:pPr>
              <w:spacing w:after="120" w:line="240" w:lineRule="auto"/>
              <w:ind w:left="140"/>
              <w:rPr>
                <w:rFonts w:cs="Times New Roman"/>
                <w:sz w:val="24"/>
                <w:szCs w:val="24"/>
              </w:rPr>
            </w:pPr>
            <w:r w:rsidRPr="005B1CF5">
              <w:rPr>
                <w:rFonts w:cs="Times New Roman"/>
                <w:sz w:val="24"/>
                <w:szCs w:val="24"/>
              </w:rPr>
              <w:t>Informar a umidade destes biocombustíveis.</w:t>
            </w:r>
          </w:p>
          <w:p w14:paraId="77C9912C" w14:textId="77777777" w:rsidR="00B14DD0" w:rsidRPr="005B1CF5" w:rsidRDefault="00267453" w:rsidP="005B1CF5">
            <w:pPr>
              <w:spacing w:after="120" w:line="240" w:lineRule="auto"/>
              <w:ind w:left="140"/>
              <w:jc w:val="both"/>
              <w:rPr>
                <w:rFonts w:cs="Times New Roman"/>
                <w:sz w:val="24"/>
                <w:szCs w:val="24"/>
              </w:rPr>
            </w:pPr>
            <w:r w:rsidRPr="005B1CF5">
              <w:rPr>
                <w:rFonts w:cs="Times New Roman"/>
                <w:sz w:val="24"/>
                <w:szCs w:val="24"/>
              </w:rPr>
              <w:t>Além disso, deve-se informar a distância de transporte desses biocombustíveis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D345C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 xml:space="preserve">kg/t MLC, em </w:t>
            </w:r>
            <w:r w:rsidRPr="005B1CF5">
              <w:rPr>
                <w:rFonts w:cs="Times New Roman"/>
                <w:b/>
                <w:sz w:val="24"/>
                <w:szCs w:val="24"/>
              </w:rPr>
              <w:t>base úmida</w:t>
            </w:r>
          </w:p>
          <w:p w14:paraId="66291326"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p w14:paraId="50D07E8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94010C"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Verificar nota fiscal de compra de bagaço e controles internos. Realizar balanço de massa.</w:t>
            </w:r>
          </w:p>
        </w:tc>
      </w:tr>
    </w:tbl>
    <w:p w14:paraId="0A353111" w14:textId="77777777" w:rsidR="00B14DD0" w:rsidRDefault="00B14DD0" w:rsidP="005B1CF5"/>
    <w:p w14:paraId="35A80E27" w14:textId="77777777" w:rsidR="00DF798E" w:rsidRDefault="00DF798E" w:rsidP="00DF798E">
      <w:pPr>
        <w:spacing w:after="120" w:line="240" w:lineRule="auto"/>
        <w:ind w:right="-860"/>
        <w:jc w:val="center"/>
        <w:rPr>
          <w:rFonts w:cs="Times New Roman"/>
          <w:sz w:val="24"/>
          <w:szCs w:val="24"/>
        </w:rPr>
      </w:pPr>
      <w:r>
        <w:rPr>
          <w:rFonts w:cs="Times New Roman"/>
          <w:sz w:val="24"/>
          <w:szCs w:val="24"/>
        </w:rPr>
        <w:br w:type="page"/>
      </w:r>
    </w:p>
    <w:p w14:paraId="0B33B1C2" w14:textId="77777777" w:rsidR="00B14DD0" w:rsidRDefault="00267453">
      <w:pPr>
        <w:spacing w:after="120" w:line="240" w:lineRule="auto"/>
        <w:ind w:right="-860"/>
        <w:jc w:val="center"/>
        <w:rPr>
          <w:rFonts w:cs="Times New Roman"/>
          <w:sz w:val="24"/>
          <w:szCs w:val="24"/>
        </w:rPr>
      </w:pPr>
      <w:r w:rsidRPr="00267453">
        <w:rPr>
          <w:rFonts w:cs="Times New Roman"/>
          <w:sz w:val="24"/>
          <w:szCs w:val="24"/>
        </w:rPr>
        <w:lastRenderedPageBreak/>
        <w:t xml:space="preserve">Tabela 9.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w:t>
      </w:r>
      <w:r w:rsidRPr="00267453">
        <w:rPr>
          <w:rFonts w:cs="Times New Roman"/>
          <w:sz w:val="24"/>
          <w:szCs w:val="24"/>
        </w:rPr>
        <w:t xml:space="preserve"> </w:t>
      </w:r>
      <w:r w:rsidR="00DF798E">
        <w:rPr>
          <w:rFonts w:cs="Times New Roman"/>
          <w:sz w:val="24"/>
          <w:szCs w:val="24"/>
        </w:rPr>
        <w:t>e</w:t>
      </w:r>
      <w:r w:rsidRPr="00267453">
        <w:rPr>
          <w:rFonts w:cs="Times New Roman"/>
          <w:sz w:val="24"/>
          <w:szCs w:val="24"/>
        </w:rPr>
        <w:t xml:space="preserve">tanol </w:t>
      </w:r>
      <w:r w:rsidR="00DF798E">
        <w:rPr>
          <w:rFonts w:cs="Times New Roman"/>
          <w:sz w:val="24"/>
          <w:szCs w:val="24"/>
        </w:rPr>
        <w:t>de primeira e segunda geração em usina integrada</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687"/>
        <w:gridCol w:w="2144"/>
        <w:gridCol w:w="3125"/>
        <w:gridCol w:w="1461"/>
        <w:gridCol w:w="2772"/>
      </w:tblGrid>
      <w:tr w:rsidR="00DF798E" w:rsidRPr="00246B50" w14:paraId="0C5A4292"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vAlign w:val="center"/>
          </w:tcPr>
          <w:p w14:paraId="59370CCF"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FF336EB"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08EA76B" w14:textId="77777777" w:rsidR="00B14DD0" w:rsidRPr="005B1CF5" w:rsidRDefault="00267453" w:rsidP="005B1CF5">
            <w:pPr>
              <w:tabs>
                <w:tab w:val="left" w:pos="690"/>
                <w:tab w:val="center" w:pos="1904"/>
              </w:tabs>
              <w:spacing w:after="120" w:line="240" w:lineRule="auto"/>
              <w:jc w:val="center"/>
              <w:rPr>
                <w:rFonts w:cs="Times New Roman"/>
                <w:b/>
                <w:sz w:val="24"/>
                <w:szCs w:val="24"/>
              </w:rPr>
            </w:pPr>
            <w:r w:rsidRPr="005B1CF5">
              <w:rPr>
                <w:rFonts w:cs="Times New Roman"/>
                <w:b/>
                <w:sz w:val="24"/>
                <w:szCs w:val="24"/>
              </w:rPr>
              <w:t>Descrição</w:t>
            </w:r>
          </w:p>
        </w:tc>
        <w:tc>
          <w:tcPr>
            <w:tcW w:w="1461"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BB989BE"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Unidade</w:t>
            </w:r>
          </w:p>
        </w:tc>
        <w:tc>
          <w:tcPr>
            <w:tcW w:w="2772" w:type="dxa"/>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7E5F7A5"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56BDF49B"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7DB89568" w14:textId="77777777" w:rsidR="00B14DD0" w:rsidRPr="005B1CF5" w:rsidRDefault="00267453" w:rsidP="005B1CF5">
            <w:pPr>
              <w:spacing w:after="120" w:line="240" w:lineRule="auto"/>
              <w:jc w:val="center"/>
              <w:rPr>
                <w:rFonts w:cs="Times New Roman"/>
                <w:sz w:val="24"/>
                <w:szCs w:val="24"/>
              </w:rPr>
            </w:pPr>
            <w:r w:rsidRPr="005B1CF5">
              <w:rPr>
                <w:rFonts w:cs="Times New Roman"/>
                <w:b/>
                <w:sz w:val="24"/>
                <w:szCs w:val="24"/>
              </w:rPr>
              <w:t xml:space="preserve">Fase agrícola </w:t>
            </w:r>
            <w:r w:rsidRPr="005B1CF5">
              <w:rPr>
                <w:rFonts w:cs="Times New Roman"/>
                <w:sz w:val="24"/>
                <w:szCs w:val="24"/>
              </w:rPr>
              <w:t xml:space="preserve"> </w:t>
            </w:r>
          </w:p>
          <w:p w14:paraId="2D48A3B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Idem à fase agrícola da rota Etanol 1G (Tabela 3). Idem à fase agrícola da rota Etanol 2G (Tabela 5), para resíduos.</w:t>
            </w:r>
          </w:p>
        </w:tc>
      </w:tr>
      <w:tr w:rsidR="00DF798E" w:rsidRPr="00246B50" w14:paraId="3631FE31"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505DB693" w14:textId="77777777" w:rsidR="00B14DD0" w:rsidRPr="005B1CF5" w:rsidRDefault="00267453" w:rsidP="005B1CF5">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5E2AD323"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6F18102"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EEF015"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cana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7D44F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cana que chega na usina (soma de colmos, impurezas vegetais e minerais). Este parâmetro deve ser reportado em base úmida.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CBDB25"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 cana/ano</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A320B7"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24FFFEB7"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BF2CA92"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520940"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palha própria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39974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palha processada na usina. Este parâmetro refere-se à palha recolhida separadamente da cana (por exemplo, palha enfardada, palha recolhida por forrageira, entre outros).</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6DF72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 xml:space="preserve">t palha/ano, em </w:t>
            </w:r>
            <w:r w:rsidRPr="005B1CF5">
              <w:rPr>
                <w:rFonts w:cs="Times New Roman"/>
                <w:b/>
                <w:sz w:val="24"/>
                <w:szCs w:val="24"/>
              </w:rPr>
              <w:t>base seca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B07EE0"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Verificar controle de estoque e outros controles internos.</w:t>
            </w:r>
          </w:p>
        </w:tc>
      </w:tr>
      <w:tr w:rsidR="00DF798E" w:rsidRPr="00246B50" w14:paraId="43F78A27"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BDB73D2"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F701BF"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bagaço próprio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0B010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bagaço próprio processado na usina. Deve ser reportado em base úmida e reportado o respectivo teor de umidade.</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32970C"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t/ano, em </w:t>
            </w:r>
            <w:r w:rsidRPr="005B1CF5">
              <w:rPr>
                <w:rFonts w:cs="Times New Roman"/>
                <w:b/>
                <w:sz w:val="24"/>
                <w:szCs w:val="24"/>
              </w:rPr>
              <w:t>base úmida</w:t>
            </w:r>
          </w:p>
          <w:p w14:paraId="0FD981B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2724C"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4E9D1D3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A7BCB05"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2831EB"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bagaço de terceiros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0FD992"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quantidade total de bagaço de terceiros processado anualmente. Deve ser reportado em base úmida e reportado o respectivo teor de umidade. Deve-se informar a distância de transporte desse bagaço até a usina.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A574F"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t/ano, em </w:t>
            </w:r>
            <w:r w:rsidRPr="005B1CF5">
              <w:rPr>
                <w:rFonts w:cs="Times New Roman"/>
                <w:b/>
                <w:sz w:val="24"/>
                <w:szCs w:val="24"/>
              </w:rPr>
              <w:t>base úmida</w:t>
            </w:r>
          </w:p>
          <w:p w14:paraId="17943E0E"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Teor de umidade: %</w:t>
            </w:r>
          </w:p>
          <w:p w14:paraId="2D1D6D16"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EEC23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4336BCA7"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774030"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E676E3"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Quantidade de palha de terceiros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6BA94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total anual de palha de terceiros processada na usina. Deve-se informar a distância de transporte desta palha até a usina.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49AEDB" w14:textId="77777777" w:rsidR="00B14DD0" w:rsidRPr="005B1CF5" w:rsidRDefault="00267453" w:rsidP="005B1CF5">
            <w:pPr>
              <w:spacing w:after="120" w:line="240" w:lineRule="auto"/>
              <w:jc w:val="center"/>
              <w:rPr>
                <w:rFonts w:cs="Times New Roman"/>
                <w:b/>
                <w:sz w:val="24"/>
                <w:szCs w:val="24"/>
              </w:rPr>
            </w:pPr>
            <w:r w:rsidRPr="005B1CF5">
              <w:rPr>
                <w:rFonts w:cs="Times New Roman"/>
                <w:sz w:val="24"/>
                <w:szCs w:val="24"/>
              </w:rPr>
              <w:t xml:space="preserve">t palha/ano, em </w:t>
            </w:r>
            <w:r w:rsidRPr="005B1CF5">
              <w:rPr>
                <w:rFonts w:cs="Times New Roman"/>
                <w:b/>
                <w:sz w:val="24"/>
                <w:szCs w:val="24"/>
              </w:rPr>
              <w:t>base seca</w:t>
            </w:r>
          </w:p>
          <w:p w14:paraId="2BC5EBE4"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Distância de transporte: km</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7459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74EF414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5F02EFB"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lastRenderedPageBreak/>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4724A2"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551F5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A000D4"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4CB60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0FEC325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9A7C60A"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653CAE" w14:textId="77777777" w:rsidR="00B14DD0" w:rsidRPr="005B1CF5" w:rsidRDefault="00267453" w:rsidP="005B1CF5">
            <w:pPr>
              <w:spacing w:after="120" w:line="240" w:lineRule="auto"/>
              <w:rPr>
                <w:rFonts w:cs="Times New Roman"/>
                <w:sz w:val="24"/>
                <w:szCs w:val="24"/>
              </w:rPr>
            </w:pPr>
            <w:r w:rsidRPr="005B1CF5">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D5D140" w14:textId="77777777" w:rsidR="00B14DD0" w:rsidRPr="005B1CF5" w:rsidRDefault="00267453" w:rsidP="005B1CF5">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hidratado produzido anualmente dividido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C96FA0" w14:textId="77777777" w:rsidR="00B14DD0" w:rsidRPr="005B1CF5" w:rsidRDefault="00267453" w:rsidP="005B1CF5">
            <w:pPr>
              <w:spacing w:after="120" w:line="240" w:lineRule="auto"/>
              <w:jc w:val="center"/>
              <w:rPr>
                <w:rFonts w:cs="Times New Roman"/>
                <w:sz w:val="24"/>
                <w:szCs w:val="24"/>
              </w:rPr>
            </w:pPr>
            <w:r w:rsidRPr="005B1CF5">
              <w:rPr>
                <w:rFonts w:cs="Times New Roman"/>
                <w:sz w:val="24"/>
                <w:szCs w:val="24"/>
              </w:rPr>
              <w:t>L/t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CC0BC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0247B5C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354597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FA3CD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açúcar produzido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FC1C7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açúcar produzido anualmente dividido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DD6C8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8783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36EB1E87"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bottom"/>
          </w:tcPr>
          <w:p w14:paraId="1415AC8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88559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495D1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eletricidade comercializada anualmente dividida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84711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F3CC2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 Verificar nota fiscal de venda.</w:t>
            </w:r>
          </w:p>
        </w:tc>
      </w:tr>
      <w:tr w:rsidR="00DF798E" w:rsidRPr="00246B50" w14:paraId="4B5FDF4F"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4FEE34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10.</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620A8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Bagaço comercializado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3A16D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bagaço comercializado anualmente dividida pela quantidade pela quantidade de cana processada (ver requisito 1). Deve ser reportado em base úmida e reportado o respectivo teor de umidade.</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AE217"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 xml:space="preserve">kg/t cana, em </w:t>
            </w:r>
            <w:r w:rsidRPr="005B1CF5">
              <w:rPr>
                <w:rFonts w:cs="Times New Roman"/>
                <w:b/>
                <w:sz w:val="24"/>
                <w:szCs w:val="24"/>
              </w:rPr>
              <w:t>base úmida</w:t>
            </w:r>
          </w:p>
          <w:p w14:paraId="7F1057B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0296C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 Verificar nota fiscal de venda.</w:t>
            </w:r>
          </w:p>
        </w:tc>
      </w:tr>
      <w:tr w:rsidR="00DF798E" w:rsidRPr="00246B50" w14:paraId="3A6DF2A2"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806B35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19E73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Consumo de insumos industriais para pré-tratamento do MLC</w:t>
            </w:r>
          </w:p>
          <w:p w14:paraId="20C7288E" w14:textId="77777777" w:rsidR="00B14DD0" w:rsidRPr="005B1CF5" w:rsidRDefault="00267453" w:rsidP="005B1CF5">
            <w:pPr>
              <w:pStyle w:val="PargrafodaLista"/>
              <w:numPr>
                <w:ilvl w:val="0"/>
                <w:numId w:val="12"/>
              </w:numPr>
              <w:spacing w:after="120" w:line="240" w:lineRule="auto"/>
              <w:contextualSpacing w:val="0"/>
              <w:rPr>
                <w:rFonts w:cs="Times New Roman"/>
                <w:sz w:val="24"/>
                <w:szCs w:val="24"/>
              </w:rPr>
            </w:pPr>
            <w:r w:rsidRPr="005B1CF5">
              <w:rPr>
                <w:rFonts w:cs="Times New Roman"/>
                <w:sz w:val="24"/>
                <w:szCs w:val="24"/>
              </w:rPr>
              <w:t>Ácido Sulfúrico</w:t>
            </w:r>
          </w:p>
          <w:p w14:paraId="136B9CD7" w14:textId="77777777" w:rsidR="00B14DD0" w:rsidRPr="005B1CF5" w:rsidRDefault="00267453" w:rsidP="005B1CF5">
            <w:pPr>
              <w:pStyle w:val="PargrafodaLista"/>
              <w:numPr>
                <w:ilvl w:val="0"/>
                <w:numId w:val="12"/>
              </w:numPr>
              <w:spacing w:after="120" w:line="240" w:lineRule="auto"/>
              <w:contextualSpacing w:val="0"/>
              <w:rPr>
                <w:rFonts w:cs="Times New Roman"/>
                <w:sz w:val="24"/>
                <w:szCs w:val="24"/>
              </w:rPr>
            </w:pPr>
            <w:r w:rsidRPr="005B1CF5">
              <w:rPr>
                <w:rFonts w:cs="Times New Roman"/>
                <w:sz w:val="24"/>
                <w:szCs w:val="24"/>
              </w:rPr>
              <w:t>Amônia</w:t>
            </w:r>
          </w:p>
          <w:p w14:paraId="226CA200" w14:textId="77777777" w:rsidR="00B14DD0" w:rsidRPr="005B1CF5" w:rsidRDefault="00267453" w:rsidP="005B1CF5">
            <w:pPr>
              <w:pStyle w:val="PargrafodaLista"/>
              <w:numPr>
                <w:ilvl w:val="0"/>
                <w:numId w:val="12"/>
              </w:numPr>
              <w:spacing w:after="120" w:line="240" w:lineRule="auto"/>
              <w:contextualSpacing w:val="0"/>
              <w:rPr>
                <w:rFonts w:cs="Times New Roman"/>
                <w:sz w:val="24"/>
                <w:szCs w:val="24"/>
              </w:rPr>
            </w:pPr>
            <w:r w:rsidRPr="005B1CF5">
              <w:rPr>
                <w:rFonts w:cs="Times New Roman"/>
                <w:sz w:val="24"/>
                <w:szCs w:val="24"/>
              </w:rPr>
              <w:t>Hidróxido de Sódio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8F8ED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de insumos consumidos dividida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6710A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F725B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5B6939CD"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70209F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12.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443B4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biocombustíveis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A27BF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consumida de biocombustíveis dividida pela quantidade de cana processada (ver requisito 1).</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79970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cana</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A3D68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2F2CF4B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EDB61F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12.1.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4AEBB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Biocombustíveis próprios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40DBE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consumida de bagaço e palha, em base úmida, dividida pela quantidade de cana processada (ver requisito 1). Informar também a umidade desses biocombustíveis.</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416829"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 xml:space="preserve">kg/t cana, em </w:t>
            </w:r>
            <w:r w:rsidRPr="005B1CF5">
              <w:rPr>
                <w:rFonts w:cs="Times New Roman"/>
                <w:b/>
                <w:sz w:val="24"/>
                <w:szCs w:val="24"/>
              </w:rPr>
              <w:t>base úmida</w:t>
            </w:r>
          </w:p>
          <w:p w14:paraId="0145EA0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2FCF3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688EEBB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AB56C1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12.2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00BD7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Biocombustíveis adquiridos de terceiros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17BE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consumida de bagaço, palha, cavaco de madeira, lenha e resíduos florestais, em base úmida, dividida pela quantidade de cana processada (ver requisito 1). Informar a umidade destes biocombustíveis.</w:t>
            </w:r>
          </w:p>
          <w:p w14:paraId="0CAA7E6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Além disso, deve-se informar a distância de transporte desses biocombustíveis do fornecedor até a usina.</w:t>
            </w:r>
          </w:p>
        </w:tc>
        <w:tc>
          <w:tcPr>
            <w:tcW w:w="146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BFB4B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kg/t cana, em </w:t>
            </w:r>
            <w:r w:rsidRPr="005B1CF5">
              <w:rPr>
                <w:rFonts w:cs="Times New Roman"/>
                <w:b/>
                <w:sz w:val="24"/>
                <w:szCs w:val="24"/>
              </w:rPr>
              <w:t>base úmida</w:t>
            </w:r>
          </w:p>
          <w:p w14:paraId="6C85C4D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p w14:paraId="62DE95C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2772"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24A30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controles internos. Realizar balanço de massa.</w:t>
            </w:r>
          </w:p>
        </w:tc>
      </w:tr>
    </w:tbl>
    <w:p w14:paraId="4DF54004" w14:textId="77777777" w:rsidR="00B14DD0" w:rsidRDefault="00B14DD0" w:rsidP="005B1CF5">
      <w:pPr>
        <w:spacing w:after="120" w:line="240" w:lineRule="auto"/>
        <w:ind w:right="-860"/>
        <w:jc w:val="center"/>
        <w:rPr>
          <w:rFonts w:cs="Times New Roman"/>
          <w:sz w:val="24"/>
          <w:szCs w:val="24"/>
        </w:rPr>
      </w:pPr>
    </w:p>
    <w:p w14:paraId="54A5BB4F" w14:textId="77777777" w:rsidR="00DF798E" w:rsidRDefault="00DF798E" w:rsidP="00DF798E">
      <w:pPr>
        <w:spacing w:after="120" w:line="240" w:lineRule="auto"/>
        <w:ind w:right="-860"/>
        <w:jc w:val="center"/>
        <w:rPr>
          <w:rFonts w:cs="Times New Roman"/>
          <w:sz w:val="24"/>
          <w:szCs w:val="24"/>
        </w:rPr>
        <w:sectPr w:rsidR="00DF798E" w:rsidSect="00246B50">
          <w:type w:val="continuous"/>
          <w:pgSz w:w="11906" w:h="16838" w:code="9"/>
          <w:pgMar w:top="1134" w:right="567" w:bottom="567" w:left="1134" w:header="709" w:footer="709" w:gutter="0"/>
          <w:cols w:space="708"/>
          <w:docGrid w:linePitch="360"/>
        </w:sectPr>
      </w:pPr>
    </w:p>
    <w:p w14:paraId="750FA814" w14:textId="77777777" w:rsidR="00B14DD0" w:rsidRDefault="00B14DD0" w:rsidP="005B1CF5">
      <w:pPr>
        <w:spacing w:after="120" w:line="240" w:lineRule="auto"/>
        <w:ind w:right="-860"/>
        <w:jc w:val="center"/>
        <w:rPr>
          <w:rFonts w:cs="Times New Roman"/>
          <w:sz w:val="24"/>
          <w:szCs w:val="24"/>
        </w:rPr>
      </w:pPr>
    </w:p>
    <w:p w14:paraId="74AFF40F" w14:textId="77777777" w:rsidR="00B14DD0" w:rsidRPr="005B1CF5" w:rsidRDefault="00267453">
      <w:pPr>
        <w:spacing w:after="120" w:line="240" w:lineRule="auto"/>
        <w:ind w:right="-860"/>
        <w:jc w:val="center"/>
        <w:rPr>
          <w:rFonts w:cs="Times New Roman"/>
          <w:sz w:val="24"/>
          <w:szCs w:val="24"/>
        </w:rPr>
      </w:pPr>
      <w:r w:rsidRPr="005B1CF5">
        <w:rPr>
          <w:rFonts w:cs="Times New Roman"/>
          <w:sz w:val="24"/>
          <w:szCs w:val="24"/>
        </w:rPr>
        <w:t xml:space="preserve">Tabela </w:t>
      </w:r>
      <w:r w:rsidRPr="00267453">
        <w:rPr>
          <w:rFonts w:cs="Times New Roman"/>
          <w:sz w:val="24"/>
          <w:szCs w:val="24"/>
        </w:rPr>
        <w:t xml:space="preserve">10.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 xml:space="preserve">declaradas para cálculo da intensidade de carbono do etanol produzido a partir de milho </w:t>
      </w:r>
      <w:r w:rsidRPr="00267453">
        <w:rPr>
          <w:rFonts w:cs="Times New Roman"/>
          <w:sz w:val="24"/>
          <w:szCs w:val="24"/>
        </w:rPr>
        <w:t>em usina dedicada.</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504"/>
        <w:gridCol w:w="2830"/>
        <w:gridCol w:w="2887"/>
        <w:gridCol w:w="1334"/>
        <w:gridCol w:w="2634"/>
      </w:tblGrid>
      <w:tr w:rsidR="00DF798E" w:rsidRPr="00246B50" w14:paraId="190FB255" w14:textId="77777777" w:rsidTr="00B14DD0">
        <w:trPr>
          <w:trHeight w:val="113"/>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D32D9C3"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2D8E07C"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528DC4D"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B9834FC"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9359E88"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4CDFD948" w14:textId="77777777" w:rsidTr="00B14DD0">
        <w:trPr>
          <w:trHeight w:val="113"/>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0A39222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Milho</w:t>
            </w:r>
          </w:p>
        </w:tc>
      </w:tr>
      <w:tr w:rsidR="00DF798E" w:rsidRPr="00246B50" w14:paraId="2A5DE6B5"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29F71F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E36C7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Sistema de plantio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4C4EE5E"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Convencional -</w:t>
            </w:r>
            <w:r w:rsidRPr="005B1CF5">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 </w:t>
            </w:r>
          </w:p>
          <w:p w14:paraId="31F95D99"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rotação de culturas</w:t>
            </w:r>
            <w:r w:rsidRPr="005B1CF5">
              <w:rPr>
                <w:rFonts w:cs="Times New Roman"/>
                <w:sz w:val="24"/>
                <w:szCs w:val="24"/>
              </w:rPr>
              <w:t xml:space="preserve"> - Plantio direto é o sistema de semeadura no qual a semente é colocada diretamente no solo não revolvido. Abre-se um pequeno sulco (ou cova) de profundidade e largura suficientes para garantir uma boa cobertura da semente com solo. Rotação de culturas é a alternância ordenada e regular no cultivo de diferentes espécies vegetais em sequência temporal numa determinada área. </w:t>
            </w:r>
          </w:p>
          <w:p w14:paraId="46887B11"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sucessão de culturas</w:t>
            </w:r>
            <w:r w:rsidRPr="005B1CF5">
              <w:rPr>
                <w:rFonts w:cs="Times New Roman"/>
                <w:sz w:val="24"/>
                <w:szCs w:val="24"/>
              </w:rPr>
              <w:t xml:space="preserve"> - Plantio direto é o sistema de semeadura no qual a semente é colocada diretamente no solo não </w:t>
            </w:r>
            <w:r w:rsidRPr="005B1CF5">
              <w:rPr>
                <w:rFonts w:cs="Times New Roman"/>
                <w:sz w:val="24"/>
                <w:szCs w:val="24"/>
              </w:rPr>
              <w:lastRenderedPageBreak/>
              <w:t>revolvido. Abre-se um pequeno sulco (ou cova) de profundidade e largura suficientes para garantir uma boa cobertura da semente com solo. Sucessão de culturas consiste em alternar culturas, sem ordenamento e regularidade das espécies empregadas.</w:t>
            </w:r>
          </w:p>
          <w:p w14:paraId="7CE615C3"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Mínimo/Reduzido</w:t>
            </w:r>
            <w:r w:rsidRPr="005B1CF5">
              <w:rPr>
                <w:rFonts w:cs="Times New Roman"/>
                <w:sz w:val="24"/>
                <w:szCs w:val="24"/>
              </w:rPr>
              <w:t xml:space="preserve"> - sistema no qual se utiliza menor mobilização do solo, quando comparado ao sistema convencional. A semeadura é realizada diretamente sobre a cobertura vegetal previamente dessecada com herbicida, sem o revolvimento do solo.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DDCAD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BB23E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Parâmetro informacional. Não afeta a intensidade de carbono do biocombustível, portanto dispensa verificação.</w:t>
            </w:r>
          </w:p>
        </w:tc>
      </w:tr>
      <w:tr w:rsidR="00DF798E" w:rsidRPr="00246B50" w14:paraId="3BB2F462"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F687CA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82F6C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Área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41D72E" w14:textId="77777777" w:rsidR="00DF798E" w:rsidRPr="005B1CF5" w:rsidRDefault="00267453" w:rsidP="00B14DD0">
            <w:pPr>
              <w:spacing w:after="120" w:line="240" w:lineRule="auto"/>
              <w:ind w:left="-40"/>
              <w:rPr>
                <w:rFonts w:cs="Times New Roman"/>
                <w:sz w:val="24"/>
                <w:szCs w:val="24"/>
              </w:rPr>
            </w:pPr>
            <w:r w:rsidRPr="005B1CF5">
              <w:rPr>
                <w:rFonts w:cs="Times New Roman"/>
                <w:sz w:val="24"/>
                <w:szCs w:val="24"/>
              </w:rPr>
              <w:t>Área total da unidade dedicada à produção de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E8E3F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ha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7E55EB" w14:textId="77777777" w:rsidR="00DF798E" w:rsidRPr="005B1CF5" w:rsidRDefault="00267453" w:rsidP="00B14DD0">
            <w:pPr>
              <w:autoSpaceDE w:val="0"/>
              <w:autoSpaceDN w:val="0"/>
              <w:adjustRightInd w:val="0"/>
              <w:spacing w:after="120" w:line="240" w:lineRule="auto"/>
              <w:jc w:val="both"/>
              <w:rPr>
                <w:rFonts w:cs="Times New Roman"/>
                <w:sz w:val="24"/>
                <w:szCs w:val="24"/>
              </w:rPr>
            </w:pPr>
            <w:r w:rsidRPr="005B1CF5">
              <w:rPr>
                <w:rFonts w:cs="Times New Roman"/>
                <w:sz w:val="24"/>
                <w:szCs w:val="24"/>
              </w:rPr>
              <w:t>Verificar por imagens de satélite, de resolução espacial melhor ou igual a 30 m, e técnicas de geoprocessamento.</w:t>
            </w:r>
          </w:p>
        </w:tc>
      </w:tr>
      <w:tr w:rsidR="00DF798E" w:rsidRPr="00246B50" w14:paraId="773EB085"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B562F8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6A961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D3C89"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total de produto produzido na área total de produção (ver requisito 2).</w:t>
            </w:r>
          </w:p>
          <w:p w14:paraId="0ED82C7D"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Este parâmetro deve ser reportado em base úmida e reportado o respectivo teor de umidade.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2F6D49"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t milho, em</w:t>
            </w:r>
            <w:r w:rsidRPr="005B1CF5">
              <w:rPr>
                <w:rFonts w:cs="Times New Roman"/>
                <w:b/>
                <w:sz w:val="24"/>
                <w:szCs w:val="24"/>
              </w:rPr>
              <w:t xml:space="preserve"> base úmida</w:t>
            </w:r>
          </w:p>
          <w:p w14:paraId="34805400" w14:textId="77777777" w:rsidR="00DF798E" w:rsidRPr="005B1CF5" w:rsidRDefault="00267453" w:rsidP="00B14DD0">
            <w:pPr>
              <w:spacing w:after="120" w:line="240" w:lineRule="auto"/>
              <w:jc w:val="center"/>
              <w:rPr>
                <w:rFonts w:cs="Times New Roman"/>
                <w:sz w:val="24"/>
                <w:szCs w:val="24"/>
                <w:highlight w:val="yellow"/>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234C9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 para produção própria. Verificar nota fiscal de compra, para produtos de fornecedores.</w:t>
            </w:r>
          </w:p>
        </w:tc>
      </w:tr>
      <w:tr w:rsidR="00DF798E" w:rsidRPr="00246B50" w14:paraId="79D7B418"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B06D2D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D2FA3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Sementes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D6CD3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 xml:space="preserve">Refere-se à quantidade total anual de sementes utilizada na área total de produção (ver requisito 2) dividido pela produção total de grãos (ver requisito 3).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8C067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E08EE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6FFF05D2"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324FE0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32D99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corretivos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D35246"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 xml:space="preserve">Quantidade consumida de cada corretivo (calcário calcítico, calcário </w:t>
            </w:r>
            <w:r w:rsidRPr="005B1CF5">
              <w:rPr>
                <w:rFonts w:cs="Times New Roman"/>
                <w:sz w:val="24"/>
                <w:szCs w:val="24"/>
              </w:rPr>
              <w:lastRenderedPageBreak/>
              <w:t>dolomítico e gesso agrícola), dividida pela produção total de grãos (ver requisito 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08130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kg/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CEFE5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 xml:space="preserve">Verificar nota fiscal de compra de insumo e </w:t>
            </w:r>
            <w:r w:rsidRPr="005B1CF5">
              <w:rPr>
                <w:rFonts w:cs="Times New Roman"/>
                <w:sz w:val="24"/>
                <w:szCs w:val="24"/>
              </w:rPr>
              <w:lastRenderedPageBreak/>
              <w:t>controle interno de estoque.</w:t>
            </w:r>
          </w:p>
        </w:tc>
      </w:tr>
      <w:tr w:rsidR="00DF798E" w:rsidRPr="00246B50" w14:paraId="22B8B0B5"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58F436D" w14:textId="77777777" w:rsidR="00DF798E" w:rsidRPr="005B1CF5" w:rsidRDefault="00267453" w:rsidP="00B14DD0">
            <w:pPr>
              <w:spacing w:after="120" w:line="240" w:lineRule="auto"/>
              <w:jc w:val="center"/>
              <w:rPr>
                <w:rFonts w:cs="Times New Roman"/>
                <w:sz w:val="24"/>
                <w:szCs w:val="24"/>
              </w:rPr>
            </w:pPr>
            <w:r w:rsidRPr="00267453">
              <w:rPr>
                <w:rFonts w:cs="Times New Roman"/>
                <w:sz w:val="24"/>
                <w:szCs w:val="24"/>
              </w:rPr>
              <w:lastRenderedPageBreak/>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1A631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sintéticos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578568"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O por fonte), aplicados na área total (ver requisito 2), pela produção total de grãos (ver requisito 3).</w:t>
            </w:r>
          </w:p>
          <w:p w14:paraId="4FA58E6B" w14:textId="77777777" w:rsidR="00DF798E" w:rsidRPr="005B1CF5" w:rsidRDefault="00DF798E" w:rsidP="00B14DD0">
            <w:pPr>
              <w:spacing w:after="120" w:line="240" w:lineRule="auto"/>
              <w:ind w:left="-40"/>
              <w:jc w:val="both"/>
              <w:rPr>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557C1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8609F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Verificar nota fiscal de compra de insumo e controle interno de estoque. </w:t>
            </w:r>
          </w:p>
          <w:p w14:paraId="78394ED9" w14:textId="77777777" w:rsidR="00DF798E" w:rsidRPr="00246B50" w:rsidRDefault="00267453" w:rsidP="00B14DD0">
            <w:pPr>
              <w:spacing w:after="120" w:line="240" w:lineRule="auto"/>
              <w:jc w:val="both"/>
              <w:rPr>
                <w:rFonts w:cs="Times New Roman"/>
                <w:sz w:val="24"/>
                <w:szCs w:val="24"/>
              </w:rPr>
            </w:pPr>
            <w:r w:rsidRPr="005B1CF5">
              <w:rPr>
                <w:rFonts w:cs="Times New Roman"/>
                <w:sz w:val="24"/>
                <w:szCs w:val="24"/>
              </w:rPr>
              <w:t>Cada fonte de fertilizante possui uma quantidade específica de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 xml:space="preserve">O (%). Para identificar esta fonte, consultar o rótulo do fertilizante ou documento com especificações técnicas. Após consultar a fonte, utilizar a </w:t>
            </w:r>
            <w:r w:rsidRPr="00267453">
              <w:rPr>
                <w:rFonts w:cs="Times New Roman"/>
                <w:sz w:val="24"/>
                <w:szCs w:val="24"/>
              </w:rPr>
              <w:t xml:space="preserve">Tabela </w:t>
            </w:r>
            <w:r w:rsidR="00DF798E">
              <w:rPr>
                <w:rFonts w:cs="Times New Roman"/>
                <w:sz w:val="24"/>
                <w:szCs w:val="24"/>
              </w:rPr>
              <w:t>5</w:t>
            </w:r>
            <w:r w:rsidRPr="00267453">
              <w:rPr>
                <w:rFonts w:cs="Times New Roman"/>
                <w:sz w:val="24"/>
                <w:szCs w:val="24"/>
              </w:rPr>
              <w:t xml:space="preserve"> para informar a quantidade de cada nutriente.</w:t>
            </w:r>
          </w:p>
          <w:p w14:paraId="4992E06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No caso da aplicação de formulados (NPK), também é necessário identificar a fonte e quantidade de cada elemento.</w:t>
            </w:r>
          </w:p>
        </w:tc>
      </w:tr>
      <w:tr w:rsidR="00DF798E" w:rsidRPr="00246B50" w14:paraId="2C320819"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25FD3F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52834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orgânicos/organominerais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82A2D0" w14:textId="77777777" w:rsidR="00DF798E" w:rsidRPr="00246B50"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 xml:space="preserve">O por fonte), aplicados na área total (ver requisito 2) </w:t>
            </w:r>
            <w:r w:rsidRPr="00267453">
              <w:rPr>
                <w:rFonts w:cs="Times New Roman"/>
                <w:sz w:val="24"/>
                <w:szCs w:val="24"/>
              </w:rPr>
              <w:t>pela produção total de grãos (ver requisito 3).</w:t>
            </w:r>
          </w:p>
          <w:p w14:paraId="5FAD00F8" w14:textId="77777777" w:rsidR="00DF798E" w:rsidRPr="005B1CF5" w:rsidRDefault="00DF798E" w:rsidP="00B14DD0">
            <w:pPr>
              <w:spacing w:after="120" w:line="240" w:lineRule="auto"/>
              <w:ind w:left="-40"/>
              <w:jc w:val="both"/>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0B0A2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914EC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de insumo e controle interno de estoque.</w:t>
            </w:r>
          </w:p>
          <w:p w14:paraId="7E876B7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O teor de N do fertilizante deve ser informado pelo fabricante ou determinado por análise de laboratório.</w:t>
            </w:r>
          </w:p>
        </w:tc>
      </w:tr>
      <w:tr w:rsidR="00DF798E" w:rsidRPr="00246B50" w14:paraId="193FD9CF"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66D818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0EAE6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844514D"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 xml:space="preserve">Refere-se ao consumo de combustíveis (soma das operações agrícolas, irrigação, transportes de combustíveis, deslocamento de pessoas etc.), na área total (ver requisito 2), dividido pela </w:t>
            </w:r>
            <w:r w:rsidRPr="005B1CF5">
              <w:rPr>
                <w:rFonts w:cs="Times New Roman"/>
                <w:sz w:val="24"/>
                <w:szCs w:val="24"/>
              </w:rPr>
              <w:lastRenderedPageBreak/>
              <w:t>produção total de grãos (ver requisito 3).</w:t>
            </w:r>
          </w:p>
          <w:p w14:paraId="3FEFA1D6"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67205550"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5E75D306"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692D7BC6"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10F238A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3774B484"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 xml:space="preserve">Biometano </w:t>
            </w:r>
          </w:p>
          <w:p w14:paraId="133DEEDE"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0175FE"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lastRenderedPageBreak/>
              <w:t>L/t milho</w:t>
            </w:r>
          </w:p>
          <w:p w14:paraId="351865B8"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milho</w:t>
            </w:r>
          </w:p>
          <w:p w14:paraId="04031286"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kWh/t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EA478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2AC66C9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 Para eletricidade, verificar consumo de kWh no demonstrativo fornecido pela </w:t>
            </w:r>
            <w:r w:rsidRPr="005B1CF5">
              <w:rPr>
                <w:rFonts w:cs="Times New Roman"/>
                <w:sz w:val="24"/>
                <w:szCs w:val="24"/>
              </w:rPr>
              <w:lastRenderedPageBreak/>
              <w:t>distribuidora de energia (“conta de luz”). A eletricidade do setor administrativo da usina deve ser considerada na contabilidade.</w:t>
            </w:r>
          </w:p>
        </w:tc>
      </w:tr>
      <w:tr w:rsidR="00DF798E" w:rsidRPr="00246B50" w14:paraId="567802F5" w14:textId="77777777" w:rsidTr="00B14DD0">
        <w:trPr>
          <w:trHeight w:val="113"/>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4193999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lastRenderedPageBreak/>
              <w:t>Fase industrial</w:t>
            </w:r>
          </w:p>
        </w:tc>
      </w:tr>
      <w:tr w:rsidR="00DF798E" w:rsidRPr="00246B50" w14:paraId="01389016"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516475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AF83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Quantidade de milho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D1579B" w14:textId="77777777" w:rsidR="00DF798E" w:rsidRPr="005B1CF5" w:rsidRDefault="00267453" w:rsidP="00B14DD0">
            <w:pPr>
              <w:spacing w:after="120" w:line="240" w:lineRule="auto"/>
              <w:ind w:left="140"/>
              <w:jc w:val="both"/>
              <w:rPr>
                <w:rFonts w:cs="Times New Roman"/>
                <w:sz w:val="24"/>
                <w:szCs w:val="24"/>
                <w:highlight w:val="yellow"/>
              </w:rPr>
            </w:pPr>
            <w:r w:rsidRPr="005B1CF5">
              <w:rPr>
                <w:rFonts w:cs="Times New Roman"/>
                <w:sz w:val="24"/>
                <w:szCs w:val="24"/>
              </w:rPr>
              <w:t>Quantidade total anual de milho processado. Este parâmetro deve ser reportado em base úmida. Deve ser reportado o teor de umidade.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1AB84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t milho/ano, em </w:t>
            </w:r>
            <w:r w:rsidRPr="005B1CF5">
              <w:rPr>
                <w:rFonts w:cs="Times New Roman"/>
                <w:b/>
                <w:sz w:val="24"/>
                <w:szCs w:val="24"/>
              </w:rPr>
              <w:t>base úmida</w:t>
            </w:r>
          </w:p>
          <w:p w14:paraId="5F1CC6B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F965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21010B2A"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1FC39E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45A58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EB751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8FAB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B6C06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79097D3D"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015FD9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AE273B" w14:textId="77777777" w:rsidR="00DF798E" w:rsidRPr="005B1CF5" w:rsidRDefault="00267453" w:rsidP="00B14DD0">
            <w:pPr>
              <w:spacing w:after="120" w:line="240" w:lineRule="auto"/>
              <w:rPr>
                <w:rFonts w:cs="Times New Roman"/>
                <w:sz w:val="24"/>
                <w:szCs w:val="24"/>
                <w:highlight w:val="yellow"/>
              </w:rPr>
            </w:pPr>
            <w:r w:rsidRPr="005B1CF5">
              <w:rPr>
                <w:rFonts w:cs="Times New Roman"/>
                <w:sz w:val="24"/>
                <w:szCs w:val="24"/>
              </w:rPr>
              <w:t>Rendimento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23BDB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volume total (corrigido para a temperatura de               20 °C) de etanol anidro produzido anualmente dividido pela quantidade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316FD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D6A7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0BDA2A88"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C1687A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5F845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65A42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quantidade total de eletricidade comercializada anualmente dividida pela quantidade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5720C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90ECD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registros internos.</w:t>
            </w:r>
          </w:p>
        </w:tc>
      </w:tr>
      <w:tr w:rsidR="00DF798E" w:rsidRPr="00246B50" w14:paraId="5A7C73BF"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B9E48A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55C659" w14:textId="77777777" w:rsidR="00DF798E" w:rsidRPr="005B1CF5" w:rsidRDefault="00267453" w:rsidP="00B14DD0">
            <w:pPr>
              <w:spacing w:after="120" w:line="240" w:lineRule="auto"/>
              <w:rPr>
                <w:rFonts w:cs="Times New Roman"/>
                <w:sz w:val="24"/>
                <w:szCs w:val="24"/>
                <w:lang w:val="en-US"/>
              </w:rPr>
            </w:pPr>
            <w:r w:rsidRPr="005B1CF5">
              <w:rPr>
                <w:rFonts w:cs="Times New Roman"/>
                <w:sz w:val="24"/>
                <w:szCs w:val="24"/>
                <w:lang w:val="en-US"/>
              </w:rPr>
              <w:t xml:space="preserve">Rendimento de </w:t>
            </w:r>
            <w:r w:rsidRPr="005B1CF5">
              <w:rPr>
                <w:rFonts w:cs="Times New Roman"/>
                <w:i/>
                <w:sz w:val="24"/>
                <w:szCs w:val="24"/>
                <w:lang w:val="en-US"/>
              </w:rPr>
              <w:t>Distillers Dried Grains</w:t>
            </w:r>
            <w:r w:rsidRPr="005B1CF5">
              <w:rPr>
                <w:rFonts w:cs="Times New Roman"/>
                <w:sz w:val="24"/>
                <w:szCs w:val="24"/>
                <w:lang w:val="en-US"/>
              </w:rPr>
              <w:t xml:space="preserve"> (DDG)</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A70717"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DDG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C7F77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6E534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67338794"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3715AB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B354F6" w14:textId="77777777" w:rsidR="00DF798E" w:rsidRPr="005B1CF5" w:rsidRDefault="00267453" w:rsidP="00B14DD0">
            <w:pPr>
              <w:spacing w:after="120" w:line="240" w:lineRule="auto"/>
              <w:rPr>
                <w:rFonts w:cs="Times New Roman"/>
                <w:sz w:val="24"/>
                <w:szCs w:val="24"/>
                <w:lang w:val="en-US"/>
              </w:rPr>
            </w:pPr>
            <w:r w:rsidRPr="005B1CF5">
              <w:rPr>
                <w:rFonts w:cs="Times New Roman"/>
                <w:sz w:val="24"/>
                <w:szCs w:val="24"/>
                <w:lang w:val="en-US"/>
              </w:rPr>
              <w:t xml:space="preserve">Rendimento de </w:t>
            </w:r>
            <w:r w:rsidRPr="005B1CF5">
              <w:rPr>
                <w:rFonts w:cs="Times New Roman"/>
                <w:i/>
                <w:sz w:val="24"/>
                <w:szCs w:val="24"/>
                <w:lang w:val="en-US"/>
              </w:rPr>
              <w:t>Distillers Dried Grains with Solubles</w:t>
            </w:r>
            <w:r w:rsidRPr="005B1CF5">
              <w:rPr>
                <w:rFonts w:cs="Times New Roman"/>
                <w:sz w:val="24"/>
                <w:szCs w:val="24"/>
                <w:lang w:val="en-US"/>
              </w:rPr>
              <w:t xml:space="preserve"> (DDGS)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CF39B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DDGS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E5B48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4AE4A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1F9725F1"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EE5249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B976F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farelo de milho ‘</w:t>
            </w:r>
            <w:r w:rsidRPr="005B1CF5">
              <w:rPr>
                <w:rFonts w:cs="Times New Roman"/>
                <w:i/>
                <w:sz w:val="24"/>
                <w:szCs w:val="24"/>
              </w:rPr>
              <w:t xml:space="preserve">Corn Gluten Meal’ </w:t>
            </w:r>
            <w:r w:rsidRPr="005B1CF5">
              <w:rPr>
                <w:rFonts w:cs="Times New Roman"/>
                <w:sz w:val="24"/>
                <w:szCs w:val="24"/>
              </w:rPr>
              <w:t>(CGM)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14DD5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CGM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7BE15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81A4A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1FA976B3"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4973EA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4B7E0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proteína de milho ‘</w:t>
            </w:r>
            <w:r w:rsidRPr="005B1CF5">
              <w:rPr>
                <w:rFonts w:cs="Times New Roman"/>
                <w:i/>
                <w:sz w:val="24"/>
                <w:szCs w:val="24"/>
              </w:rPr>
              <w:t xml:space="preserve">Corn Gluten Feed’ </w:t>
            </w:r>
            <w:r w:rsidRPr="005B1CF5">
              <w:rPr>
                <w:rFonts w:cs="Times New Roman"/>
                <w:sz w:val="24"/>
                <w:szCs w:val="24"/>
              </w:rPr>
              <w:t>(CGF)</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2EF24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CGF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11E49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7C2BC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176F2AFF"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33B640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7A3B4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óleo de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4237D0"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à massa total de óleo de milho produzido anualmente dividida pela quantidade total anual de milho processado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418E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kg/t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1C36C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5EA88F15" w14:textId="77777777" w:rsidTr="00B14DD0">
        <w:trPr>
          <w:trHeight w:val="113"/>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ED127E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10.</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F52D7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DD6EC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Refere-se ao consumo de combustíveis e eletricidade dividido pela quantidade de milho processado (ver requisito 1).</w:t>
            </w:r>
          </w:p>
          <w:p w14:paraId="59EF34C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Cavaco de madeira, lenha, resíduos florestais, bagaço </w:t>
            </w:r>
            <w:r w:rsidRPr="005B1CF5">
              <w:rPr>
                <w:rFonts w:cs="Times New Roman"/>
                <w:sz w:val="24"/>
                <w:szCs w:val="24"/>
              </w:rPr>
              <w:lastRenderedPageBreak/>
              <w:t>de cana e palha de cana devem ser reportados em base úmida e informados seus respectivos teores de umidade.</w:t>
            </w:r>
          </w:p>
          <w:p w14:paraId="48C9E0B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Além disso, deve-se informar a distância de transporte desses combustíveis do fornecedor até a usina.</w:t>
            </w:r>
          </w:p>
          <w:p w14:paraId="03BE7518" w14:textId="77777777" w:rsidR="00DF798E" w:rsidRPr="005B1CF5" w:rsidRDefault="00267453" w:rsidP="00B14DD0">
            <w:pPr>
              <w:pStyle w:val="PargrafodaLista"/>
              <w:numPr>
                <w:ilvl w:val="0"/>
                <w:numId w:val="10"/>
              </w:numPr>
              <w:spacing w:after="120" w:line="240" w:lineRule="auto"/>
              <w:ind w:left="521" w:hanging="280"/>
              <w:contextualSpacing w:val="0"/>
              <w:jc w:val="both"/>
              <w:rPr>
                <w:rFonts w:cs="Times New Roman"/>
                <w:sz w:val="24"/>
                <w:szCs w:val="24"/>
                <w:lang w:val="en-US"/>
              </w:rPr>
            </w:pPr>
            <w:r w:rsidRPr="005B1CF5">
              <w:rPr>
                <w:rFonts w:cs="Times New Roman"/>
                <w:sz w:val="24"/>
                <w:szCs w:val="24"/>
                <w:lang w:val="en-US"/>
              </w:rPr>
              <w:t>Diesel B8, B10, BX, B20, B30.</w:t>
            </w:r>
          </w:p>
          <w:p w14:paraId="3C9EDE6E" w14:textId="77777777" w:rsidR="00DF798E" w:rsidRPr="005B1CF5" w:rsidRDefault="00267453" w:rsidP="00B14DD0">
            <w:pPr>
              <w:pStyle w:val="PargrafodaLista"/>
              <w:spacing w:after="120" w:line="240" w:lineRule="auto"/>
              <w:ind w:left="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35C7EB18"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Biodiesel B100</w:t>
            </w:r>
          </w:p>
          <w:p w14:paraId="5192B5FC"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Gasolina C</w:t>
            </w:r>
          </w:p>
          <w:p w14:paraId="045C5C38"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Etanol hidratado</w:t>
            </w:r>
          </w:p>
          <w:p w14:paraId="664A7163" w14:textId="77777777" w:rsidR="00B14DD0" w:rsidRPr="005B1CF5" w:rsidRDefault="00267453" w:rsidP="005B1CF5">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Biometano</w:t>
            </w:r>
          </w:p>
          <w:p w14:paraId="50ECC0C6" w14:textId="77777777" w:rsidR="00DF798E" w:rsidRPr="005B1CF5" w:rsidRDefault="00267453" w:rsidP="00B14DD0">
            <w:pPr>
              <w:pStyle w:val="PargrafodaLista"/>
              <w:numPr>
                <w:ilvl w:val="0"/>
                <w:numId w:val="10"/>
              </w:numPr>
              <w:spacing w:after="120" w:line="240" w:lineRule="auto"/>
              <w:ind w:left="521" w:hanging="284"/>
              <w:contextualSpacing w:val="0"/>
              <w:jc w:val="both"/>
              <w:rPr>
                <w:rFonts w:cs="Times New Roman"/>
                <w:sz w:val="24"/>
                <w:szCs w:val="24"/>
              </w:rPr>
            </w:pPr>
            <w:r w:rsidRPr="005B1CF5">
              <w:rPr>
                <w:rFonts w:cs="Times New Roman"/>
                <w:sz w:val="24"/>
                <w:szCs w:val="24"/>
              </w:rPr>
              <w:t>Eletricidade por fonte (Biomassa; PCH; Eólica; Solar) ou Mix BR</w:t>
            </w:r>
          </w:p>
          <w:p w14:paraId="25AC55A8" w14:textId="77777777" w:rsidR="00DF798E" w:rsidRPr="005B1CF5" w:rsidRDefault="00DF798E" w:rsidP="00B14DD0">
            <w:pPr>
              <w:spacing w:after="120" w:line="240" w:lineRule="auto"/>
              <w:ind w:hanging="360"/>
              <w:rPr>
                <w:rFonts w:cs="Times New Roman"/>
                <w:color w:val="FF0000"/>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ECCD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 xml:space="preserve">kg/t milho, em </w:t>
            </w:r>
            <w:r w:rsidRPr="005B1CF5">
              <w:rPr>
                <w:rFonts w:cs="Times New Roman"/>
                <w:b/>
                <w:sz w:val="24"/>
                <w:szCs w:val="24"/>
              </w:rPr>
              <w:t>base úmida</w:t>
            </w:r>
          </w:p>
          <w:p w14:paraId="52E4765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Teor de umidade</w:t>
            </w:r>
            <w:r w:rsidRPr="005B1CF5">
              <w:rPr>
                <w:rStyle w:val="Refdenotaderodap"/>
                <w:rFonts w:cs="Times New Roman"/>
                <w:sz w:val="24"/>
                <w:szCs w:val="24"/>
              </w:rPr>
              <w:footnoteReference w:id="2"/>
            </w:r>
            <w:r w:rsidRPr="005B1CF5">
              <w:rPr>
                <w:rFonts w:cs="Times New Roman"/>
                <w:sz w:val="24"/>
                <w:szCs w:val="24"/>
              </w:rPr>
              <w:t>: %</w:t>
            </w:r>
          </w:p>
          <w:p w14:paraId="219DEB70" w14:textId="77777777" w:rsidR="00DF798E" w:rsidRPr="005B1CF5" w:rsidRDefault="00DF798E" w:rsidP="00B14DD0">
            <w:pPr>
              <w:spacing w:after="120" w:line="240" w:lineRule="auto"/>
              <w:ind w:left="141" w:right="-2" w:hanging="270"/>
              <w:jc w:val="center"/>
              <w:rPr>
                <w:rFonts w:cs="Times New Roman"/>
                <w:sz w:val="24"/>
                <w:szCs w:val="24"/>
              </w:rPr>
            </w:pPr>
          </w:p>
          <w:p w14:paraId="425DE1C2"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milho</w:t>
            </w:r>
          </w:p>
          <w:p w14:paraId="26AAA08D"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milho</w:t>
            </w:r>
          </w:p>
          <w:p w14:paraId="7ADE093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milho</w:t>
            </w:r>
          </w:p>
          <w:p w14:paraId="3314E544" w14:textId="77777777" w:rsidR="00DF798E" w:rsidRPr="005B1CF5" w:rsidRDefault="00DF798E" w:rsidP="00B14DD0">
            <w:pPr>
              <w:spacing w:after="120" w:line="240" w:lineRule="auto"/>
              <w:jc w:val="center"/>
              <w:rPr>
                <w:rFonts w:cs="Times New Roman"/>
                <w:sz w:val="24"/>
                <w:szCs w:val="24"/>
              </w:rPr>
            </w:pPr>
          </w:p>
          <w:p w14:paraId="43AC2A7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E5B2A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Verificar nota fiscal de compra e controles internos. Realizar balanço de massa.</w:t>
            </w:r>
          </w:p>
          <w:p w14:paraId="0D039CF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Para eletricidade, verificar consumo de kWh no demonstrativo </w:t>
            </w:r>
            <w:r w:rsidRPr="005B1CF5">
              <w:rPr>
                <w:rFonts w:cs="Times New Roman"/>
                <w:sz w:val="24"/>
                <w:szCs w:val="24"/>
              </w:rPr>
              <w:lastRenderedPageBreak/>
              <w:t>fornecido pela distribuidora de energia (“conta de luz”). A eletricidade do setor administrativo da usina deve ser considerada na contabilidade.</w:t>
            </w:r>
          </w:p>
        </w:tc>
      </w:tr>
    </w:tbl>
    <w:p w14:paraId="0386080D" w14:textId="77777777" w:rsidR="00B14DD0" w:rsidRDefault="00B14DD0" w:rsidP="005B1CF5">
      <w:pPr>
        <w:spacing w:after="120" w:line="240" w:lineRule="auto"/>
        <w:ind w:right="-860"/>
        <w:jc w:val="center"/>
        <w:rPr>
          <w:rFonts w:cs="Times New Roman"/>
          <w:sz w:val="24"/>
          <w:szCs w:val="24"/>
        </w:rPr>
      </w:pPr>
    </w:p>
    <w:p w14:paraId="47EF9205" w14:textId="77777777" w:rsidR="00DF798E" w:rsidRDefault="00DF798E" w:rsidP="00DF798E">
      <w:pPr>
        <w:spacing w:after="120" w:line="240" w:lineRule="auto"/>
        <w:ind w:right="-860"/>
        <w:jc w:val="center"/>
        <w:rPr>
          <w:rFonts w:cs="Times New Roman"/>
          <w:sz w:val="24"/>
          <w:szCs w:val="24"/>
        </w:rPr>
        <w:sectPr w:rsidR="00DF798E" w:rsidSect="002F6EAA">
          <w:pgSz w:w="11906" w:h="16838" w:code="9"/>
          <w:pgMar w:top="1134" w:right="567" w:bottom="567" w:left="1134" w:header="709" w:footer="709" w:gutter="0"/>
          <w:cols w:space="708"/>
          <w:docGrid w:linePitch="360"/>
        </w:sectPr>
      </w:pPr>
    </w:p>
    <w:p w14:paraId="4CC1A59A" w14:textId="77777777" w:rsidR="00B14DD0" w:rsidRDefault="00B14DD0" w:rsidP="005B1CF5">
      <w:pPr>
        <w:spacing w:after="120" w:line="240" w:lineRule="auto"/>
        <w:ind w:right="-860"/>
        <w:jc w:val="center"/>
        <w:rPr>
          <w:rFonts w:cs="Times New Roman"/>
          <w:sz w:val="24"/>
          <w:szCs w:val="24"/>
        </w:rPr>
      </w:pPr>
    </w:p>
    <w:p w14:paraId="3BFAF257" w14:textId="77777777" w:rsidR="00B14DD0" w:rsidRDefault="00267453">
      <w:pPr>
        <w:spacing w:after="120" w:line="240" w:lineRule="auto"/>
        <w:ind w:right="-860"/>
        <w:jc w:val="center"/>
        <w:rPr>
          <w:rFonts w:cs="Times New Roman"/>
          <w:sz w:val="24"/>
          <w:szCs w:val="24"/>
        </w:rPr>
      </w:pPr>
      <w:r w:rsidRPr="00267453">
        <w:rPr>
          <w:rFonts w:cs="Times New Roman"/>
          <w:sz w:val="24"/>
          <w:szCs w:val="24"/>
        </w:rPr>
        <w:t xml:space="preserve">Tabela 11.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 etanol produzido a partir da cana de açúcar e do milho em usina integrada (f</w:t>
      </w:r>
      <w:r w:rsidRPr="00267453">
        <w:rPr>
          <w:rFonts w:cs="Times New Roman"/>
          <w:sz w:val="24"/>
          <w:szCs w:val="24"/>
        </w:rPr>
        <w:t>lex</w:t>
      </w:r>
      <w:r w:rsidR="00DF798E">
        <w:rPr>
          <w:rFonts w:cs="Times New Roman"/>
          <w:sz w:val="24"/>
          <w:szCs w:val="24"/>
        </w:rPr>
        <w:t>)</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504"/>
        <w:gridCol w:w="1896"/>
        <w:gridCol w:w="3644"/>
        <w:gridCol w:w="1396"/>
        <w:gridCol w:w="2749"/>
      </w:tblGrid>
      <w:tr w:rsidR="00DF798E" w:rsidRPr="00246B50" w14:paraId="42EB0230"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52FD4F0"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708D32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8996272"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F62A31A"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61807AA"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655EECE7"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4CBFC7D3"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Cana</w:t>
            </w:r>
          </w:p>
          <w:p w14:paraId="7461C21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Idem à fase agrícola da rota Etanol 1G (Tabela 4)</w:t>
            </w:r>
          </w:p>
        </w:tc>
      </w:tr>
      <w:tr w:rsidR="00DF798E" w:rsidRPr="00246B50" w14:paraId="68E30871"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05B334F6"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Milho</w:t>
            </w:r>
          </w:p>
          <w:p w14:paraId="47036914"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Idem à fase agrícola da rota Etanol de Milho (Tabela 7)</w:t>
            </w:r>
          </w:p>
        </w:tc>
      </w:tr>
      <w:tr w:rsidR="00DF798E" w:rsidRPr="00246B50" w14:paraId="54C213FC"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68C7D1A2"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2B6207B8"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485861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lastRenderedPageBreak/>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76B8A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de cana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971917"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Quantidade total anual de cana que chega na usina (soma de colmos, impurezas vegetais e minerais). 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AA5E3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cana/ano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EC9D7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5A70863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ACEF2B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430EC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de milho processado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9AEB7E"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Quantidade total anual de milho processado. 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491CA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milho/ano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DC673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4B209F98"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9D8DE2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CEEAD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etanol anidro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13F2D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etanol anidro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5775D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4FEC1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w:t>
            </w:r>
          </w:p>
        </w:tc>
      </w:tr>
      <w:tr w:rsidR="00DF798E" w:rsidRPr="00246B50" w14:paraId="45879D82"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D976C6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2576C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etanol hidratado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4A198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etanol anidro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1AE6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4C69E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w:t>
            </w:r>
          </w:p>
        </w:tc>
      </w:tr>
      <w:tr w:rsidR="00DF798E" w:rsidRPr="00246B50" w14:paraId="0054C8F1"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EB24EDA"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87FE1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Energia elétrica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2BFD7F"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quantidade total de eletricidade comercializada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A8A0A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27938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e registros internos.</w:t>
            </w:r>
          </w:p>
        </w:tc>
      </w:tr>
      <w:tr w:rsidR="00DF798E" w:rsidRPr="00246B50" w14:paraId="0D9456D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FAD7FE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11475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Produção de </w:t>
            </w:r>
            <w:r w:rsidRPr="005B1CF5">
              <w:rPr>
                <w:rFonts w:cs="Times New Roman"/>
                <w:i/>
                <w:sz w:val="24"/>
                <w:szCs w:val="24"/>
              </w:rPr>
              <w:t>Distillers Dried Grains</w:t>
            </w:r>
            <w:r w:rsidRPr="005B1CF5">
              <w:rPr>
                <w:rFonts w:cs="Times New Roman"/>
                <w:sz w:val="24"/>
                <w:szCs w:val="24"/>
              </w:rPr>
              <w:t xml:space="preserve"> (DDG)</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E9DAB3"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DDG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77CA9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A2BF5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e registros internos.</w:t>
            </w:r>
          </w:p>
        </w:tc>
      </w:tr>
      <w:tr w:rsidR="00DF798E" w:rsidRPr="00246B50" w14:paraId="414FFAD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D31EF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5896F1" w14:textId="77777777" w:rsidR="00DF798E" w:rsidRPr="005B1CF5" w:rsidRDefault="00267453" w:rsidP="00B14DD0">
            <w:pPr>
              <w:spacing w:after="120" w:line="240" w:lineRule="auto"/>
              <w:rPr>
                <w:rFonts w:cs="Times New Roman"/>
                <w:sz w:val="24"/>
                <w:szCs w:val="24"/>
                <w:lang w:val="en-US"/>
              </w:rPr>
            </w:pPr>
            <w:r w:rsidRPr="005B1CF5">
              <w:rPr>
                <w:rFonts w:cs="Times New Roman"/>
                <w:sz w:val="24"/>
                <w:szCs w:val="24"/>
                <w:lang w:val="en-US"/>
              </w:rPr>
              <w:t xml:space="preserve">Produção de </w:t>
            </w:r>
            <w:r w:rsidRPr="005B1CF5">
              <w:rPr>
                <w:rFonts w:cs="Times New Roman"/>
                <w:i/>
                <w:sz w:val="24"/>
                <w:szCs w:val="24"/>
                <w:lang w:val="en-US"/>
              </w:rPr>
              <w:t>Distillers Dried Grains with Solubles</w:t>
            </w:r>
            <w:r w:rsidRPr="005B1CF5">
              <w:rPr>
                <w:rFonts w:cs="Times New Roman"/>
                <w:sz w:val="24"/>
                <w:szCs w:val="24"/>
                <w:lang w:val="en-US"/>
              </w:rPr>
              <w:t xml:space="preserve"> (DDGS)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A37CE1" w14:textId="77777777" w:rsidR="00DF798E" w:rsidRPr="005B1CF5" w:rsidRDefault="00267453" w:rsidP="00B14DD0">
            <w:pPr>
              <w:spacing w:after="120" w:line="240" w:lineRule="auto"/>
              <w:ind w:left="140"/>
              <w:rPr>
                <w:rFonts w:cs="Times New Roman"/>
                <w:sz w:val="24"/>
                <w:szCs w:val="24"/>
              </w:rPr>
            </w:pPr>
            <w:r w:rsidRPr="005B1CF5">
              <w:rPr>
                <w:rFonts w:cs="Times New Roman"/>
                <w:sz w:val="24"/>
                <w:szCs w:val="24"/>
              </w:rPr>
              <w:t>Refere-se à massa total de DDGS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FAC21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3E97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venda e registros internos.</w:t>
            </w:r>
          </w:p>
        </w:tc>
      </w:tr>
      <w:tr w:rsidR="00DF798E" w:rsidRPr="00246B50" w14:paraId="27104FF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456823D"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CF353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farelo de milho ‘</w:t>
            </w:r>
            <w:r w:rsidRPr="005B1CF5">
              <w:rPr>
                <w:rFonts w:cs="Times New Roman"/>
                <w:i/>
                <w:sz w:val="24"/>
                <w:szCs w:val="24"/>
              </w:rPr>
              <w:t xml:space="preserve">Corn Gluten Meal’ </w:t>
            </w:r>
            <w:r w:rsidRPr="005B1CF5">
              <w:rPr>
                <w:rFonts w:cs="Times New Roman"/>
                <w:sz w:val="24"/>
                <w:szCs w:val="24"/>
              </w:rPr>
              <w:t>(CGM)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39CE75" w14:textId="77777777" w:rsidR="00DF798E" w:rsidRPr="005B1CF5" w:rsidRDefault="00267453" w:rsidP="00B14DD0">
            <w:pPr>
              <w:spacing w:after="120" w:line="240" w:lineRule="auto"/>
              <w:ind w:left="140"/>
              <w:rPr>
                <w:rFonts w:cs="Times New Roman"/>
                <w:sz w:val="24"/>
                <w:szCs w:val="24"/>
              </w:rPr>
            </w:pPr>
            <w:r w:rsidRPr="005B1CF5">
              <w:rPr>
                <w:rFonts w:cs="Times New Roman"/>
                <w:sz w:val="24"/>
                <w:szCs w:val="24"/>
              </w:rPr>
              <w:t>Refere-se à massa total de CGM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236F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F49BF8"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venda e registros internos.</w:t>
            </w:r>
          </w:p>
        </w:tc>
      </w:tr>
      <w:tr w:rsidR="00DF798E" w:rsidRPr="00246B50" w14:paraId="0EBA4B69"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7D771A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3091E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proteína de milho ‘</w:t>
            </w:r>
            <w:r w:rsidRPr="005B1CF5">
              <w:rPr>
                <w:rFonts w:cs="Times New Roman"/>
                <w:i/>
                <w:sz w:val="24"/>
                <w:szCs w:val="24"/>
              </w:rPr>
              <w:t xml:space="preserve">Corn Gluten Feed’ </w:t>
            </w:r>
            <w:r w:rsidRPr="005B1CF5">
              <w:rPr>
                <w:rFonts w:cs="Times New Roman"/>
                <w:sz w:val="24"/>
                <w:szCs w:val="24"/>
              </w:rPr>
              <w:t>(CGF)</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5A0A28" w14:textId="77777777" w:rsidR="00DF798E" w:rsidRPr="005B1CF5" w:rsidRDefault="00267453" w:rsidP="00B14DD0">
            <w:pPr>
              <w:spacing w:after="120" w:line="240" w:lineRule="auto"/>
              <w:ind w:left="140"/>
              <w:rPr>
                <w:rFonts w:cs="Times New Roman"/>
                <w:sz w:val="24"/>
                <w:szCs w:val="24"/>
              </w:rPr>
            </w:pPr>
            <w:r w:rsidRPr="005B1CF5">
              <w:rPr>
                <w:rFonts w:cs="Times New Roman"/>
                <w:sz w:val="24"/>
                <w:szCs w:val="24"/>
              </w:rPr>
              <w:t>Refere-se à massa total de CGF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44860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D7CC0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venda e registros internos.</w:t>
            </w:r>
          </w:p>
        </w:tc>
      </w:tr>
      <w:tr w:rsidR="00DF798E" w:rsidRPr="00246B50" w14:paraId="4EFEEAA2"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BEBB71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10.</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DBACD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óleo de milho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81C85C" w14:textId="77777777" w:rsidR="00DF798E" w:rsidRPr="005B1CF5" w:rsidRDefault="00267453" w:rsidP="00B14DD0">
            <w:pPr>
              <w:spacing w:after="120" w:line="240" w:lineRule="auto"/>
              <w:ind w:left="140"/>
              <w:rPr>
                <w:rFonts w:cs="Times New Roman"/>
                <w:sz w:val="24"/>
                <w:szCs w:val="24"/>
              </w:rPr>
            </w:pPr>
            <w:r w:rsidRPr="005B1CF5">
              <w:rPr>
                <w:rFonts w:cs="Times New Roman"/>
                <w:sz w:val="24"/>
                <w:szCs w:val="24"/>
              </w:rPr>
              <w:t>Refere-se à massa total de Óleo de milho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F0439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5EE834"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venda e registros internos.</w:t>
            </w:r>
          </w:p>
        </w:tc>
      </w:tr>
      <w:tr w:rsidR="00DF798E" w:rsidRPr="00246B50" w14:paraId="3E95DE7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47C173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lastRenderedPageBreak/>
              <w:t>11.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93E5C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E22D9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total anual de combustíveis e eletricidade.</w:t>
            </w:r>
          </w:p>
          <w:p w14:paraId="72FB420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Bagaço, palha, cavaco de madeira, lenha e resíduos florestais devem ser reportados em base úmida e informados seus respectivos teores de umidade. Além disso, deve-se informar a distância de transporte destes combustíveis do fornecedor até a usina.</w:t>
            </w:r>
          </w:p>
          <w:p w14:paraId="2C2120BF"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0DF21256"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1AB623A5"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58821F79"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12FE3715"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3D93D71A"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6BAFDC4E"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54A390B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3005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kg/ano, em </w:t>
            </w:r>
            <w:r w:rsidRPr="005B1CF5">
              <w:rPr>
                <w:rFonts w:cs="Times New Roman"/>
                <w:b/>
                <w:sz w:val="24"/>
                <w:szCs w:val="24"/>
              </w:rPr>
              <w:t>base úmida</w:t>
            </w:r>
          </w:p>
          <w:p w14:paraId="025FDC6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w:t>
            </w:r>
            <w:r w:rsidRPr="005B1CF5">
              <w:rPr>
                <w:rStyle w:val="Refdenotaderodap"/>
                <w:rFonts w:cs="Times New Roman"/>
                <w:sz w:val="24"/>
                <w:szCs w:val="24"/>
              </w:rPr>
              <w:footnoteReference w:id="3"/>
            </w:r>
            <w:r w:rsidRPr="005B1CF5">
              <w:rPr>
                <w:rFonts w:cs="Times New Roman"/>
                <w:sz w:val="24"/>
                <w:szCs w:val="24"/>
              </w:rPr>
              <w:t>: %</w:t>
            </w:r>
          </w:p>
          <w:p w14:paraId="32960426" w14:textId="77777777" w:rsidR="00DF798E" w:rsidRPr="005B1CF5" w:rsidRDefault="00DF798E" w:rsidP="00B14DD0">
            <w:pPr>
              <w:spacing w:after="120" w:line="240" w:lineRule="auto"/>
              <w:ind w:left="141" w:right="-2" w:hanging="270"/>
              <w:jc w:val="center"/>
              <w:rPr>
                <w:rFonts w:cs="Times New Roman"/>
                <w:sz w:val="24"/>
                <w:szCs w:val="24"/>
              </w:rPr>
            </w:pPr>
          </w:p>
          <w:p w14:paraId="402A0544"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L/ano</w:t>
            </w:r>
          </w:p>
          <w:p w14:paraId="2718DBEB"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Nm³/ano</w:t>
            </w:r>
          </w:p>
          <w:p w14:paraId="7FB99485"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kWh/ano</w:t>
            </w:r>
          </w:p>
          <w:p w14:paraId="0D839D78" w14:textId="77777777" w:rsidR="00DF798E" w:rsidRPr="005B1CF5" w:rsidRDefault="00DF798E" w:rsidP="00B14DD0">
            <w:pPr>
              <w:spacing w:after="120" w:line="240" w:lineRule="auto"/>
              <w:jc w:val="center"/>
              <w:rPr>
                <w:rFonts w:cs="Times New Roman"/>
                <w:sz w:val="24"/>
                <w:szCs w:val="24"/>
              </w:rPr>
            </w:pPr>
          </w:p>
          <w:p w14:paraId="0D3CAE7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p w14:paraId="6BFE6CC3" w14:textId="77777777" w:rsidR="00DF798E" w:rsidRPr="005B1CF5" w:rsidRDefault="00DF798E" w:rsidP="00B14DD0">
            <w:pPr>
              <w:spacing w:after="120" w:line="240" w:lineRule="auto"/>
              <w:jc w:val="center"/>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9F6B0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controles internos. Realizar balanço de massa.</w:t>
            </w:r>
          </w:p>
          <w:p w14:paraId="70D8CA12" w14:textId="77777777" w:rsidR="00DF798E" w:rsidRPr="005B1CF5" w:rsidRDefault="00DF798E" w:rsidP="00B14DD0">
            <w:pPr>
              <w:spacing w:after="120" w:line="240" w:lineRule="auto"/>
              <w:rPr>
                <w:rFonts w:cs="Times New Roman"/>
                <w:sz w:val="24"/>
                <w:szCs w:val="24"/>
              </w:rPr>
            </w:pPr>
          </w:p>
          <w:p w14:paraId="47CD0408" w14:textId="77777777" w:rsidR="00DF798E" w:rsidRPr="005B1CF5" w:rsidRDefault="00DF798E" w:rsidP="00B14DD0">
            <w:pPr>
              <w:spacing w:after="120" w:line="240" w:lineRule="auto"/>
              <w:rPr>
                <w:rFonts w:cs="Times New Roman"/>
                <w:sz w:val="24"/>
                <w:szCs w:val="24"/>
              </w:rPr>
            </w:pPr>
          </w:p>
          <w:p w14:paraId="1F208B8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bl>
    <w:p w14:paraId="16833619" w14:textId="77777777" w:rsidR="00B14DD0" w:rsidRDefault="00B14DD0" w:rsidP="005B1CF5">
      <w:pPr>
        <w:spacing w:after="120" w:line="240" w:lineRule="auto"/>
        <w:jc w:val="center"/>
        <w:rPr>
          <w:rFonts w:cs="Times New Roman"/>
          <w:sz w:val="24"/>
          <w:szCs w:val="24"/>
        </w:rPr>
      </w:pPr>
      <w:bookmarkStart w:id="200" w:name="_Hlk509333434"/>
    </w:p>
    <w:p w14:paraId="42BF1487" w14:textId="77777777" w:rsidR="00DF798E" w:rsidRDefault="00DF798E" w:rsidP="00DF798E">
      <w:pPr>
        <w:rPr>
          <w:rFonts w:cs="Times New Roman"/>
          <w:sz w:val="24"/>
          <w:szCs w:val="24"/>
        </w:rPr>
      </w:pPr>
      <w:r>
        <w:rPr>
          <w:rFonts w:cs="Times New Roman"/>
          <w:sz w:val="24"/>
          <w:szCs w:val="24"/>
        </w:rPr>
        <w:br w:type="page"/>
      </w:r>
    </w:p>
    <w:p w14:paraId="378368C5" w14:textId="77777777" w:rsidR="00B14DD0" w:rsidRDefault="00B14DD0" w:rsidP="005B1CF5">
      <w:pPr>
        <w:spacing w:after="120" w:line="240" w:lineRule="auto"/>
        <w:jc w:val="center"/>
        <w:rPr>
          <w:rFonts w:cs="Times New Roman"/>
          <w:sz w:val="24"/>
          <w:szCs w:val="24"/>
        </w:rPr>
      </w:pPr>
    </w:p>
    <w:p w14:paraId="47570C5B" w14:textId="77777777" w:rsidR="00B14DD0" w:rsidRPr="005B1CF5" w:rsidRDefault="00267453">
      <w:pPr>
        <w:spacing w:after="120" w:line="240" w:lineRule="auto"/>
        <w:jc w:val="center"/>
        <w:rPr>
          <w:rFonts w:cs="Times New Roman"/>
          <w:sz w:val="24"/>
          <w:szCs w:val="24"/>
        </w:rPr>
      </w:pPr>
      <w:r w:rsidRPr="005B1CF5">
        <w:rPr>
          <w:rFonts w:cs="Times New Roman"/>
          <w:sz w:val="24"/>
          <w:szCs w:val="24"/>
        </w:rPr>
        <w:t xml:space="preserve">Tabela </w:t>
      </w:r>
      <w:r w:rsidRPr="00267453">
        <w:rPr>
          <w:rFonts w:cs="Times New Roman"/>
          <w:sz w:val="24"/>
          <w:szCs w:val="24"/>
        </w:rPr>
        <w:t xml:space="preserve">12.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w:t>
      </w:r>
      <w:r w:rsidRPr="00267453">
        <w:rPr>
          <w:rFonts w:cs="Times New Roman"/>
          <w:sz w:val="24"/>
          <w:szCs w:val="24"/>
        </w:rPr>
        <w:t xml:space="preserve"> </w:t>
      </w:r>
      <w:r w:rsidR="00DF798E">
        <w:rPr>
          <w:rFonts w:cs="Times New Roman"/>
          <w:sz w:val="24"/>
          <w:szCs w:val="24"/>
        </w:rPr>
        <w:t>b</w:t>
      </w:r>
      <w:r w:rsidRPr="00267453">
        <w:rPr>
          <w:rFonts w:cs="Times New Roman"/>
          <w:sz w:val="24"/>
          <w:szCs w:val="24"/>
        </w:rPr>
        <w:t>iodiesel.</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3"/>
        <w:gridCol w:w="1988"/>
        <w:gridCol w:w="3246"/>
        <w:gridCol w:w="1634"/>
        <w:gridCol w:w="2938"/>
      </w:tblGrid>
      <w:tr w:rsidR="00DF798E" w:rsidRPr="00246B50" w14:paraId="3C1F69B8"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181E123"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1EA6F301"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5C52770"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77869E65"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2777711"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3388C0B6"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1C278793"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Soja, Palma, Algodão, Outros</w:t>
            </w:r>
            <w:r w:rsidRPr="005B1CF5">
              <w:rPr>
                <w:rStyle w:val="Refdenotaderodap"/>
                <w:rFonts w:cs="Times New Roman"/>
                <w:b/>
                <w:sz w:val="24"/>
                <w:szCs w:val="24"/>
              </w:rPr>
              <w:footnoteReference w:id="4"/>
            </w:r>
            <w:r w:rsidRPr="005B1CF5">
              <w:rPr>
                <w:rFonts w:cs="Times New Roman"/>
                <w:b/>
                <w:sz w:val="24"/>
                <w:szCs w:val="24"/>
              </w:rPr>
              <w:t xml:space="preserve"> ou Resíduos</w:t>
            </w:r>
            <w:r w:rsidRPr="005B1CF5">
              <w:rPr>
                <w:rStyle w:val="Refdenotaderodap"/>
                <w:rFonts w:cs="Times New Roman"/>
                <w:b/>
                <w:sz w:val="24"/>
                <w:szCs w:val="24"/>
              </w:rPr>
              <w:footnoteReference w:id="5"/>
            </w:r>
          </w:p>
        </w:tc>
      </w:tr>
      <w:tr w:rsidR="00DF798E" w:rsidRPr="00246B50" w14:paraId="72D31D79"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055C35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37D1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Sistema de plantio*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3524300"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 xml:space="preserve">Convencional </w:t>
            </w:r>
            <w:r w:rsidRPr="005B1CF5">
              <w:rPr>
                <w:rFonts w:cs="Times New Roman"/>
                <w:sz w:val="24"/>
                <w:szCs w:val="24"/>
              </w:rPr>
              <w:t xml:space="preserve">- Envolve o preparo de solo primário, que consiste em operações mais profundas, normalmente realizadas com arado, que visam o rompimento de camadas compactadas de solo e a eliminação ou enterrio da cobertura vegetal. No preparo secundário, as operações são mais superficiais, utilizando-se grades ou plainas para nivelar, destorroar, destruir crostas superficiais, incorporar agroquímicos e eliminar plantas daninhas. A semeadura é a lanço ou em linha. </w:t>
            </w:r>
          </w:p>
          <w:p w14:paraId="35E155EE"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rotação de culturas</w:t>
            </w:r>
            <w:r w:rsidRPr="005B1CF5">
              <w:rPr>
                <w:rFonts w:cs="Times New Roman"/>
                <w:sz w:val="24"/>
                <w:szCs w:val="24"/>
              </w:rPr>
              <w:t xml:space="preserve"> - Plantio direto é o sistema de semeadura no qual a semente é colocada diretamente no solo não revolvido. Abre-se um pequeno sulco (ou cova) de profundidade e largura suficientes para garantir uma boa cobertura da semente com solo. Rotação de culturas é a alternância ordenada e regular no cultivo de diferentes espécies vegetais em sequência temporal numa determinada área. </w:t>
            </w:r>
          </w:p>
          <w:p w14:paraId="20AA59EA"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Direto, com sucessão de culturas</w:t>
            </w:r>
            <w:r w:rsidRPr="005B1CF5">
              <w:rPr>
                <w:rFonts w:cs="Times New Roman"/>
                <w:sz w:val="24"/>
                <w:szCs w:val="24"/>
              </w:rPr>
              <w:t xml:space="preserve"> - Plantio direto é o </w:t>
            </w:r>
            <w:r w:rsidRPr="005B1CF5">
              <w:rPr>
                <w:rFonts w:cs="Times New Roman"/>
                <w:sz w:val="24"/>
                <w:szCs w:val="24"/>
              </w:rPr>
              <w:lastRenderedPageBreak/>
              <w:t>sistema de semeadura no qual a semente é colocada diretamente no solo não revolvido. Abre-se um pequeno sulco (ou cova) de profundidade e largura suficientes para garantir uma boa cobertura da semente com solo. Sucessão de culturas consiste em alternar culturas, sem ordenamento e regularidade das espécies empregadas.</w:t>
            </w:r>
          </w:p>
          <w:p w14:paraId="4248204D" w14:textId="77777777" w:rsidR="00DF798E" w:rsidRPr="005B1CF5" w:rsidRDefault="00267453" w:rsidP="00B14DD0">
            <w:pPr>
              <w:spacing w:after="120" w:line="240" w:lineRule="auto"/>
              <w:jc w:val="both"/>
              <w:rPr>
                <w:rFonts w:cs="Times New Roman"/>
                <w:sz w:val="24"/>
                <w:szCs w:val="24"/>
              </w:rPr>
            </w:pPr>
            <w:r w:rsidRPr="005B1CF5">
              <w:rPr>
                <w:rFonts w:cs="Times New Roman"/>
                <w:b/>
                <w:sz w:val="24"/>
                <w:szCs w:val="24"/>
              </w:rPr>
              <w:t>Mínimo/Reduzido</w:t>
            </w:r>
            <w:r w:rsidRPr="005B1CF5">
              <w:rPr>
                <w:rFonts w:cs="Times New Roman"/>
                <w:sz w:val="24"/>
                <w:szCs w:val="24"/>
              </w:rPr>
              <w:t xml:space="preserve"> - sistema no qual se utiliza menor mobilização do solo, quando comparado ao sistema convencional. A semeadura é realizada diretamente sobre a cobertura vegetal previamente dessecada com herbicida, sem o revolvimento do solo.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0C0FF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CCBF4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Parâmetro informacional. Não afeta a intensidade de carbono do biocombustível, portanto dispensa verificação.</w:t>
            </w:r>
          </w:p>
        </w:tc>
      </w:tr>
      <w:tr w:rsidR="00DF798E" w:rsidRPr="00246B50" w14:paraId="782BC438"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81E8F8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746570"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Área total**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64532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Área total destinada à produção da biomassa primária</w:t>
            </w:r>
            <w:r w:rsidRPr="005B1CF5">
              <w:rPr>
                <w:rStyle w:val="Refdenotaderodap"/>
                <w:rFonts w:cs="Times New Roman"/>
                <w:sz w:val="24"/>
                <w:szCs w:val="24"/>
              </w:rPr>
              <w:footnoteReference w:id="6"/>
            </w:r>
            <w:r w:rsidRPr="005B1CF5">
              <w:rPr>
                <w:rFonts w:cs="Times New Roman"/>
                <w:sz w:val="24"/>
                <w:szCs w:val="24"/>
              </w:rPr>
              <w:t xml:space="preserve"> (quando pertinente) na propriedade.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D6D45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ha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9DBB6C" w14:textId="77777777" w:rsidR="00DF798E" w:rsidRPr="005B1CF5" w:rsidRDefault="00267453" w:rsidP="00B14DD0">
            <w:pPr>
              <w:autoSpaceDE w:val="0"/>
              <w:autoSpaceDN w:val="0"/>
              <w:adjustRightInd w:val="0"/>
              <w:spacing w:after="120" w:line="240" w:lineRule="auto"/>
              <w:jc w:val="both"/>
              <w:rPr>
                <w:rFonts w:cs="Times New Roman"/>
                <w:sz w:val="24"/>
                <w:szCs w:val="24"/>
              </w:rPr>
            </w:pPr>
            <w:r w:rsidRPr="005B1CF5">
              <w:rPr>
                <w:rFonts w:cs="Times New Roman"/>
                <w:sz w:val="24"/>
                <w:szCs w:val="24"/>
              </w:rPr>
              <w:t>Verificar por imagens de satélite, de resolução espacial melhor ou igual a 30 m, e técnicas de geoprocessamento.</w:t>
            </w:r>
          </w:p>
        </w:tc>
      </w:tr>
      <w:tr w:rsidR="00DF798E" w:rsidRPr="00246B50" w14:paraId="67359C59"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2139C1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57358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total ** (biomassa primária)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AD77D2"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total de biomassa primária produzida na área total de produção (ver requisito 2).</w:t>
            </w:r>
          </w:p>
          <w:p w14:paraId="02DAB631"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8C35D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biomassa primária, em</w:t>
            </w:r>
            <w:r w:rsidRPr="005B1CF5">
              <w:rPr>
                <w:rFonts w:cs="Times New Roman"/>
                <w:b/>
                <w:sz w:val="24"/>
                <w:szCs w:val="24"/>
              </w:rPr>
              <w:t xml:space="preserve"> base úmida</w:t>
            </w:r>
          </w:p>
          <w:p w14:paraId="6CFB44B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88F540"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 para produção própria. Verificar nota fiscal de compra, para produtos de fornecedores.</w:t>
            </w:r>
          </w:p>
        </w:tc>
      </w:tr>
      <w:tr w:rsidR="00DF798E" w:rsidRPr="00246B50" w14:paraId="47EA49AE"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EBBE52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53462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Aporte total *** (resíduos)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B68A4C" w14:textId="77777777" w:rsidR="00DF798E" w:rsidRPr="005B1CF5" w:rsidRDefault="00267453" w:rsidP="00B14DD0">
            <w:pPr>
              <w:spacing w:after="120" w:line="240" w:lineRule="auto"/>
              <w:ind w:left="-40"/>
              <w:rPr>
                <w:rFonts w:cs="Times New Roman"/>
                <w:sz w:val="24"/>
                <w:szCs w:val="24"/>
              </w:rPr>
            </w:pPr>
            <w:r w:rsidRPr="005B1CF5">
              <w:rPr>
                <w:rFonts w:cs="Times New Roman"/>
                <w:sz w:val="24"/>
                <w:szCs w:val="24"/>
              </w:rPr>
              <w:t>Quantidade total de biomassa residual a ser processada.</w:t>
            </w:r>
          </w:p>
          <w:p w14:paraId="77E480CA" w14:textId="77777777" w:rsidR="00DF798E" w:rsidRPr="005B1CF5" w:rsidRDefault="00267453" w:rsidP="00B14DD0">
            <w:pPr>
              <w:spacing w:after="120" w:line="240" w:lineRule="auto"/>
              <w:ind w:left="-40"/>
              <w:rPr>
                <w:rFonts w:cs="Times New Roman"/>
                <w:sz w:val="24"/>
                <w:szCs w:val="24"/>
              </w:rPr>
            </w:pPr>
            <w:r w:rsidRPr="005B1CF5">
              <w:rPr>
                <w:rFonts w:cs="Times New Roman"/>
                <w:sz w:val="24"/>
                <w:szCs w:val="24"/>
              </w:rPr>
              <w:t>Este parâmetro deve ser reportado em base úmida.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2DB6E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biomassa residual, em</w:t>
            </w:r>
            <w:r w:rsidRPr="005B1CF5">
              <w:rPr>
                <w:rFonts w:cs="Times New Roman"/>
                <w:b/>
                <w:sz w:val="24"/>
                <w:szCs w:val="24"/>
              </w:rPr>
              <w:t xml:space="preserve"> base úmida</w:t>
            </w:r>
          </w:p>
          <w:p w14:paraId="38CE769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A83AF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registros internos.</w:t>
            </w:r>
          </w:p>
        </w:tc>
      </w:tr>
      <w:tr w:rsidR="00DF798E" w:rsidRPr="00246B50" w14:paraId="36196CC1" w14:textId="77777777" w:rsidTr="00B14DD0">
        <w:trPr>
          <w:trHeight w:val="454"/>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219640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1FA69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Sementes*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46588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Refere-se à quantidade total anual de sementes utilizada na área total de produção de soja (ver requisito 2) dividida pela </w:t>
            </w:r>
            <w:r w:rsidRPr="005B1CF5">
              <w:rPr>
                <w:rFonts w:cs="Times New Roman"/>
                <w:sz w:val="24"/>
                <w:szCs w:val="24"/>
              </w:rPr>
              <w:lastRenderedPageBreak/>
              <w:t xml:space="preserve">produção total de soja (ver requisito 3).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BF1EF0"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lastRenderedPageBreak/>
              <w:t>kg/t de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12CC9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nota fiscal de compra e registros internos</w:t>
            </w:r>
          </w:p>
          <w:p w14:paraId="2C40340C" w14:textId="77777777" w:rsidR="00DF798E" w:rsidRPr="005B1CF5" w:rsidRDefault="00DF798E" w:rsidP="00B14DD0">
            <w:pPr>
              <w:spacing w:after="120" w:line="240" w:lineRule="auto"/>
              <w:rPr>
                <w:rFonts w:cs="Times New Roman"/>
                <w:sz w:val="24"/>
                <w:szCs w:val="24"/>
              </w:rPr>
            </w:pPr>
          </w:p>
        </w:tc>
      </w:tr>
      <w:tr w:rsidR="00DF798E" w:rsidRPr="00246B50" w14:paraId="2085646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086DEB0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DE26E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corretivos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86A6E9"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corretivo (calcário calcítico, calcário dolomítico e gesso agrícola), aplicados na área total (ver requisito 2), dividida pela produção total de soja (ver requisito 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BE076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2E83D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tc>
      </w:tr>
      <w:tr w:rsidR="00DF798E" w:rsidRPr="00246B50" w14:paraId="3BAAB5FC"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86A1A1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77A73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sintéticos*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55DD8A"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O por fonte), aplicados na área total (ver requisito 2), dividida pela produção total de soja (ver requisito 3).</w:t>
            </w:r>
          </w:p>
          <w:p w14:paraId="1F20CFB3" w14:textId="77777777" w:rsidR="00DF798E" w:rsidRPr="005B1CF5" w:rsidRDefault="00DF798E" w:rsidP="00B14DD0">
            <w:pPr>
              <w:spacing w:after="120" w:line="240" w:lineRule="auto"/>
              <w:ind w:left="-40"/>
              <w:jc w:val="both"/>
              <w:rPr>
                <w:rFonts w:cs="Times New Roman"/>
                <w:sz w:val="24"/>
                <w:szCs w:val="24"/>
                <w:highlight w:val="yellow"/>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CCD45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FA6D3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Verificar nota fiscal de compra de insumo e controle interno de estoque. </w:t>
            </w:r>
          </w:p>
          <w:p w14:paraId="463D850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Cada fonte de fertilizante possui uma quantidade específica de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 xml:space="preserve">O (%). Para identificar essa fonte, consultar o rótulo do fertilizante ou documento </w:t>
            </w:r>
            <w:r w:rsidRPr="00267453">
              <w:rPr>
                <w:rFonts w:cs="Times New Roman"/>
                <w:sz w:val="24"/>
                <w:szCs w:val="24"/>
              </w:rPr>
              <w:t xml:space="preserve">com especificações técnicas. Após consultar a fonte, utilizar a Tabela </w:t>
            </w:r>
            <w:r w:rsidR="00DF798E">
              <w:rPr>
                <w:rFonts w:cs="Times New Roman"/>
                <w:sz w:val="24"/>
                <w:szCs w:val="24"/>
              </w:rPr>
              <w:t xml:space="preserve">5 </w:t>
            </w:r>
            <w:r w:rsidRPr="00267453">
              <w:rPr>
                <w:rFonts w:cs="Times New Roman"/>
                <w:sz w:val="24"/>
                <w:szCs w:val="24"/>
              </w:rPr>
              <w:t>para informar a quantidade de cada nutriente.</w:t>
            </w:r>
          </w:p>
          <w:p w14:paraId="4124CBC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No caso da aplicação de formulados (NPK), também é necessário identificar a fonte e quantidade de cada elemento.</w:t>
            </w:r>
          </w:p>
        </w:tc>
      </w:tr>
      <w:tr w:rsidR="00DF798E" w:rsidRPr="00246B50" w14:paraId="34946C3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F1467D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DFFD5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fertilizantes orgânicos/ organominerais*</w:t>
            </w:r>
          </w:p>
          <w:p w14:paraId="6806DDD3" w14:textId="77777777" w:rsidR="00DF798E" w:rsidRPr="005B1CF5" w:rsidRDefault="00DF798E" w:rsidP="00B14DD0">
            <w:pPr>
              <w:spacing w:after="120" w:line="240" w:lineRule="auto"/>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78E528"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Quantidade consumida de cada elemento (N, P</w:t>
            </w:r>
            <w:r w:rsidRPr="005B1CF5">
              <w:rPr>
                <w:rFonts w:cs="Times New Roman"/>
                <w:sz w:val="24"/>
                <w:szCs w:val="24"/>
                <w:vertAlign w:val="subscript"/>
              </w:rPr>
              <w:t>2</w:t>
            </w:r>
            <w:r w:rsidRPr="005B1CF5">
              <w:rPr>
                <w:rFonts w:cs="Times New Roman"/>
                <w:sz w:val="24"/>
                <w:szCs w:val="24"/>
              </w:rPr>
              <w:t>O</w:t>
            </w:r>
            <w:r w:rsidRPr="005B1CF5">
              <w:rPr>
                <w:rFonts w:cs="Times New Roman"/>
                <w:sz w:val="24"/>
                <w:szCs w:val="24"/>
                <w:vertAlign w:val="subscript"/>
              </w:rPr>
              <w:t>5</w:t>
            </w:r>
            <w:r w:rsidRPr="005B1CF5">
              <w:rPr>
                <w:rFonts w:cs="Times New Roman"/>
                <w:sz w:val="24"/>
                <w:szCs w:val="24"/>
              </w:rPr>
              <w:t xml:space="preserve"> e K</w:t>
            </w:r>
            <w:r w:rsidRPr="005B1CF5">
              <w:rPr>
                <w:rFonts w:cs="Times New Roman"/>
                <w:sz w:val="24"/>
                <w:szCs w:val="24"/>
                <w:vertAlign w:val="subscript"/>
              </w:rPr>
              <w:t>2</w:t>
            </w:r>
            <w:r w:rsidRPr="005B1CF5">
              <w:rPr>
                <w:rFonts w:cs="Times New Roman"/>
                <w:sz w:val="24"/>
                <w:szCs w:val="24"/>
              </w:rPr>
              <w:t>O por fonte), aplicados na área total (ver requisito 2) dividida pela produção total de soja (ver requisito 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FC12E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elemento/ 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6D62C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de insumo e controle interno de estoque.</w:t>
            </w:r>
          </w:p>
          <w:p w14:paraId="4672939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O teor de N do fertilizante deve ser informado pelo fabricante ou determinado por análise de laboratório</w:t>
            </w:r>
          </w:p>
        </w:tc>
      </w:tr>
      <w:tr w:rsidR="00DF798E" w:rsidRPr="00246B50" w14:paraId="3A3A4F02"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D08061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9.</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DF971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B37623" w14:textId="77777777" w:rsidR="00DF798E" w:rsidRPr="005B1CF5" w:rsidRDefault="00267453" w:rsidP="00B14DD0">
            <w:pPr>
              <w:spacing w:after="120" w:line="240" w:lineRule="auto"/>
              <w:ind w:left="-40"/>
              <w:jc w:val="both"/>
              <w:rPr>
                <w:rFonts w:cs="Times New Roman"/>
                <w:sz w:val="24"/>
                <w:szCs w:val="24"/>
              </w:rPr>
            </w:pPr>
            <w:r w:rsidRPr="005B1CF5">
              <w:rPr>
                <w:rFonts w:cs="Times New Roman"/>
                <w:sz w:val="24"/>
                <w:szCs w:val="24"/>
              </w:rPr>
              <w:t xml:space="preserve">Refere-se ao consumo de combustíveis (soma das operações agrícolas, irrigação, transportes de materiais, deslocamento de pessoas, etc.), na área total (ver requisito 2), </w:t>
            </w:r>
            <w:r w:rsidRPr="005B1CF5">
              <w:rPr>
                <w:rFonts w:cs="Times New Roman"/>
                <w:sz w:val="24"/>
                <w:szCs w:val="24"/>
              </w:rPr>
              <w:lastRenderedPageBreak/>
              <w:t>dividido pela produção total de soja (ver requisito 3).</w:t>
            </w:r>
          </w:p>
          <w:p w14:paraId="1AC80C6F"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0791D180"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001EC072"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Biodiesel B100</w:t>
            </w:r>
          </w:p>
          <w:p w14:paraId="36C97795"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Gasolina C</w:t>
            </w:r>
          </w:p>
          <w:p w14:paraId="69FD6260"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Etanol hidratado</w:t>
            </w:r>
          </w:p>
          <w:p w14:paraId="38B3DD89"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Biometano próprio</w:t>
            </w:r>
          </w:p>
          <w:p w14:paraId="67469062"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sz w:val="24"/>
                <w:szCs w:val="24"/>
              </w:rPr>
            </w:pPr>
            <w:r w:rsidRPr="005B1CF5">
              <w:rPr>
                <w:rFonts w:cs="Times New Roman"/>
                <w:sz w:val="24"/>
                <w:szCs w:val="24"/>
              </w:rPr>
              <w:t>Biometano de terceiros</w:t>
            </w:r>
          </w:p>
          <w:p w14:paraId="191DE19C" w14:textId="77777777" w:rsidR="00B14DD0" w:rsidRPr="005B1CF5" w:rsidRDefault="00267453" w:rsidP="005B1CF5">
            <w:pPr>
              <w:pStyle w:val="PargrafodaLista"/>
              <w:numPr>
                <w:ilvl w:val="0"/>
                <w:numId w:val="10"/>
              </w:numPr>
              <w:spacing w:after="120" w:line="240" w:lineRule="auto"/>
              <w:ind w:left="520" w:hanging="280"/>
              <w:contextualSpacing w:val="0"/>
              <w:rPr>
                <w:rFonts w:cs="Times New Roman"/>
                <w:color w:val="FF0000"/>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64E7A1"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lastRenderedPageBreak/>
              <w:t>L/t soja</w:t>
            </w:r>
          </w:p>
          <w:p w14:paraId="7C16C9AD"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soja</w:t>
            </w:r>
          </w:p>
          <w:p w14:paraId="1143E8E9" w14:textId="77777777" w:rsidR="00DF798E" w:rsidRPr="005B1CF5" w:rsidRDefault="00267453" w:rsidP="00B14DD0">
            <w:pPr>
              <w:spacing w:after="120" w:line="240" w:lineRule="auto"/>
              <w:ind w:left="141" w:right="-2" w:hanging="270"/>
              <w:jc w:val="center"/>
              <w:rPr>
                <w:rFonts w:cs="Times New Roman"/>
                <w:sz w:val="24"/>
                <w:szCs w:val="24"/>
                <w:lang w:val="en-US"/>
              </w:rPr>
            </w:pPr>
            <w:r w:rsidRPr="005B1CF5">
              <w:rPr>
                <w:rFonts w:cs="Times New Roman"/>
                <w:sz w:val="24"/>
                <w:szCs w:val="24"/>
              </w:rPr>
              <w:t>kWh/t soja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4AFE3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59089B4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Para eletricidade, verificar consumo de kWh no </w:t>
            </w:r>
            <w:r w:rsidRPr="005B1CF5">
              <w:rPr>
                <w:rFonts w:cs="Times New Roman"/>
                <w:sz w:val="24"/>
                <w:szCs w:val="24"/>
              </w:rPr>
              <w:lastRenderedPageBreak/>
              <w:t>demonstrativo fornecido pela distribuidora de energia (“conta de luz”). A eletricidade do setor administrativo da usina deve ser considerada na contabilidade.</w:t>
            </w:r>
          </w:p>
        </w:tc>
      </w:tr>
      <w:tr w:rsidR="00DF798E" w:rsidRPr="00246B50" w14:paraId="16BF8BD3"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69F5D37F"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lastRenderedPageBreak/>
              <w:t>Fase industrial – extração do óleo</w:t>
            </w:r>
          </w:p>
        </w:tc>
      </w:tr>
      <w:tr w:rsidR="00DF798E" w:rsidRPr="00246B50" w14:paraId="1DD700E4"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D63EB9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1630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Quantidade de biomassa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502031"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Quantidade total anual de biomassa processada. Este parâmetro deve ser reportado em base úmida e informado o teor de umidade.</w:t>
            </w:r>
          </w:p>
          <w:p w14:paraId="4AEFB0D2"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Informar a distância de transporte percorrida pela biomassa do campo até a unidade de extração de óleo, mesmo que passe por etapas intermediárias de armazenagem.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5F4AE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t biomassa primária/ano, em </w:t>
            </w:r>
            <w:r w:rsidRPr="005B1CF5">
              <w:rPr>
                <w:rFonts w:cs="Times New Roman"/>
                <w:b/>
                <w:sz w:val="24"/>
                <w:szCs w:val="24"/>
              </w:rPr>
              <w:t>base úmida</w:t>
            </w:r>
          </w:p>
          <w:p w14:paraId="2AC90E8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Teor de umidade: %</w:t>
            </w:r>
          </w:p>
          <w:p w14:paraId="7E3F3AF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C6F5F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(se produção de terceiros), controle de estoque e outros registros internos.</w:t>
            </w:r>
          </w:p>
        </w:tc>
      </w:tr>
      <w:tr w:rsidR="00DF798E" w:rsidRPr="00246B50" w14:paraId="57A20B1D"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C49DD7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C2896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1F2151"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óleo produzido anualmente dividida pela quantidade total anual de biomassa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4E10E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kg óleo/ano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EAED65"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registros internos e nota fiscal de venda (este último registro, no caso de usinas que não integram a produção de óleo e biodiesel).</w:t>
            </w:r>
          </w:p>
        </w:tc>
      </w:tr>
      <w:tr w:rsidR="00DF798E" w:rsidRPr="00246B50" w14:paraId="2E220478"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E91460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395DDB"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coprodutos****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D25B3A"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Refere-se à massa total de cada coproduto (torta, farelo, etc.), produzido anualmente, dividida pela quantidade total </w:t>
            </w:r>
            <w:r w:rsidRPr="005B1CF5">
              <w:rPr>
                <w:rFonts w:cs="Times New Roman"/>
                <w:sz w:val="24"/>
                <w:szCs w:val="24"/>
              </w:rPr>
              <w:lastRenderedPageBreak/>
              <w:t>anual de biomassa processada (ver requisito 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026A2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Kg coproduto/ 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B043B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e registros internos</w:t>
            </w:r>
          </w:p>
        </w:tc>
      </w:tr>
      <w:tr w:rsidR="00DF798E" w:rsidRPr="00246B50" w14:paraId="0703C2E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A122C4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39CB4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39409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total anual de combustíveis e eletricidade.</w:t>
            </w:r>
          </w:p>
          <w:p w14:paraId="696E83E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Bagaço, palha, cavaco de madeira, lenha e resíduos florestais devem ser reportados em base úmida e informados seus respectivos teores de umidade. </w:t>
            </w:r>
          </w:p>
          <w:p w14:paraId="4FC6A8C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Informar a distância de transporte desses biocombustíveis do fornecedor até a usina.</w:t>
            </w:r>
          </w:p>
          <w:p w14:paraId="1345E12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7ADBE04C"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6038ADD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79729A46"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3C9568F7"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4AE8972F"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57FCBC8A"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15D9EB81"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2C6085" w14:textId="77777777" w:rsidR="00DF798E" w:rsidRPr="005B1CF5" w:rsidRDefault="00267453" w:rsidP="00B14DD0">
            <w:pPr>
              <w:spacing w:after="120" w:line="240" w:lineRule="auto"/>
              <w:ind w:left="141" w:right="-2" w:hanging="270"/>
              <w:jc w:val="center"/>
              <w:rPr>
                <w:rFonts w:cs="Times New Roman"/>
                <w:b/>
                <w:sz w:val="24"/>
                <w:szCs w:val="24"/>
              </w:rPr>
            </w:pPr>
            <w:r w:rsidRPr="005B1CF5">
              <w:rPr>
                <w:rFonts w:cs="Times New Roman"/>
                <w:sz w:val="24"/>
                <w:szCs w:val="24"/>
              </w:rPr>
              <w:t xml:space="preserve">kg/t biomassa, </w:t>
            </w:r>
            <w:r w:rsidRPr="005B1CF5">
              <w:rPr>
                <w:rFonts w:cs="Times New Roman"/>
                <w:b/>
                <w:sz w:val="24"/>
                <w:szCs w:val="24"/>
              </w:rPr>
              <w:t>em base úmida</w:t>
            </w:r>
            <w:r w:rsidRPr="005B1CF5">
              <w:rPr>
                <w:rStyle w:val="Refdenotaderodap"/>
                <w:rFonts w:cs="Times New Roman"/>
                <w:b/>
                <w:sz w:val="24"/>
                <w:szCs w:val="24"/>
                <w:lang w:val="en-US"/>
              </w:rPr>
              <w:footnoteReference w:id="7"/>
            </w:r>
          </w:p>
          <w:p w14:paraId="157FB20D"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Teor de umidade:</w:t>
            </w:r>
          </w:p>
          <w:p w14:paraId="5EDE4721"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w:t>
            </w:r>
          </w:p>
          <w:p w14:paraId="105BB5DA"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biomassa</w:t>
            </w:r>
          </w:p>
          <w:p w14:paraId="295C1F26"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biomassa</w:t>
            </w:r>
          </w:p>
          <w:p w14:paraId="4E23BC1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kWh/t biomassa</w:t>
            </w:r>
          </w:p>
          <w:p w14:paraId="4BF281B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66088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os combustíveis, verificar nota fiscal de compra de insumo e controle interno de estoque.</w:t>
            </w:r>
          </w:p>
          <w:p w14:paraId="32627A8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r w:rsidR="00DF798E" w:rsidRPr="00246B50" w14:paraId="00D7200F"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EEECE1" w:themeFill="background2"/>
            <w:tcMar>
              <w:top w:w="100" w:type="dxa"/>
              <w:left w:w="100" w:type="dxa"/>
              <w:bottom w:w="100" w:type="dxa"/>
              <w:right w:w="100" w:type="dxa"/>
            </w:tcMar>
          </w:tcPr>
          <w:p w14:paraId="36589EF6" w14:textId="77777777" w:rsidR="00DF798E" w:rsidRPr="005B1CF5" w:rsidRDefault="00267453" w:rsidP="00B14DD0">
            <w:pPr>
              <w:spacing w:after="120" w:line="240" w:lineRule="auto"/>
              <w:jc w:val="center"/>
              <w:rPr>
                <w:rFonts w:cs="Times New Roman"/>
                <w:sz w:val="24"/>
                <w:szCs w:val="24"/>
              </w:rPr>
            </w:pPr>
            <w:r w:rsidRPr="005B1CF5">
              <w:rPr>
                <w:rFonts w:cs="Times New Roman"/>
                <w:b/>
                <w:sz w:val="24"/>
                <w:szCs w:val="24"/>
              </w:rPr>
              <w:t>Fase industrial – transesterificação</w:t>
            </w:r>
          </w:p>
        </w:tc>
      </w:tr>
      <w:tr w:rsidR="00DF798E" w:rsidRPr="00246B50" w14:paraId="673632FC"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7F5870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49545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Integração com a extração de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3528CD"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A extração de óleo e a produção do biodiesel são realizadas na mesma usina? Em caso negativo, reportar a distância de transporte do óleo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6B3E3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SIM/NÃO</w:t>
            </w:r>
          </w:p>
          <w:p w14:paraId="143E2E54" w14:textId="77777777" w:rsidR="00DF798E" w:rsidRPr="005B1CF5" w:rsidRDefault="00DF798E" w:rsidP="00B14DD0">
            <w:pPr>
              <w:spacing w:after="120" w:line="240" w:lineRule="auto"/>
              <w:jc w:val="center"/>
              <w:rPr>
                <w:rFonts w:cs="Times New Roman"/>
                <w:sz w:val="24"/>
                <w:szCs w:val="24"/>
              </w:rPr>
            </w:pPr>
          </w:p>
          <w:p w14:paraId="3084136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E90373"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in loco a infraestrutura industrial.</w:t>
            </w:r>
          </w:p>
        </w:tc>
      </w:tr>
      <w:tr w:rsidR="00DF798E" w:rsidRPr="00246B50" w14:paraId="125B02D5"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54ED01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9163A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Quantidade de matéria-prima</w:t>
            </w:r>
            <w:r w:rsidRPr="005B1CF5">
              <w:rPr>
                <w:rStyle w:val="Refdenotaderodap"/>
                <w:rFonts w:cs="Times New Roman"/>
                <w:sz w:val="24"/>
                <w:szCs w:val="24"/>
              </w:rPr>
              <w:footnoteReference w:id="8"/>
            </w:r>
            <w:r w:rsidRPr="005B1CF5">
              <w:rPr>
                <w:rFonts w:cs="Times New Roman"/>
                <w:sz w:val="24"/>
                <w:szCs w:val="24"/>
              </w:rPr>
              <w:t xml:space="preserve"> processada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A82BEB"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Quantidade total anual de matéria-prima processada, discriminada por fonte. Informar a distância de transporte percorrida pela matéria-prima à unidade de produção.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A9D00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matéria-prima/ano</w:t>
            </w:r>
          </w:p>
          <w:p w14:paraId="2E9F825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5790C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4B51E518"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888709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54D23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Rota de produção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121F2B"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Especificar o tipo de rota de produção: etílica ou metílica.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42602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Etílica ou Metílica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FA67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por contra o tipo de álcool informado no requisito 6 desta rota.</w:t>
            </w:r>
          </w:p>
        </w:tc>
      </w:tr>
      <w:tr w:rsidR="00DF798E" w:rsidRPr="00246B50" w14:paraId="6543707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FCE96A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770CD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biodiesel</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3565F6"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biodiesel produzido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95428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 biodiesel/ano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25ABF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registros internos.</w:t>
            </w:r>
          </w:p>
        </w:tc>
      </w:tr>
      <w:tr w:rsidR="00DF798E" w:rsidRPr="00246B50" w14:paraId="4119EB57"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73F16A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548A5C"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glicerina bruta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4CE422"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glicerina bruta produzida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8B7C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10304E"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 Verificar registros internos</w:t>
            </w:r>
          </w:p>
        </w:tc>
      </w:tr>
      <w:tr w:rsidR="00DF798E" w:rsidRPr="00246B50" w14:paraId="45F5680F"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A663BA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0A4CDA"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Produção de glicerina purificada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333E55"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à massa total de glicerina purificada produzida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DEB156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glicerina /ano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FDD3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registros internos.</w:t>
            </w:r>
          </w:p>
        </w:tc>
      </w:tr>
      <w:tr w:rsidR="00DF798E" w:rsidRPr="00246B50" w14:paraId="706DB78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2A5D75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7.</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256C1"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Consumo de insumos industriais:</w:t>
            </w:r>
          </w:p>
          <w:p w14:paraId="0F070E98"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Metanol</w:t>
            </w:r>
          </w:p>
          <w:p w14:paraId="1CC7A6F3"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Metilato de sódio</w:t>
            </w:r>
          </w:p>
          <w:p w14:paraId="325C87ED"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Etanol anidro</w:t>
            </w:r>
          </w:p>
          <w:p w14:paraId="22D76C29" w14:textId="77777777" w:rsidR="00B14DD0" w:rsidRPr="005B1CF5" w:rsidRDefault="00267453" w:rsidP="005B1CF5">
            <w:pPr>
              <w:pStyle w:val="PargrafodaLista"/>
              <w:numPr>
                <w:ilvl w:val="0"/>
                <w:numId w:val="13"/>
              </w:numPr>
              <w:spacing w:after="120" w:line="240" w:lineRule="auto"/>
              <w:contextualSpacing w:val="0"/>
              <w:jc w:val="both"/>
              <w:rPr>
                <w:rFonts w:cs="Times New Roman"/>
                <w:sz w:val="24"/>
                <w:szCs w:val="24"/>
              </w:rPr>
            </w:pPr>
            <w:r w:rsidRPr="005B1CF5">
              <w:rPr>
                <w:rFonts w:cs="Times New Roman"/>
                <w:sz w:val="24"/>
                <w:szCs w:val="24"/>
              </w:rPr>
              <w:t>Hidróxido de sódio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5D2B4C" w14:textId="77777777" w:rsidR="00DF798E" w:rsidRPr="005B1CF5" w:rsidRDefault="00267453" w:rsidP="00B14DD0">
            <w:pPr>
              <w:spacing w:after="120" w:line="240" w:lineRule="auto"/>
              <w:ind w:left="60"/>
              <w:jc w:val="both"/>
              <w:rPr>
                <w:rFonts w:cs="Times New Roman"/>
                <w:sz w:val="24"/>
                <w:szCs w:val="24"/>
              </w:rPr>
            </w:pPr>
            <w:r w:rsidRPr="005B1CF5">
              <w:rPr>
                <w:rFonts w:cs="Times New Roman"/>
                <w:sz w:val="24"/>
                <w:szCs w:val="24"/>
              </w:rPr>
              <w:t>Refere-se à massa total de cada insumo industrial consumido anualmente.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52EA9C"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kg insumo/ano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F410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Verificar nota fiscal de compra e registros internos. </w:t>
            </w:r>
          </w:p>
        </w:tc>
      </w:tr>
      <w:tr w:rsidR="00DF798E" w:rsidRPr="00246B50" w14:paraId="7299A6F6"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C25982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8.</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4B8E6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A2C4A9"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total anual de combustíveis e eletricidade.</w:t>
            </w:r>
          </w:p>
          <w:p w14:paraId="295F469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Bagaço, palha, cavaco de madeira, lenha e resíduos florestais devem ser reportados em base úmida e informados seus respectivos </w:t>
            </w:r>
            <w:r w:rsidRPr="005B1CF5">
              <w:rPr>
                <w:rFonts w:cs="Times New Roman"/>
                <w:sz w:val="24"/>
                <w:szCs w:val="24"/>
              </w:rPr>
              <w:lastRenderedPageBreak/>
              <w:t>teores de umidade. Informar a distância de transporte destes biocombustíveis do fornecedor até a usina.</w:t>
            </w:r>
          </w:p>
          <w:p w14:paraId="4722BA82"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1A59EFE9"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07557997"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75265551"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5AA3FED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60751044"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Gás Natural</w:t>
            </w:r>
          </w:p>
          <w:p w14:paraId="05FDF27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7A4ACEE9"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22F0B622"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788090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 xml:space="preserve">kg combustível/ ano, em </w:t>
            </w:r>
            <w:r w:rsidRPr="005B1CF5">
              <w:rPr>
                <w:rFonts w:cs="Times New Roman"/>
                <w:b/>
                <w:sz w:val="24"/>
                <w:szCs w:val="24"/>
              </w:rPr>
              <w:t>base úmida</w:t>
            </w:r>
            <w:r w:rsidRPr="005B1CF5">
              <w:rPr>
                <w:rStyle w:val="Refdenotaderodap"/>
                <w:rFonts w:cs="Times New Roman"/>
                <w:b/>
                <w:sz w:val="24"/>
                <w:szCs w:val="24"/>
              </w:rPr>
              <w:footnoteReference w:id="9"/>
            </w:r>
          </w:p>
          <w:p w14:paraId="08CE05E4"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Teor de umidade: %</w:t>
            </w:r>
          </w:p>
          <w:p w14:paraId="62C4BAD7" w14:textId="77777777" w:rsidR="00DF798E" w:rsidRPr="005B1CF5" w:rsidRDefault="00DF798E" w:rsidP="00B14DD0">
            <w:pPr>
              <w:spacing w:after="120" w:line="240" w:lineRule="auto"/>
              <w:ind w:left="141" w:right="-2" w:hanging="270"/>
              <w:jc w:val="center"/>
              <w:rPr>
                <w:rFonts w:cs="Times New Roman"/>
                <w:sz w:val="24"/>
                <w:szCs w:val="24"/>
              </w:rPr>
            </w:pPr>
          </w:p>
          <w:p w14:paraId="3040C118"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lastRenderedPageBreak/>
              <w:t>L/ano</w:t>
            </w:r>
          </w:p>
          <w:p w14:paraId="3F3C7A47"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 xml:space="preserve">   Nm³/ano</w:t>
            </w:r>
          </w:p>
          <w:p w14:paraId="0E2BD75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   kWh/ano</w:t>
            </w:r>
          </w:p>
          <w:p w14:paraId="42F15E3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B7C7CF"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Para os combustíveis, verificar nota fiscal de compra de insumo e controle interno de estoque.</w:t>
            </w:r>
          </w:p>
          <w:p w14:paraId="65791EA6"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 xml:space="preserve">Para eletricidade, verificar consumo de kWh no demonstrativo fornecido </w:t>
            </w:r>
            <w:r w:rsidRPr="005B1CF5">
              <w:rPr>
                <w:rFonts w:cs="Times New Roman"/>
                <w:sz w:val="24"/>
                <w:szCs w:val="24"/>
              </w:rPr>
              <w:lastRenderedPageBreak/>
              <w:t>pela distribuidora de energia (“conta de luz”). A eletricidade do setor administrativo da usina deve ser considerada na contabilidade.</w:t>
            </w:r>
          </w:p>
        </w:tc>
      </w:tr>
    </w:tbl>
    <w:p w14:paraId="0BA71159" w14:textId="77777777" w:rsidR="00B14DD0" w:rsidRDefault="00B14DD0" w:rsidP="005B1CF5">
      <w:pPr>
        <w:spacing w:after="120" w:line="240" w:lineRule="auto"/>
        <w:ind w:right="-860"/>
        <w:jc w:val="center"/>
        <w:rPr>
          <w:rFonts w:cs="Times New Roman"/>
          <w:sz w:val="24"/>
          <w:szCs w:val="24"/>
        </w:rPr>
      </w:pPr>
    </w:p>
    <w:p w14:paraId="23513F0D" w14:textId="77777777" w:rsidR="00B14DD0" w:rsidRDefault="00B14DD0" w:rsidP="005B1CF5">
      <w:pPr>
        <w:spacing w:after="120" w:line="240" w:lineRule="auto"/>
        <w:ind w:right="-860"/>
        <w:jc w:val="center"/>
        <w:rPr>
          <w:rFonts w:cs="Times New Roman"/>
          <w:sz w:val="24"/>
          <w:szCs w:val="24"/>
        </w:rPr>
      </w:pPr>
    </w:p>
    <w:p w14:paraId="7EECA6A4" w14:textId="77777777" w:rsidR="00DF798E" w:rsidRDefault="00DF798E" w:rsidP="00DF798E">
      <w:pPr>
        <w:rPr>
          <w:rFonts w:cs="Times New Roman"/>
          <w:sz w:val="24"/>
          <w:szCs w:val="24"/>
        </w:rPr>
      </w:pPr>
      <w:r>
        <w:rPr>
          <w:rFonts w:cs="Times New Roman"/>
          <w:sz w:val="24"/>
          <w:szCs w:val="24"/>
        </w:rPr>
        <w:br w:type="page"/>
      </w:r>
    </w:p>
    <w:p w14:paraId="57C1E85F" w14:textId="77777777" w:rsidR="00B14DD0" w:rsidRDefault="00267453">
      <w:pPr>
        <w:spacing w:after="120" w:line="240" w:lineRule="auto"/>
        <w:ind w:right="-860"/>
        <w:jc w:val="center"/>
        <w:rPr>
          <w:rFonts w:cs="Times New Roman"/>
          <w:sz w:val="24"/>
          <w:szCs w:val="24"/>
        </w:rPr>
      </w:pPr>
      <w:r w:rsidRPr="00267453">
        <w:rPr>
          <w:rFonts w:cs="Times New Roman"/>
          <w:sz w:val="24"/>
          <w:szCs w:val="24"/>
        </w:rPr>
        <w:lastRenderedPageBreak/>
        <w:t xml:space="preserve">Tabela 13.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 q</w:t>
      </w:r>
      <w:r w:rsidR="00DF798E" w:rsidRPr="00C14F70">
        <w:rPr>
          <w:rFonts w:cs="Times New Roman"/>
          <w:sz w:val="24"/>
          <w:szCs w:val="24"/>
        </w:rPr>
        <w:t>uerosene parafínico sintetizado por ácidos graxos e ésteres hidroprocessados (SPK-HEFA) de soja</w:t>
      </w:r>
      <w:r w:rsidRPr="00267453">
        <w:rPr>
          <w:rFonts w:cs="Times New Roman"/>
          <w:sz w:val="24"/>
          <w:szCs w:val="24"/>
        </w:rPr>
        <w:t>.</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4"/>
        <w:gridCol w:w="1904"/>
        <w:gridCol w:w="3701"/>
        <w:gridCol w:w="1400"/>
        <w:gridCol w:w="2800"/>
      </w:tblGrid>
      <w:tr w:rsidR="00DF798E" w:rsidRPr="00246B50" w14:paraId="09A4E55B"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4FC7C06"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52EC128"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0DB4E03E"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6F0B73A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2560B24C"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26A7D32C"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15FF7C13"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  - Soja</w:t>
            </w:r>
          </w:p>
          <w:p w14:paraId="0547983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 xml:space="preserve">Idem à fase agrícola da rota de Biodiesel </w:t>
            </w:r>
          </w:p>
        </w:tc>
      </w:tr>
      <w:tr w:rsidR="00DF798E" w:rsidRPr="00246B50" w14:paraId="05750E28"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0F5CFA42"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  - Extração do Óleo</w:t>
            </w:r>
          </w:p>
          <w:p w14:paraId="7CF95D16" w14:textId="77777777" w:rsidR="00DF798E" w:rsidRPr="005B1CF5" w:rsidRDefault="00267453" w:rsidP="00B14DD0">
            <w:pPr>
              <w:spacing w:after="120" w:line="240" w:lineRule="auto"/>
              <w:jc w:val="center"/>
              <w:rPr>
                <w:rFonts w:cs="Times New Roman"/>
                <w:b/>
                <w:sz w:val="24"/>
                <w:szCs w:val="24"/>
              </w:rPr>
            </w:pPr>
            <w:r w:rsidRPr="005B1CF5">
              <w:rPr>
                <w:rFonts w:cs="Times New Roman"/>
                <w:sz w:val="24"/>
                <w:szCs w:val="24"/>
              </w:rPr>
              <w:t>Idem à fase de extração de óleo da de Biodiesel</w:t>
            </w:r>
          </w:p>
        </w:tc>
      </w:tr>
      <w:tr w:rsidR="00DF798E" w:rsidRPr="00246B50" w14:paraId="5BDE1947"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76ACBD10"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66DDB689"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27CAC68"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EEF60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Integração com a extração de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61929B"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A extração do óleo de soja e a produção do bioquerosene são realizadas na mesma usina? Em caso negativo, reportar a distância de transporte do óleo do fornecedor até a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422E4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SIM/NÃO</w:t>
            </w:r>
          </w:p>
          <w:p w14:paraId="50F56DD2" w14:textId="77777777" w:rsidR="00DF798E" w:rsidRPr="005B1CF5" w:rsidRDefault="00DF798E" w:rsidP="00B14DD0">
            <w:pPr>
              <w:spacing w:after="120" w:line="240" w:lineRule="auto"/>
              <w:jc w:val="center"/>
              <w:rPr>
                <w:rFonts w:cs="Times New Roman"/>
                <w:sz w:val="24"/>
                <w:szCs w:val="24"/>
              </w:rPr>
            </w:pPr>
          </w:p>
          <w:p w14:paraId="7282F4F1"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FBB1B8"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in loco a infraestrutura industrial.</w:t>
            </w:r>
          </w:p>
        </w:tc>
      </w:tr>
      <w:tr w:rsidR="00DF798E" w:rsidRPr="00246B50" w14:paraId="18DBD3DA"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62B085A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052AD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Processamento efetivo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4A6B80" w14:textId="77777777" w:rsidR="00DF798E" w:rsidRPr="005B1CF5" w:rsidRDefault="00267453" w:rsidP="00B14DD0">
            <w:pPr>
              <w:spacing w:after="120" w:line="240" w:lineRule="auto"/>
              <w:ind w:left="140"/>
              <w:jc w:val="both"/>
              <w:rPr>
                <w:rFonts w:cs="Times New Roman"/>
                <w:sz w:val="24"/>
                <w:szCs w:val="24"/>
                <w:highlight w:val="yellow"/>
              </w:rPr>
            </w:pPr>
            <w:r w:rsidRPr="005B1CF5">
              <w:rPr>
                <w:rFonts w:cs="Times New Roman"/>
                <w:sz w:val="24"/>
                <w:szCs w:val="24"/>
              </w:rPr>
              <w:t xml:space="preserve">Quantidade total anual de óleo processado.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0AFA1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 óleo/ano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2865F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controle de estoque e outros controles internos.</w:t>
            </w:r>
          </w:p>
        </w:tc>
      </w:tr>
      <w:tr w:rsidR="00DF798E" w:rsidRPr="00246B50" w14:paraId="190F13C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445B0AF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C17FF9"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bioquerosene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575B2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bioquerosene produzido anualmente dividido pela quantidade anual total de óleo processado (ver requisito 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50F65A"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07DF52"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2634C74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27560BF"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0D81D7"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gasolina verde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3AD1B9"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gasolina verde produzida anualmente dividido pela quantidade anual total de óleo processado (ver requisito 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8C7E0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CB818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2D9DB53E"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1CCA682"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5.</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1CB546"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Rendimento de diesel verde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63156B"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(corrigido para a temperatura de 20 °C) de diesel verde produzido anualmente dividido pela quantidade anual total de óleo processado (ver requisito 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39A5A7"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L/t óleo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94D435"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Verificar registros internos</w:t>
            </w:r>
          </w:p>
        </w:tc>
      </w:tr>
      <w:tr w:rsidR="00DF798E" w:rsidRPr="00246B50" w14:paraId="5AB50BCC"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163EEA0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6.</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A42A7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 xml:space="preserve">Consumo de combustíveis e </w:t>
            </w:r>
            <w:r w:rsidRPr="005B1CF5">
              <w:rPr>
                <w:rFonts w:cs="Times New Roman"/>
                <w:sz w:val="24"/>
                <w:szCs w:val="24"/>
              </w:rPr>
              <w:lastRenderedPageBreak/>
              <w:t>eletricidade da rede</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FCF11D"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lastRenderedPageBreak/>
              <w:t xml:space="preserve">Refere-se ao consumo total anual de combustíveis e eletricidade dividido pela quantidade anual </w:t>
            </w:r>
            <w:r w:rsidRPr="005B1CF5">
              <w:rPr>
                <w:rFonts w:cs="Times New Roman"/>
                <w:sz w:val="24"/>
                <w:szCs w:val="24"/>
              </w:rPr>
              <w:lastRenderedPageBreak/>
              <w:t xml:space="preserve">total de óleo processado (ver requisito 2). </w:t>
            </w:r>
          </w:p>
          <w:p w14:paraId="1CBACAFE"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Bagaço, palha, cavaco de madeira, lenha e resíduos florestais devem ser reportados em base úmida e informados seus respectivos teores de umidade. Além disso, deve-se informar a distância de transporte destes combustíveis do fornecedor até a usina</w:t>
            </w:r>
          </w:p>
          <w:p w14:paraId="450A2380"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rPr>
              <w:t xml:space="preserve">  </w:t>
            </w:r>
            <w:r w:rsidRPr="005B1CF5">
              <w:rPr>
                <w:rFonts w:cs="Times New Roman"/>
                <w:sz w:val="24"/>
                <w:szCs w:val="24"/>
                <w:lang w:val="en-US"/>
              </w:rPr>
              <w:t xml:space="preserve">Diesel B8, B10, BX, B20, B30. </w:t>
            </w:r>
          </w:p>
          <w:p w14:paraId="3100CC4E"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Obs. No campo BX, X representa o teor de mistura de biodiesel vigente no ano de referência para o preenchimento.</w:t>
            </w:r>
          </w:p>
          <w:p w14:paraId="06AA87E8"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572C9244"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63F42360"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27FE1090"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58CE335C"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79954276"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color w:val="FF0000"/>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3943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lastRenderedPageBreak/>
              <w:t xml:space="preserve">kg/t óleo, em </w:t>
            </w:r>
            <w:r w:rsidRPr="005B1CF5">
              <w:rPr>
                <w:rFonts w:cs="Times New Roman"/>
                <w:b/>
                <w:sz w:val="24"/>
                <w:szCs w:val="24"/>
              </w:rPr>
              <w:t>base úmida</w:t>
            </w:r>
          </w:p>
          <w:p w14:paraId="65FACD3D" w14:textId="77777777" w:rsidR="00DF798E" w:rsidRPr="005B1CF5" w:rsidRDefault="00DF798E" w:rsidP="00B14DD0">
            <w:pPr>
              <w:spacing w:after="120" w:line="240" w:lineRule="auto"/>
              <w:jc w:val="center"/>
              <w:rPr>
                <w:rFonts w:cs="Times New Roman"/>
                <w:sz w:val="24"/>
                <w:szCs w:val="24"/>
              </w:rPr>
            </w:pPr>
          </w:p>
          <w:p w14:paraId="61A07859"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umidade: %</w:t>
            </w:r>
          </w:p>
          <w:p w14:paraId="6435CA58" w14:textId="77777777" w:rsidR="00DF798E" w:rsidRPr="005B1CF5" w:rsidRDefault="00DF798E" w:rsidP="00B14DD0">
            <w:pPr>
              <w:spacing w:after="120" w:line="240" w:lineRule="auto"/>
              <w:ind w:left="141" w:right="-2" w:hanging="270"/>
              <w:jc w:val="center"/>
              <w:rPr>
                <w:rFonts w:cs="Times New Roman"/>
                <w:sz w:val="24"/>
                <w:szCs w:val="24"/>
              </w:rPr>
            </w:pPr>
          </w:p>
          <w:p w14:paraId="7EA06DE7"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L/t óleo</w:t>
            </w:r>
          </w:p>
          <w:p w14:paraId="6BA5323F"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Nm³/t óleo</w:t>
            </w:r>
          </w:p>
          <w:p w14:paraId="3B859A7D" w14:textId="77777777" w:rsidR="00DF798E" w:rsidRPr="005B1CF5" w:rsidRDefault="00267453" w:rsidP="00B14DD0">
            <w:pPr>
              <w:spacing w:after="120" w:line="240" w:lineRule="auto"/>
              <w:ind w:left="141" w:right="-2" w:hanging="270"/>
              <w:jc w:val="center"/>
              <w:rPr>
                <w:rFonts w:cs="Times New Roman"/>
                <w:sz w:val="24"/>
                <w:szCs w:val="24"/>
              </w:rPr>
            </w:pPr>
            <w:r w:rsidRPr="005B1CF5">
              <w:rPr>
                <w:rFonts w:cs="Times New Roman"/>
                <w:sz w:val="24"/>
                <w:szCs w:val="24"/>
              </w:rPr>
              <w:t>kWh/t óleo</w:t>
            </w:r>
          </w:p>
          <w:p w14:paraId="0F849424" w14:textId="77777777" w:rsidR="00DF798E" w:rsidRPr="005B1CF5" w:rsidRDefault="00DF798E" w:rsidP="00B14DD0">
            <w:pPr>
              <w:spacing w:after="120" w:line="240" w:lineRule="auto"/>
              <w:jc w:val="center"/>
              <w:rPr>
                <w:rFonts w:cs="Times New Roman"/>
                <w:sz w:val="24"/>
                <w:szCs w:val="24"/>
              </w:rPr>
            </w:pPr>
          </w:p>
          <w:p w14:paraId="6C33DDAD"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p w14:paraId="1CCC2352" w14:textId="77777777" w:rsidR="00DF798E" w:rsidRPr="005B1CF5" w:rsidRDefault="00DF798E" w:rsidP="00B14DD0">
            <w:pPr>
              <w:spacing w:after="120" w:line="240" w:lineRule="auto"/>
              <w:jc w:val="center"/>
              <w:rPr>
                <w:rFonts w:cs="Times New Roman"/>
                <w:sz w:val="24"/>
                <w:szCs w:val="24"/>
              </w:rPr>
            </w:pP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73C2C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 xml:space="preserve">Verificar nota fiscal de compra e controles </w:t>
            </w:r>
            <w:r w:rsidRPr="005B1CF5">
              <w:rPr>
                <w:rFonts w:cs="Times New Roman"/>
                <w:sz w:val="24"/>
                <w:szCs w:val="24"/>
              </w:rPr>
              <w:lastRenderedPageBreak/>
              <w:t>internos. Realizar balanço de massa.</w:t>
            </w:r>
          </w:p>
          <w:p w14:paraId="1A050D4A" w14:textId="77777777" w:rsidR="00DF798E" w:rsidRPr="005B1CF5" w:rsidRDefault="00DF798E" w:rsidP="00B14DD0">
            <w:pPr>
              <w:spacing w:after="120" w:line="240" w:lineRule="auto"/>
              <w:jc w:val="both"/>
              <w:rPr>
                <w:rFonts w:cs="Times New Roman"/>
                <w:sz w:val="24"/>
                <w:szCs w:val="24"/>
              </w:rPr>
            </w:pPr>
          </w:p>
          <w:p w14:paraId="4EDB890D" w14:textId="77777777" w:rsidR="00DF798E" w:rsidRPr="005B1CF5" w:rsidRDefault="00DF798E" w:rsidP="00B14DD0">
            <w:pPr>
              <w:spacing w:after="120" w:line="240" w:lineRule="auto"/>
              <w:jc w:val="both"/>
              <w:rPr>
                <w:rFonts w:cs="Times New Roman"/>
                <w:sz w:val="24"/>
                <w:szCs w:val="24"/>
              </w:rPr>
            </w:pPr>
          </w:p>
          <w:p w14:paraId="5725A844"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tbl>
    <w:p w14:paraId="6E927BCE" w14:textId="77777777" w:rsidR="00B14DD0" w:rsidRDefault="00B14DD0" w:rsidP="005B1CF5">
      <w:pPr>
        <w:spacing w:after="120" w:line="240" w:lineRule="auto"/>
        <w:jc w:val="center"/>
        <w:rPr>
          <w:rFonts w:cs="Times New Roman"/>
          <w:sz w:val="24"/>
          <w:szCs w:val="24"/>
        </w:rPr>
      </w:pPr>
    </w:p>
    <w:p w14:paraId="04A480DB" w14:textId="77777777" w:rsidR="00DF798E" w:rsidRDefault="00DF798E" w:rsidP="00DF798E">
      <w:pPr>
        <w:rPr>
          <w:rFonts w:cs="Times New Roman"/>
          <w:sz w:val="24"/>
          <w:szCs w:val="24"/>
        </w:rPr>
      </w:pPr>
      <w:r>
        <w:rPr>
          <w:rFonts w:cs="Times New Roman"/>
          <w:sz w:val="24"/>
          <w:szCs w:val="24"/>
        </w:rPr>
        <w:br w:type="page"/>
      </w:r>
    </w:p>
    <w:p w14:paraId="35EFFE24" w14:textId="77777777" w:rsidR="00B14DD0" w:rsidRDefault="00267453">
      <w:pPr>
        <w:spacing w:after="120" w:line="240" w:lineRule="auto"/>
        <w:jc w:val="center"/>
        <w:rPr>
          <w:rFonts w:cs="Times New Roman"/>
          <w:sz w:val="24"/>
          <w:szCs w:val="24"/>
        </w:rPr>
      </w:pPr>
      <w:r w:rsidRPr="00267453">
        <w:rPr>
          <w:rFonts w:cs="Times New Roman"/>
          <w:sz w:val="24"/>
          <w:szCs w:val="24"/>
        </w:rPr>
        <w:lastRenderedPageBreak/>
        <w:t xml:space="preserve">Tabela 14. </w:t>
      </w:r>
      <w:r w:rsidR="00DF798E">
        <w:rPr>
          <w:rFonts w:cs="Times New Roman"/>
          <w:sz w:val="24"/>
          <w:szCs w:val="24"/>
        </w:rPr>
        <w:t>Informações</w:t>
      </w:r>
      <w:r w:rsidR="00DF798E" w:rsidRPr="00C14F70">
        <w:rPr>
          <w:rFonts w:cs="Times New Roman"/>
          <w:sz w:val="24"/>
          <w:szCs w:val="24"/>
        </w:rPr>
        <w:t xml:space="preserve"> </w:t>
      </w:r>
      <w:r w:rsidR="00DF798E">
        <w:rPr>
          <w:rFonts w:cs="Times New Roman"/>
          <w:sz w:val="24"/>
          <w:szCs w:val="24"/>
        </w:rPr>
        <w:t>declaradas para cálculo da intensidade de carbono do</w:t>
      </w:r>
      <w:r w:rsidR="00DF798E" w:rsidRPr="00246B50" w:rsidDel="00567E60">
        <w:rPr>
          <w:rFonts w:cs="Times New Roman"/>
          <w:sz w:val="24"/>
          <w:szCs w:val="24"/>
        </w:rPr>
        <w:t xml:space="preserve"> </w:t>
      </w:r>
      <w:r w:rsidR="00DF798E">
        <w:rPr>
          <w:rFonts w:cs="Times New Roman"/>
          <w:sz w:val="24"/>
          <w:szCs w:val="24"/>
        </w:rPr>
        <w:t>b</w:t>
      </w:r>
      <w:r w:rsidRPr="00267453">
        <w:rPr>
          <w:rFonts w:cs="Times New Roman"/>
          <w:sz w:val="24"/>
          <w:szCs w:val="24"/>
        </w:rPr>
        <w:t>iometano.</w:t>
      </w:r>
    </w:p>
    <w:tbl>
      <w:tblPr>
        <w:tblW w:w="0" w:type="auto"/>
        <w:jc w:val="center"/>
        <w:tblBorders>
          <w:top w:val="nil"/>
          <w:left w:val="nil"/>
          <w:bottom w:val="nil"/>
          <w:right w:val="nil"/>
          <w:insideH w:val="nil"/>
          <w:insideV w:val="nil"/>
        </w:tblBorders>
        <w:tblLook w:val="0600" w:firstRow="0" w:lastRow="0" w:firstColumn="0" w:lastColumn="0" w:noHBand="1" w:noVBand="1"/>
      </w:tblPr>
      <w:tblGrid>
        <w:gridCol w:w="383"/>
        <w:gridCol w:w="1933"/>
        <w:gridCol w:w="3847"/>
        <w:gridCol w:w="1401"/>
        <w:gridCol w:w="2625"/>
      </w:tblGrid>
      <w:tr w:rsidR="00DF798E" w:rsidRPr="00246B50" w14:paraId="0292C7EB" w14:textId="77777777" w:rsidTr="00B14DD0">
        <w:trPr>
          <w:trHeight w:val="20"/>
          <w:jc w:val="center"/>
        </w:trPr>
        <w:tc>
          <w:tcPr>
            <w:tcW w:w="0" w:type="auto"/>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2F587D7"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 xml:space="preserve"> </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30691800"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Parâmetro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ACA8A1F"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Descrição</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5721A419"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Unidade</w:t>
            </w:r>
          </w:p>
        </w:tc>
        <w:tc>
          <w:tcPr>
            <w:tcW w:w="0" w:type="auto"/>
            <w:tcBorders>
              <w:top w:val="single" w:sz="6" w:space="0" w:color="000000"/>
              <w:left w:val="nil"/>
              <w:bottom w:val="single" w:sz="6" w:space="0" w:color="000000"/>
              <w:right w:val="single" w:sz="6" w:space="0" w:color="000000"/>
            </w:tcBorders>
            <w:shd w:val="clear" w:color="auto" w:fill="D9D9D9"/>
            <w:tcMar>
              <w:top w:w="100" w:type="dxa"/>
              <w:left w:w="100" w:type="dxa"/>
              <w:bottom w:w="100" w:type="dxa"/>
              <w:right w:w="100" w:type="dxa"/>
            </w:tcMar>
            <w:vAlign w:val="center"/>
          </w:tcPr>
          <w:p w14:paraId="40A12EF2"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Orientações</w:t>
            </w:r>
          </w:p>
        </w:tc>
      </w:tr>
      <w:tr w:rsidR="00DF798E" w:rsidRPr="00246B50" w14:paraId="2373BD56"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540C3938"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agrícola</w:t>
            </w:r>
          </w:p>
          <w:p w14:paraId="73FBF1AF" w14:textId="77777777" w:rsidR="00DF798E" w:rsidRPr="005B1CF5" w:rsidRDefault="00DF798E" w:rsidP="00B14DD0">
            <w:pPr>
              <w:spacing w:after="120" w:line="240" w:lineRule="auto"/>
              <w:jc w:val="center"/>
              <w:rPr>
                <w:rFonts w:cs="Times New Roman"/>
                <w:sz w:val="24"/>
                <w:szCs w:val="24"/>
              </w:rPr>
            </w:pPr>
            <w:r>
              <w:rPr>
                <w:rFonts w:cs="Times New Roman"/>
                <w:sz w:val="24"/>
                <w:szCs w:val="24"/>
              </w:rPr>
              <w:t>Não são contabilizadas emissões de gases de efeito estufa</w:t>
            </w:r>
          </w:p>
        </w:tc>
      </w:tr>
      <w:tr w:rsidR="00DF798E" w:rsidRPr="00246B50" w14:paraId="10504BC5" w14:textId="77777777" w:rsidTr="00B14DD0">
        <w:trPr>
          <w:trHeight w:val="20"/>
          <w:jc w:val="center"/>
        </w:trPr>
        <w:tc>
          <w:tcPr>
            <w:tcW w:w="0" w:type="auto"/>
            <w:gridSpan w:val="5"/>
            <w:tcBorders>
              <w:top w:val="nil"/>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vAlign w:val="center"/>
          </w:tcPr>
          <w:p w14:paraId="2A336256" w14:textId="77777777" w:rsidR="00DF798E" w:rsidRPr="005B1CF5" w:rsidRDefault="00267453" w:rsidP="00B14DD0">
            <w:pPr>
              <w:spacing w:after="120" w:line="240" w:lineRule="auto"/>
              <w:jc w:val="center"/>
              <w:rPr>
                <w:rFonts w:cs="Times New Roman"/>
                <w:b/>
                <w:sz w:val="24"/>
                <w:szCs w:val="24"/>
              </w:rPr>
            </w:pPr>
            <w:r w:rsidRPr="005B1CF5">
              <w:rPr>
                <w:rFonts w:cs="Times New Roman"/>
                <w:b/>
                <w:sz w:val="24"/>
                <w:szCs w:val="24"/>
              </w:rPr>
              <w:t>Fase industrial</w:t>
            </w:r>
          </w:p>
        </w:tc>
      </w:tr>
      <w:tr w:rsidR="00DF798E" w:rsidRPr="00246B50" w14:paraId="6CD43568"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737785D3"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1.</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55F7DF"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Produção de biometano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13088B"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volume total anual de biometano produzido, calculado com base nas condições padrão de pressão e temperatura (101,325 kPa e 273,15 K, respectivamente). Informar o Poder Calorífico Inferior (PCI) do biometano e seu respectivo teor de metano, aferidos antes de qualquer enriquecimento com gás natural, propano ou GLP.</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3B90DE"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Nm³/ano</w:t>
            </w:r>
          </w:p>
          <w:p w14:paraId="25315C5B" w14:textId="77777777" w:rsidR="00DF798E" w:rsidRPr="005B1CF5" w:rsidRDefault="00DF798E" w:rsidP="00B14DD0">
            <w:pPr>
              <w:spacing w:after="120" w:line="240" w:lineRule="auto"/>
              <w:jc w:val="center"/>
              <w:rPr>
                <w:rFonts w:cs="Times New Roman"/>
                <w:sz w:val="24"/>
                <w:szCs w:val="24"/>
              </w:rPr>
            </w:pPr>
          </w:p>
          <w:p w14:paraId="71B0E26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PCI: MJ/Nm³</w:t>
            </w:r>
          </w:p>
          <w:p w14:paraId="29E97C7B" w14:textId="77777777" w:rsidR="00DF798E" w:rsidRPr="005B1CF5" w:rsidRDefault="00DF798E" w:rsidP="00B14DD0">
            <w:pPr>
              <w:spacing w:after="120" w:line="240" w:lineRule="auto"/>
              <w:jc w:val="center"/>
              <w:rPr>
                <w:rFonts w:cs="Times New Roman"/>
                <w:sz w:val="24"/>
                <w:szCs w:val="24"/>
              </w:rPr>
            </w:pPr>
          </w:p>
          <w:p w14:paraId="7D593B0B"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Teor de metano: %</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B165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controle de estoque e outros registros internos.</w:t>
            </w:r>
          </w:p>
        </w:tc>
      </w:tr>
      <w:tr w:rsidR="00DF798E" w:rsidRPr="00246B50" w14:paraId="6729F87B"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2411CD05"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2.</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F30491"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Eletricidade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032104" w14:textId="77777777" w:rsidR="00DF798E" w:rsidRPr="005B1CF5" w:rsidRDefault="00267453" w:rsidP="00B14DD0">
            <w:pPr>
              <w:spacing w:after="120" w:line="240" w:lineRule="auto"/>
              <w:ind w:left="140"/>
              <w:rPr>
                <w:rFonts w:cs="Times New Roman"/>
                <w:sz w:val="24"/>
                <w:szCs w:val="24"/>
              </w:rPr>
            </w:pPr>
            <w:r w:rsidRPr="005B1CF5">
              <w:rPr>
                <w:rFonts w:cs="Times New Roman"/>
                <w:sz w:val="24"/>
                <w:szCs w:val="24"/>
              </w:rPr>
              <w:t>Refere-se à quantidade total anual de eletricidade comercializada.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16775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kWh/ano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CF2C3"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venda e outros registros internos.</w:t>
            </w:r>
          </w:p>
        </w:tc>
      </w:tr>
      <w:tr w:rsidR="00DF798E" w:rsidRPr="00246B50" w14:paraId="52D1392D"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502E7820"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3.</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C33D9E"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Biomassa (s) processada (s)</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1F8FA4"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 quantidade total de cada biomassa processada anualmente para conversão em biometano.</w:t>
            </w:r>
          </w:p>
          <w:p w14:paraId="07D67E1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Informar também a distância de transporte da matéria-prima à usina.</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B0075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t/ano (de cada biomassa)</w:t>
            </w:r>
          </w:p>
          <w:p w14:paraId="5E160C96"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Distância de transporte: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EDC5FD"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controle de estoque e outros registros internos.</w:t>
            </w:r>
          </w:p>
        </w:tc>
      </w:tr>
      <w:tr w:rsidR="00DF798E" w:rsidRPr="00246B50" w14:paraId="7E940DE0" w14:textId="77777777" w:rsidTr="00B14DD0">
        <w:trPr>
          <w:trHeight w:val="20"/>
          <w:jc w:val="center"/>
        </w:trPr>
        <w:tc>
          <w:tcPr>
            <w:tcW w:w="0" w:type="auto"/>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vAlign w:val="center"/>
          </w:tcPr>
          <w:p w14:paraId="3F8B4B04" w14:textId="77777777" w:rsidR="00DF798E" w:rsidRPr="005B1CF5" w:rsidRDefault="00267453" w:rsidP="00B14DD0">
            <w:pPr>
              <w:spacing w:after="120" w:line="240" w:lineRule="auto"/>
              <w:jc w:val="center"/>
              <w:rPr>
                <w:rFonts w:cs="Times New Roman"/>
                <w:sz w:val="24"/>
                <w:szCs w:val="24"/>
              </w:rPr>
            </w:pPr>
            <w:r w:rsidRPr="005B1CF5">
              <w:rPr>
                <w:rFonts w:cs="Times New Roman"/>
                <w:sz w:val="24"/>
                <w:szCs w:val="24"/>
              </w:rPr>
              <w:t>4.</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C99FDC" w14:textId="77777777" w:rsidR="00DF798E" w:rsidRPr="005B1CF5" w:rsidRDefault="00267453" w:rsidP="00B14DD0">
            <w:pPr>
              <w:spacing w:after="120" w:line="240" w:lineRule="auto"/>
              <w:rPr>
                <w:rFonts w:cs="Times New Roman"/>
                <w:sz w:val="24"/>
                <w:szCs w:val="24"/>
              </w:rPr>
            </w:pPr>
            <w:r w:rsidRPr="005B1CF5">
              <w:rPr>
                <w:rFonts w:cs="Times New Roman"/>
                <w:sz w:val="24"/>
                <w:szCs w:val="24"/>
              </w:rPr>
              <w:t>Consumo de combustíveis e eletricidade no processamento</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0698BC"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Refere-se ao consumo de combustíveis e eletricidade no processamento.</w:t>
            </w:r>
          </w:p>
          <w:p w14:paraId="671E27A8"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 xml:space="preserve"> Bagaço, palha, cavaco de madeira, lenha e Resíduos florestais devem ser reportados em base úmida e informados seus respectivos teores de umidade </w:t>
            </w:r>
          </w:p>
          <w:p w14:paraId="0AE43D30" w14:textId="77777777" w:rsidR="00DF798E" w:rsidRPr="005B1CF5" w:rsidRDefault="00267453" w:rsidP="00B14DD0">
            <w:pPr>
              <w:spacing w:after="120" w:line="240" w:lineRule="auto"/>
              <w:ind w:left="140"/>
              <w:jc w:val="both"/>
              <w:rPr>
                <w:rFonts w:cs="Times New Roman"/>
                <w:sz w:val="24"/>
                <w:szCs w:val="24"/>
              </w:rPr>
            </w:pPr>
            <w:r w:rsidRPr="005B1CF5">
              <w:rPr>
                <w:rFonts w:cs="Times New Roman"/>
                <w:sz w:val="24"/>
                <w:szCs w:val="24"/>
              </w:rPr>
              <w:t>Além disso, deve-se informar a distância de transporte desses combustíveis do fornecedor até a usina.</w:t>
            </w:r>
          </w:p>
          <w:p w14:paraId="710C1627"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lang w:val="en-US"/>
              </w:rPr>
            </w:pPr>
            <w:r w:rsidRPr="005B1CF5">
              <w:rPr>
                <w:rFonts w:cs="Times New Roman"/>
                <w:sz w:val="24"/>
                <w:szCs w:val="24"/>
                <w:lang w:val="en-US"/>
              </w:rPr>
              <w:t xml:space="preserve">Diesel B8, B10, BX, B20, B30. </w:t>
            </w:r>
          </w:p>
          <w:p w14:paraId="77BACD73" w14:textId="77777777" w:rsidR="00B14DD0" w:rsidRPr="005B1CF5" w:rsidRDefault="00267453" w:rsidP="005B1CF5">
            <w:pPr>
              <w:pStyle w:val="PargrafodaLista"/>
              <w:spacing w:after="120" w:line="240" w:lineRule="auto"/>
              <w:ind w:left="520"/>
              <w:contextualSpacing w:val="0"/>
              <w:jc w:val="both"/>
              <w:rPr>
                <w:rFonts w:cs="Times New Roman"/>
                <w:sz w:val="24"/>
                <w:szCs w:val="24"/>
              </w:rPr>
            </w:pPr>
            <w:r w:rsidRPr="005B1CF5">
              <w:rPr>
                <w:rFonts w:cs="Times New Roman"/>
                <w:sz w:val="24"/>
                <w:szCs w:val="24"/>
              </w:rPr>
              <w:t xml:space="preserve">Obs. No campo BX, X representa o teor de mistura de biodiesel </w:t>
            </w:r>
            <w:r w:rsidRPr="005B1CF5">
              <w:rPr>
                <w:rFonts w:cs="Times New Roman"/>
                <w:sz w:val="24"/>
                <w:szCs w:val="24"/>
              </w:rPr>
              <w:lastRenderedPageBreak/>
              <w:t>vigente no ano de referência para o preenchimento.</w:t>
            </w:r>
          </w:p>
          <w:p w14:paraId="5468BB9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Biodiesel B100</w:t>
            </w:r>
          </w:p>
          <w:p w14:paraId="50F0C78D"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Gasolina C</w:t>
            </w:r>
          </w:p>
          <w:p w14:paraId="40243B33"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Etanol hidratado</w:t>
            </w:r>
          </w:p>
          <w:p w14:paraId="48FFD83D"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próprio</w:t>
            </w:r>
          </w:p>
          <w:p w14:paraId="1A17654B"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Biometano de terceiros</w:t>
            </w:r>
          </w:p>
          <w:p w14:paraId="0E95AC84" w14:textId="77777777" w:rsidR="00B14DD0" w:rsidRPr="005B1CF5" w:rsidRDefault="00267453" w:rsidP="005B1CF5">
            <w:pPr>
              <w:pStyle w:val="PargrafodaLista"/>
              <w:numPr>
                <w:ilvl w:val="0"/>
                <w:numId w:val="10"/>
              </w:numPr>
              <w:spacing w:after="120" w:line="240" w:lineRule="auto"/>
              <w:ind w:left="520" w:hanging="280"/>
              <w:contextualSpacing w:val="0"/>
              <w:jc w:val="both"/>
              <w:rPr>
                <w:rFonts w:cs="Times New Roman"/>
                <w:sz w:val="24"/>
                <w:szCs w:val="24"/>
              </w:rPr>
            </w:pPr>
            <w:r w:rsidRPr="005B1CF5">
              <w:rPr>
                <w:rFonts w:cs="Times New Roman"/>
                <w:sz w:val="24"/>
                <w:szCs w:val="24"/>
              </w:rPr>
              <w:t>Eletricidade por fonte (Biomassa; PCH; Eólica; Solar) ou Mix BR</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07F542"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lastRenderedPageBreak/>
              <w:t xml:space="preserve">kg/ano, em </w:t>
            </w:r>
            <w:r w:rsidRPr="005B1CF5">
              <w:rPr>
                <w:rFonts w:cs="Times New Roman"/>
                <w:b/>
                <w:sz w:val="24"/>
                <w:szCs w:val="24"/>
              </w:rPr>
              <w:t>base úmida</w:t>
            </w:r>
          </w:p>
          <w:p w14:paraId="0F58AC63" w14:textId="77777777" w:rsidR="00DF798E" w:rsidRPr="005B1CF5" w:rsidRDefault="00DF798E" w:rsidP="00B14DD0">
            <w:pPr>
              <w:spacing w:after="120" w:line="240" w:lineRule="auto"/>
              <w:jc w:val="both"/>
              <w:rPr>
                <w:rFonts w:cs="Times New Roman"/>
                <w:sz w:val="24"/>
                <w:szCs w:val="24"/>
              </w:rPr>
            </w:pPr>
          </w:p>
          <w:p w14:paraId="57DA096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Teor de umidade: %</w:t>
            </w:r>
          </w:p>
          <w:p w14:paraId="62A7EADE" w14:textId="77777777" w:rsidR="00DF798E" w:rsidRPr="005B1CF5" w:rsidRDefault="00DF798E" w:rsidP="00B14DD0">
            <w:pPr>
              <w:spacing w:after="120" w:line="240" w:lineRule="auto"/>
              <w:ind w:left="141" w:right="-2" w:hanging="270"/>
              <w:jc w:val="both"/>
              <w:rPr>
                <w:rFonts w:cs="Times New Roman"/>
                <w:sz w:val="24"/>
                <w:szCs w:val="24"/>
              </w:rPr>
            </w:pPr>
          </w:p>
          <w:p w14:paraId="5EEA2BCD" w14:textId="77777777" w:rsidR="00DF798E" w:rsidRPr="005B1CF5" w:rsidRDefault="00267453" w:rsidP="00B14DD0">
            <w:pPr>
              <w:spacing w:after="120" w:line="240" w:lineRule="auto"/>
              <w:ind w:left="141" w:right="-2" w:hanging="270"/>
              <w:jc w:val="both"/>
              <w:rPr>
                <w:rFonts w:cs="Times New Roman"/>
                <w:sz w:val="24"/>
                <w:szCs w:val="24"/>
              </w:rPr>
            </w:pPr>
            <w:r w:rsidRPr="005B1CF5">
              <w:rPr>
                <w:rFonts w:cs="Times New Roman"/>
                <w:sz w:val="24"/>
                <w:szCs w:val="24"/>
              </w:rPr>
              <w:t>L/ano</w:t>
            </w:r>
          </w:p>
          <w:p w14:paraId="589F398D" w14:textId="77777777" w:rsidR="00DF798E" w:rsidRPr="005B1CF5" w:rsidRDefault="00267453" w:rsidP="00B14DD0">
            <w:pPr>
              <w:spacing w:after="120" w:line="240" w:lineRule="auto"/>
              <w:ind w:left="141" w:right="-2" w:hanging="270"/>
              <w:jc w:val="both"/>
              <w:rPr>
                <w:rFonts w:cs="Times New Roman"/>
                <w:sz w:val="24"/>
                <w:szCs w:val="24"/>
              </w:rPr>
            </w:pPr>
            <w:r w:rsidRPr="005B1CF5">
              <w:rPr>
                <w:rFonts w:cs="Times New Roman"/>
                <w:sz w:val="24"/>
                <w:szCs w:val="24"/>
              </w:rPr>
              <w:t>Nm³/ano</w:t>
            </w:r>
          </w:p>
          <w:p w14:paraId="6F6FCD82" w14:textId="77777777" w:rsidR="00DF798E" w:rsidRPr="005B1CF5" w:rsidRDefault="00267453" w:rsidP="00B14DD0">
            <w:pPr>
              <w:spacing w:after="120" w:line="240" w:lineRule="auto"/>
              <w:ind w:left="141" w:right="-2" w:hanging="270"/>
              <w:jc w:val="both"/>
              <w:rPr>
                <w:rFonts w:cs="Times New Roman"/>
                <w:sz w:val="24"/>
                <w:szCs w:val="24"/>
              </w:rPr>
            </w:pPr>
            <w:r w:rsidRPr="005B1CF5">
              <w:rPr>
                <w:rFonts w:cs="Times New Roman"/>
                <w:sz w:val="24"/>
                <w:szCs w:val="24"/>
              </w:rPr>
              <w:t>kWh/ano</w:t>
            </w:r>
          </w:p>
          <w:p w14:paraId="2F2BD4A9" w14:textId="77777777" w:rsidR="00DF798E" w:rsidRPr="005B1CF5" w:rsidRDefault="00DF798E" w:rsidP="00B14DD0">
            <w:pPr>
              <w:spacing w:after="120" w:line="240" w:lineRule="auto"/>
              <w:jc w:val="both"/>
              <w:rPr>
                <w:rFonts w:cs="Times New Roman"/>
                <w:sz w:val="24"/>
                <w:szCs w:val="24"/>
              </w:rPr>
            </w:pPr>
          </w:p>
          <w:p w14:paraId="3F8A288B"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Distância de transporte em km</w:t>
            </w:r>
          </w:p>
        </w:tc>
        <w:tc>
          <w:tcPr>
            <w:tcW w:w="0" w:type="auto"/>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422B79"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Verificar nota fiscal de compra e controles internos. Realizar balanço de massa.</w:t>
            </w:r>
          </w:p>
          <w:p w14:paraId="2F8A85AB" w14:textId="77777777" w:rsidR="00DF798E" w:rsidRPr="005B1CF5" w:rsidRDefault="00DF798E" w:rsidP="00B14DD0">
            <w:pPr>
              <w:spacing w:after="120" w:line="240" w:lineRule="auto"/>
              <w:jc w:val="both"/>
              <w:rPr>
                <w:rFonts w:cs="Times New Roman"/>
                <w:sz w:val="24"/>
                <w:szCs w:val="24"/>
              </w:rPr>
            </w:pPr>
          </w:p>
          <w:p w14:paraId="7036BA40" w14:textId="77777777" w:rsidR="00DF798E" w:rsidRPr="005B1CF5" w:rsidRDefault="00267453" w:rsidP="00B14DD0">
            <w:pPr>
              <w:spacing w:after="120" w:line="240" w:lineRule="auto"/>
              <w:jc w:val="both"/>
              <w:rPr>
                <w:rFonts w:cs="Times New Roman"/>
                <w:sz w:val="24"/>
                <w:szCs w:val="24"/>
              </w:rPr>
            </w:pPr>
            <w:r w:rsidRPr="005B1CF5">
              <w:rPr>
                <w:rFonts w:cs="Times New Roman"/>
                <w:sz w:val="24"/>
                <w:szCs w:val="24"/>
              </w:rPr>
              <w:t>Para eletricidade, verificar consumo de kWh no demonstrativo fornecido pela distribuidora de energia (“conta de luz”). A eletricidade do setor administrativo da usina deve ser considerada na contabilidade.</w:t>
            </w:r>
          </w:p>
        </w:tc>
      </w:tr>
      <w:bookmarkEnd w:id="200"/>
    </w:tbl>
    <w:p w14:paraId="10E5487C" w14:textId="77777777" w:rsidR="00DF798E" w:rsidRDefault="00DF798E" w:rsidP="00DF798E">
      <w:pPr>
        <w:spacing w:after="120" w:line="240" w:lineRule="auto"/>
        <w:jc w:val="both"/>
        <w:rPr>
          <w:rFonts w:cs="Times New Roman"/>
          <w:b/>
          <w:sz w:val="24"/>
          <w:szCs w:val="24"/>
        </w:rPr>
      </w:pPr>
    </w:p>
    <w:p w14:paraId="471A6522" w14:textId="77777777" w:rsidR="00DF798E" w:rsidRDefault="00DF798E" w:rsidP="00DF798E">
      <w:pPr>
        <w:spacing w:after="120" w:line="240" w:lineRule="auto"/>
        <w:jc w:val="both"/>
        <w:rPr>
          <w:rFonts w:cs="Times New Roman"/>
          <w:b/>
          <w:sz w:val="24"/>
          <w:szCs w:val="24"/>
        </w:rPr>
      </w:pPr>
    </w:p>
    <w:p w14:paraId="5AA6AA02" w14:textId="77777777" w:rsidR="00DF798E" w:rsidRPr="00246B50" w:rsidRDefault="006427B2" w:rsidP="00DF798E">
      <w:pPr>
        <w:spacing w:after="120" w:line="240" w:lineRule="auto"/>
        <w:jc w:val="both"/>
        <w:rPr>
          <w:rFonts w:cs="Times New Roman"/>
          <w:b/>
          <w:sz w:val="24"/>
          <w:szCs w:val="24"/>
        </w:rPr>
      </w:pPr>
      <w:r>
        <w:rPr>
          <w:rFonts w:cs="Times New Roman"/>
          <w:b/>
          <w:sz w:val="24"/>
          <w:szCs w:val="24"/>
        </w:rPr>
        <w:t>5</w:t>
      </w:r>
      <w:r w:rsidR="00267453" w:rsidRPr="00267453">
        <w:rPr>
          <w:rFonts w:cs="Times New Roman"/>
          <w:b/>
          <w:sz w:val="24"/>
          <w:szCs w:val="24"/>
        </w:rPr>
        <w:t xml:space="preserve">. </w:t>
      </w:r>
      <w:r w:rsidR="00DF798E" w:rsidRPr="00246B50">
        <w:rPr>
          <w:rFonts w:cs="Times New Roman"/>
          <w:b/>
          <w:sz w:val="24"/>
          <w:szCs w:val="24"/>
        </w:rPr>
        <w:t xml:space="preserve"> </w:t>
      </w:r>
      <w:r w:rsidR="00267453" w:rsidRPr="00267453">
        <w:rPr>
          <w:rFonts w:cs="Times New Roman"/>
          <w:b/>
          <w:sz w:val="24"/>
          <w:szCs w:val="24"/>
        </w:rPr>
        <w:t xml:space="preserve">Cálculo da Intensidade de Carbono dos Biocombustíveis </w:t>
      </w:r>
    </w:p>
    <w:p w14:paraId="46D4F4B4" w14:textId="77777777"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.1 A intensidade de carbono do biocombustível é determinada automaticamente pelo sistema a</w:t>
      </w:r>
      <w:r w:rsidR="00267453" w:rsidRPr="00267453">
        <w:rPr>
          <w:rFonts w:cs="Times New Roman"/>
          <w:sz w:val="24"/>
          <w:szCs w:val="24"/>
        </w:rPr>
        <w:t xml:space="preserve">pós o </w:t>
      </w:r>
      <w:r w:rsidR="00DF798E">
        <w:rPr>
          <w:rFonts w:cs="Times New Roman"/>
          <w:sz w:val="24"/>
          <w:szCs w:val="24"/>
        </w:rPr>
        <w:t>emissor primário informar</w:t>
      </w:r>
      <w:r w:rsidR="00267453" w:rsidRPr="00267453">
        <w:rPr>
          <w:rFonts w:cs="Times New Roman"/>
          <w:sz w:val="24"/>
          <w:szCs w:val="24"/>
        </w:rPr>
        <w:t xml:space="preserve"> todos os parâmetros d</w:t>
      </w:r>
      <w:r w:rsidR="00DF798E">
        <w:rPr>
          <w:rFonts w:cs="Times New Roman"/>
          <w:sz w:val="24"/>
          <w:szCs w:val="24"/>
        </w:rPr>
        <w:t>e entrada para o cálculo</w:t>
      </w:r>
      <w:r w:rsidR="00267453" w:rsidRPr="00267453">
        <w:rPr>
          <w:rFonts w:cs="Times New Roman"/>
          <w:sz w:val="24"/>
          <w:szCs w:val="24"/>
        </w:rPr>
        <w:t>, gerando um índice em g CO</w:t>
      </w:r>
      <w:r w:rsidR="00267453" w:rsidRPr="00267453">
        <w:rPr>
          <w:rFonts w:cs="Times New Roman"/>
          <w:sz w:val="24"/>
          <w:szCs w:val="24"/>
          <w:vertAlign w:val="subscript"/>
        </w:rPr>
        <w:t>2</w:t>
      </w:r>
      <w:r w:rsidR="00267453" w:rsidRPr="00267453">
        <w:rPr>
          <w:rFonts w:cs="Times New Roman"/>
          <w:sz w:val="24"/>
          <w:szCs w:val="24"/>
        </w:rPr>
        <w:t xml:space="preserve">eq./MJ. </w:t>
      </w:r>
    </w:p>
    <w:p w14:paraId="72BC7F65" w14:textId="77777777"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 xml:space="preserve">.2 O sistema realiza o cálculo da intensidade de carbono do biocombustível automaticamente </w:t>
      </w:r>
      <w:r w:rsidR="00267453" w:rsidRPr="00267453">
        <w:rPr>
          <w:rFonts w:cs="Times New Roman"/>
          <w:sz w:val="24"/>
          <w:szCs w:val="24"/>
        </w:rPr>
        <w:t>a partir de cinco passos principais:</w:t>
      </w:r>
    </w:p>
    <w:p w14:paraId="44703602" w14:textId="77777777" w:rsidR="00DF798E" w:rsidRPr="00246B50" w:rsidRDefault="00DF798E" w:rsidP="00DF798E">
      <w:pPr>
        <w:pStyle w:val="PargrafodaLista"/>
        <w:shd w:val="clear" w:color="auto" w:fill="FFFFFF"/>
        <w:spacing w:after="120" w:line="240" w:lineRule="auto"/>
        <w:ind w:left="0"/>
        <w:jc w:val="both"/>
        <w:rPr>
          <w:rFonts w:cs="Times New Roman"/>
          <w:sz w:val="24"/>
          <w:szCs w:val="24"/>
        </w:rPr>
      </w:pPr>
      <w:r>
        <w:rPr>
          <w:rFonts w:cs="Times New Roman"/>
          <w:sz w:val="24"/>
          <w:szCs w:val="24"/>
        </w:rPr>
        <w:t>i</w:t>
      </w:r>
      <w:r w:rsidRPr="00246B50">
        <w:rPr>
          <w:rFonts w:cs="Times New Roman"/>
          <w:sz w:val="24"/>
          <w:szCs w:val="24"/>
        </w:rPr>
        <w:t xml:space="preserve">)  </w:t>
      </w:r>
      <w:r w:rsidRPr="00C32FD6">
        <w:rPr>
          <w:rFonts w:cs="Times New Roman"/>
          <w:sz w:val="24"/>
          <w:szCs w:val="24"/>
        </w:rPr>
        <w:t xml:space="preserve">Adequação dos parâmetros de entrada a um fluxo de referência e inserção como “fluxos de entrada” no </w:t>
      </w:r>
      <w:r>
        <w:rPr>
          <w:rFonts w:cs="Times New Roman"/>
          <w:sz w:val="24"/>
          <w:szCs w:val="24"/>
        </w:rPr>
        <w:t>i</w:t>
      </w:r>
      <w:r w:rsidRPr="00C32FD6">
        <w:rPr>
          <w:rFonts w:cs="Times New Roman"/>
          <w:sz w:val="24"/>
          <w:szCs w:val="24"/>
        </w:rPr>
        <w:t xml:space="preserve">nventário de </w:t>
      </w:r>
      <w:r>
        <w:rPr>
          <w:rFonts w:cs="Times New Roman"/>
          <w:sz w:val="24"/>
          <w:szCs w:val="24"/>
        </w:rPr>
        <w:t>c</w:t>
      </w:r>
      <w:r w:rsidRPr="00C32FD6">
        <w:rPr>
          <w:rFonts w:cs="Times New Roman"/>
          <w:sz w:val="24"/>
          <w:szCs w:val="24"/>
        </w:rPr>
        <w:t xml:space="preserve">iclo de </w:t>
      </w:r>
      <w:r>
        <w:rPr>
          <w:rFonts w:cs="Times New Roman"/>
          <w:sz w:val="24"/>
          <w:szCs w:val="24"/>
        </w:rPr>
        <w:t>v</w:t>
      </w:r>
      <w:r w:rsidRPr="00C32FD6">
        <w:rPr>
          <w:rFonts w:cs="Times New Roman"/>
          <w:sz w:val="24"/>
          <w:szCs w:val="24"/>
        </w:rPr>
        <w:t>ida de cada rota de produção;</w:t>
      </w:r>
    </w:p>
    <w:p w14:paraId="1FD4CF5C" w14:textId="77777777" w:rsidR="00DF798E" w:rsidRPr="00C32FD6"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ii</w:t>
      </w:r>
      <w:r w:rsidRPr="00246B50">
        <w:rPr>
          <w:rFonts w:cs="Times New Roman"/>
          <w:sz w:val="24"/>
          <w:szCs w:val="24"/>
        </w:rPr>
        <w:t xml:space="preserve">)  </w:t>
      </w:r>
      <w:r w:rsidRPr="00C32FD6">
        <w:rPr>
          <w:rFonts w:cs="Times New Roman"/>
          <w:sz w:val="24"/>
          <w:szCs w:val="24"/>
        </w:rPr>
        <w:t xml:space="preserve">Associação desses “fluxos de entrada” de inventário aos dados de emissões de </w:t>
      </w:r>
      <w:r>
        <w:rPr>
          <w:rFonts w:cs="Times New Roman"/>
          <w:sz w:val="24"/>
          <w:szCs w:val="24"/>
        </w:rPr>
        <w:t>gases de efeito estufa</w:t>
      </w:r>
      <w:r w:rsidRPr="00C32FD6">
        <w:rPr>
          <w:rFonts w:cs="Times New Roman"/>
          <w:sz w:val="24"/>
          <w:szCs w:val="24"/>
        </w:rPr>
        <w:t xml:space="preserve"> a montante do processo agroindustrial, relacionadas à produção de insumos agrícolas e industriais e à geração de energia, e a jusante, relacionados à distribuição e uso do biocombustível;</w:t>
      </w:r>
    </w:p>
    <w:p w14:paraId="4223ADBA" w14:textId="77777777" w:rsidR="00DF798E" w:rsidRPr="00C32FD6"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iii</w:t>
      </w:r>
      <w:r w:rsidRPr="00246B50">
        <w:rPr>
          <w:rFonts w:cs="Times New Roman"/>
          <w:sz w:val="24"/>
          <w:szCs w:val="24"/>
        </w:rPr>
        <w:t xml:space="preserve">)  </w:t>
      </w:r>
      <w:r w:rsidRPr="00C32FD6">
        <w:rPr>
          <w:rFonts w:cs="Times New Roman"/>
          <w:sz w:val="24"/>
          <w:szCs w:val="24"/>
        </w:rPr>
        <w:t xml:space="preserve">Consolidação de um inventário das emissões de </w:t>
      </w:r>
      <w:r>
        <w:rPr>
          <w:rFonts w:cs="Times New Roman"/>
          <w:sz w:val="24"/>
          <w:szCs w:val="24"/>
        </w:rPr>
        <w:t>gases de efeito estufa</w:t>
      </w:r>
      <w:r w:rsidRPr="00C32FD6">
        <w:rPr>
          <w:rFonts w:cs="Times New Roman"/>
          <w:sz w:val="24"/>
          <w:szCs w:val="24"/>
        </w:rPr>
        <w:t xml:space="preserve"> geradas nas fases agrícola, industrial, de distribuição e uso do biocombustível;</w:t>
      </w:r>
    </w:p>
    <w:p w14:paraId="6DCC7FF9" w14:textId="77777777" w:rsidR="00DF798E" w:rsidRPr="00C32FD6"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iv</w:t>
      </w:r>
      <w:r w:rsidRPr="00246B50">
        <w:rPr>
          <w:rFonts w:cs="Times New Roman"/>
          <w:sz w:val="24"/>
          <w:szCs w:val="24"/>
        </w:rPr>
        <w:t xml:space="preserve">)  </w:t>
      </w:r>
      <w:r w:rsidRPr="00C32FD6">
        <w:rPr>
          <w:rFonts w:cs="Times New Roman"/>
          <w:sz w:val="24"/>
          <w:szCs w:val="24"/>
        </w:rPr>
        <w:t xml:space="preserve">Conversão das emissões de </w:t>
      </w:r>
      <w:r>
        <w:rPr>
          <w:rFonts w:cs="Times New Roman"/>
          <w:sz w:val="24"/>
          <w:szCs w:val="24"/>
        </w:rPr>
        <w:t>gases de efeito estufa</w:t>
      </w:r>
      <w:r w:rsidRPr="00C32FD6">
        <w:rPr>
          <w:rFonts w:cs="Times New Roman"/>
          <w:sz w:val="24"/>
          <w:szCs w:val="24"/>
        </w:rPr>
        <w:t xml:space="preserve"> para a unidade “g CO</w:t>
      </w:r>
      <w:r w:rsidRPr="00C32FD6">
        <w:rPr>
          <w:rFonts w:cs="Times New Roman"/>
          <w:sz w:val="24"/>
          <w:szCs w:val="24"/>
          <w:vertAlign w:val="subscript"/>
        </w:rPr>
        <w:t>2</w:t>
      </w:r>
      <w:r w:rsidRPr="00C32FD6">
        <w:rPr>
          <w:rFonts w:cs="Times New Roman"/>
          <w:sz w:val="24"/>
          <w:szCs w:val="24"/>
        </w:rPr>
        <w:t>eq”, a partir de fatores de caracterização para cada gás: CO</w:t>
      </w:r>
      <w:r w:rsidRPr="0046102C">
        <w:rPr>
          <w:rFonts w:cs="Times New Roman"/>
          <w:sz w:val="24"/>
          <w:szCs w:val="24"/>
          <w:vertAlign w:val="subscript"/>
        </w:rPr>
        <w:t>2</w:t>
      </w:r>
      <w:r w:rsidRPr="00C32FD6">
        <w:rPr>
          <w:rFonts w:cs="Times New Roman"/>
          <w:sz w:val="24"/>
          <w:szCs w:val="24"/>
        </w:rPr>
        <w:t xml:space="preserve"> = 1; CH</w:t>
      </w:r>
      <w:r w:rsidRPr="0046102C">
        <w:rPr>
          <w:rFonts w:cs="Times New Roman"/>
          <w:sz w:val="24"/>
          <w:szCs w:val="24"/>
          <w:vertAlign w:val="subscript"/>
        </w:rPr>
        <w:t>4</w:t>
      </w:r>
      <w:r w:rsidRPr="0046102C">
        <w:rPr>
          <w:rFonts w:cs="Times New Roman"/>
          <w:sz w:val="24"/>
          <w:szCs w:val="24"/>
          <w:vertAlign w:val="superscript"/>
        </w:rPr>
        <w:t>fóssil</w:t>
      </w:r>
      <w:r w:rsidRPr="00C32FD6">
        <w:rPr>
          <w:rFonts w:cs="Times New Roman"/>
          <w:sz w:val="24"/>
          <w:szCs w:val="24"/>
        </w:rPr>
        <w:t xml:space="preserve"> = 30; CH</w:t>
      </w:r>
      <w:r w:rsidRPr="0046102C">
        <w:rPr>
          <w:rFonts w:cs="Times New Roman"/>
          <w:sz w:val="24"/>
          <w:szCs w:val="24"/>
          <w:vertAlign w:val="subscript"/>
        </w:rPr>
        <w:t>4</w:t>
      </w:r>
      <w:r w:rsidRPr="0046102C">
        <w:rPr>
          <w:rFonts w:cs="Times New Roman"/>
          <w:sz w:val="24"/>
          <w:szCs w:val="24"/>
          <w:vertAlign w:val="superscript"/>
        </w:rPr>
        <w:t>biogênico</w:t>
      </w:r>
      <w:r w:rsidRPr="00C32FD6">
        <w:rPr>
          <w:rFonts w:cs="Times New Roman"/>
          <w:sz w:val="24"/>
          <w:szCs w:val="24"/>
        </w:rPr>
        <w:t xml:space="preserve"> = 28 e N</w:t>
      </w:r>
      <w:r w:rsidRPr="00061E10">
        <w:rPr>
          <w:rFonts w:cs="Times New Roman"/>
          <w:sz w:val="24"/>
          <w:szCs w:val="24"/>
          <w:vertAlign w:val="subscript"/>
        </w:rPr>
        <w:t>2</w:t>
      </w:r>
      <w:r w:rsidRPr="00C32FD6">
        <w:rPr>
          <w:rFonts w:cs="Times New Roman"/>
          <w:sz w:val="24"/>
          <w:szCs w:val="24"/>
        </w:rPr>
        <w:t>O = 265; e</w:t>
      </w:r>
    </w:p>
    <w:p w14:paraId="595677A1" w14:textId="77777777" w:rsidR="00DF798E" w:rsidRPr="005B1CF5" w:rsidRDefault="00DF798E" w:rsidP="00DF798E">
      <w:pPr>
        <w:pStyle w:val="PargrafodaLista"/>
        <w:shd w:val="clear" w:color="auto" w:fill="FFFFFF"/>
        <w:spacing w:after="120" w:line="240" w:lineRule="auto"/>
        <w:ind w:left="0"/>
        <w:contextualSpacing w:val="0"/>
        <w:jc w:val="both"/>
        <w:rPr>
          <w:rFonts w:cs="Times New Roman"/>
          <w:sz w:val="24"/>
          <w:szCs w:val="24"/>
        </w:rPr>
      </w:pPr>
      <w:r>
        <w:rPr>
          <w:rFonts w:cs="Times New Roman"/>
          <w:sz w:val="24"/>
          <w:szCs w:val="24"/>
        </w:rPr>
        <w:t>v</w:t>
      </w:r>
      <w:r w:rsidRPr="00246B50">
        <w:rPr>
          <w:rFonts w:cs="Times New Roman"/>
          <w:sz w:val="24"/>
          <w:szCs w:val="24"/>
        </w:rPr>
        <w:t xml:space="preserve">)  </w:t>
      </w:r>
      <w:r w:rsidRPr="00C32FD6">
        <w:rPr>
          <w:rFonts w:cs="Times New Roman"/>
          <w:sz w:val="24"/>
          <w:szCs w:val="24"/>
        </w:rPr>
        <w:t xml:space="preserve">Adequação </w:t>
      </w:r>
      <w:r w:rsidR="00267453" w:rsidRPr="005B1CF5">
        <w:rPr>
          <w:rFonts w:cs="Times New Roman"/>
          <w:sz w:val="24"/>
          <w:szCs w:val="24"/>
        </w:rPr>
        <w:t>do índice à unidade funcional.</w:t>
      </w:r>
    </w:p>
    <w:p w14:paraId="65384536" w14:textId="77777777"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 xml:space="preserve">.3 </w:t>
      </w:r>
      <w:r w:rsidR="00061E10">
        <w:rPr>
          <w:rFonts w:cs="Times New Roman"/>
          <w:sz w:val="24"/>
          <w:szCs w:val="24"/>
        </w:rPr>
        <w:t xml:space="preserve"> </w:t>
      </w:r>
      <w:r w:rsidR="00267453" w:rsidRPr="00267453">
        <w:rPr>
          <w:rFonts w:cs="Times New Roman"/>
          <w:sz w:val="24"/>
          <w:szCs w:val="24"/>
        </w:rPr>
        <w:t xml:space="preserve">Os índices utilizados </w:t>
      </w:r>
      <w:r w:rsidR="00DF798E">
        <w:rPr>
          <w:rFonts w:cs="Times New Roman"/>
          <w:sz w:val="24"/>
          <w:szCs w:val="24"/>
        </w:rPr>
        <w:t>nas</w:t>
      </w:r>
      <w:r w:rsidR="00267453" w:rsidRPr="00267453">
        <w:rPr>
          <w:rFonts w:cs="Times New Roman"/>
          <w:sz w:val="24"/>
          <w:szCs w:val="24"/>
        </w:rPr>
        <w:t xml:space="preserve"> conversões </w:t>
      </w:r>
      <w:r w:rsidR="00DF798E">
        <w:rPr>
          <w:rFonts w:cs="Times New Roman"/>
          <w:sz w:val="24"/>
          <w:szCs w:val="24"/>
        </w:rPr>
        <w:t xml:space="preserve">de unidades de medidas </w:t>
      </w:r>
      <w:r w:rsidR="00267453" w:rsidRPr="00267453">
        <w:rPr>
          <w:rFonts w:cs="Times New Roman"/>
          <w:sz w:val="24"/>
          <w:szCs w:val="24"/>
        </w:rPr>
        <w:t>são apresentados nas Tabelas 15 e 16.</w:t>
      </w:r>
    </w:p>
    <w:p w14:paraId="3AC40DC5" w14:textId="77777777" w:rsidR="00DF798E" w:rsidRPr="00246B50" w:rsidRDefault="006427B2" w:rsidP="00DF798E">
      <w:pPr>
        <w:shd w:val="clear" w:color="auto" w:fill="FFFFFF"/>
        <w:spacing w:after="120" w:line="240" w:lineRule="auto"/>
        <w:jc w:val="both"/>
        <w:rPr>
          <w:rFonts w:cs="Times New Roman"/>
          <w:sz w:val="24"/>
          <w:szCs w:val="24"/>
        </w:rPr>
      </w:pPr>
      <w:r>
        <w:rPr>
          <w:rFonts w:cs="Times New Roman"/>
          <w:sz w:val="24"/>
          <w:szCs w:val="24"/>
        </w:rPr>
        <w:t>5</w:t>
      </w:r>
      <w:r w:rsidR="00DF798E">
        <w:rPr>
          <w:rFonts w:cs="Times New Roman"/>
          <w:sz w:val="24"/>
          <w:szCs w:val="24"/>
        </w:rPr>
        <w:t xml:space="preserve">.4 A Nota de Eficiência Energético Ambiental é determinada a partir da subtração da </w:t>
      </w:r>
      <w:r w:rsidR="00267453" w:rsidRPr="00267453">
        <w:rPr>
          <w:rFonts w:cs="Times New Roman"/>
          <w:sz w:val="24"/>
          <w:szCs w:val="24"/>
        </w:rPr>
        <w:t>intensidade de carbono de cada biocombustível</w:t>
      </w:r>
      <w:r w:rsidR="00DF798E" w:rsidRPr="00246B50">
        <w:rPr>
          <w:rFonts w:cs="Times New Roman"/>
          <w:sz w:val="24"/>
          <w:szCs w:val="24"/>
        </w:rPr>
        <w:t xml:space="preserve"> (</w:t>
      </w:r>
      <w:r w:rsidR="00267453" w:rsidRPr="00267453">
        <w:rPr>
          <w:rFonts w:cs="Times New Roman"/>
          <w:sz w:val="24"/>
          <w:szCs w:val="24"/>
        </w:rPr>
        <w:t>em g CO</w:t>
      </w:r>
      <w:r w:rsidR="00267453" w:rsidRPr="00267453">
        <w:rPr>
          <w:rFonts w:cs="Times New Roman"/>
          <w:sz w:val="24"/>
          <w:szCs w:val="24"/>
          <w:vertAlign w:val="subscript"/>
        </w:rPr>
        <w:t>2</w:t>
      </w:r>
      <w:r w:rsidR="00267453" w:rsidRPr="00267453">
        <w:rPr>
          <w:rFonts w:cs="Times New Roman"/>
          <w:sz w:val="24"/>
          <w:szCs w:val="24"/>
        </w:rPr>
        <w:t>eq./MJ</w:t>
      </w:r>
      <w:r w:rsidR="00DF798E" w:rsidRPr="00246B50">
        <w:rPr>
          <w:rFonts w:cs="Times New Roman"/>
          <w:sz w:val="24"/>
          <w:szCs w:val="24"/>
        </w:rPr>
        <w:t>)</w:t>
      </w:r>
      <w:r w:rsidR="00267453" w:rsidRPr="00267453">
        <w:rPr>
          <w:rFonts w:cs="Times New Roman"/>
          <w:sz w:val="24"/>
          <w:szCs w:val="24"/>
        </w:rPr>
        <w:t xml:space="preserve"> daquela do seu combustível fóssil equivalente, segundo a Tabela 17, adotando</w:t>
      </w:r>
      <w:r w:rsidR="00DF798E" w:rsidRPr="00246B50">
        <w:rPr>
          <w:rFonts w:cs="Times New Roman"/>
          <w:sz w:val="24"/>
          <w:szCs w:val="24"/>
        </w:rPr>
        <w:t>-se</w:t>
      </w:r>
      <w:r w:rsidR="00267453" w:rsidRPr="00267453">
        <w:rPr>
          <w:rFonts w:cs="Times New Roman"/>
          <w:sz w:val="24"/>
          <w:szCs w:val="24"/>
        </w:rPr>
        <w:t xml:space="preserve"> os valores da Tabela 18.</w:t>
      </w:r>
    </w:p>
    <w:p w14:paraId="0E5120A7" w14:textId="77777777" w:rsidR="00061E10" w:rsidRPr="00654205" w:rsidRDefault="00DF798E" w:rsidP="00061E10">
      <w:pPr>
        <w:pStyle w:val="Textodecomentrio"/>
        <w:spacing w:after="240"/>
        <w:jc w:val="both"/>
        <w:rPr>
          <w:rFonts w:cs="Times New Roman"/>
          <w:b/>
          <w:sz w:val="24"/>
          <w:szCs w:val="24"/>
        </w:rPr>
      </w:pPr>
      <w:r>
        <w:rPr>
          <w:rFonts w:cs="Times New Roman"/>
          <w:bCs/>
          <w:sz w:val="24"/>
          <w:szCs w:val="24"/>
        </w:rPr>
        <w:br w:type="page"/>
      </w:r>
      <w:r w:rsidR="00061E10" w:rsidRPr="007D4668">
        <w:rPr>
          <w:rFonts w:cs="Times New Roman"/>
          <w:sz w:val="24"/>
          <w:szCs w:val="24"/>
        </w:rPr>
        <w:lastRenderedPageBreak/>
        <w:t xml:space="preserve"> </w:t>
      </w:r>
      <w:r w:rsidR="00061E10">
        <w:rPr>
          <w:rFonts w:cs="Times New Roman"/>
          <w:sz w:val="24"/>
          <w:szCs w:val="24"/>
        </w:rPr>
        <w:t>5.5</w:t>
      </w:r>
      <w:r w:rsidR="00061E10" w:rsidRPr="00D42083">
        <w:rPr>
          <w:rFonts w:cs="Times New Roman"/>
          <w:sz w:val="24"/>
          <w:szCs w:val="24"/>
        </w:rPr>
        <w:t xml:space="preserve">.  </w:t>
      </w:r>
      <w:r w:rsidR="00061E10">
        <w:rPr>
          <w:rFonts w:cs="Times New Roman"/>
          <w:sz w:val="24"/>
          <w:szCs w:val="24"/>
        </w:rPr>
        <w:t>É aplicado um bônus de 20% (vinte por cento) sobre a Nota de Eficiência Energético-Ambiental quando ocorrer emissão negativa de gases causadores do efeito estufa no ciclo de vida do biocombustível em relação ao seu substituto de origem fóssil.</w:t>
      </w:r>
    </w:p>
    <w:p w14:paraId="595E513A" w14:textId="77777777" w:rsidR="00DF798E" w:rsidRDefault="00DF798E" w:rsidP="00DF798E">
      <w:pPr>
        <w:rPr>
          <w:rFonts w:cs="Times New Roman"/>
          <w:bCs/>
          <w:sz w:val="24"/>
          <w:szCs w:val="24"/>
        </w:rPr>
      </w:pPr>
    </w:p>
    <w:p w14:paraId="125EFE82" w14:textId="77777777" w:rsidR="00B14DD0" w:rsidRDefault="00267453">
      <w:pPr>
        <w:spacing w:after="120" w:line="240" w:lineRule="auto"/>
        <w:jc w:val="center"/>
        <w:rPr>
          <w:rFonts w:cs="Times New Roman"/>
          <w:bCs/>
          <w:sz w:val="24"/>
          <w:szCs w:val="24"/>
        </w:rPr>
      </w:pPr>
      <w:r w:rsidRPr="00267453">
        <w:rPr>
          <w:rFonts w:cs="Times New Roman"/>
          <w:bCs/>
          <w:sz w:val="24"/>
          <w:szCs w:val="24"/>
        </w:rPr>
        <w:t xml:space="preserve">Tabela 15. Massa específica e poder calorífico </w:t>
      </w:r>
      <w:r w:rsidR="00DF798E" w:rsidRPr="00524039">
        <w:rPr>
          <w:rFonts w:cs="Times New Roman"/>
          <w:bCs/>
          <w:sz w:val="24"/>
          <w:szCs w:val="24"/>
        </w:rPr>
        <w:t>inferior de combustíveis</w:t>
      </w:r>
      <w:r w:rsidRPr="00267453">
        <w:rPr>
          <w:rFonts w:cs="Times New Roman"/>
          <w:bCs/>
          <w:sz w:val="24"/>
          <w:szCs w:val="24"/>
        </w:rPr>
        <w:t>.</w:t>
      </w:r>
    </w:p>
    <w:tbl>
      <w:tblPr>
        <w:tblW w:w="3764" w:type="pct"/>
        <w:jc w:val="center"/>
        <w:tblCellMar>
          <w:left w:w="70" w:type="dxa"/>
          <w:right w:w="70" w:type="dxa"/>
        </w:tblCellMar>
        <w:tblLook w:val="04A0" w:firstRow="1" w:lastRow="0" w:firstColumn="1" w:lastColumn="0" w:noHBand="0" w:noVBand="1"/>
      </w:tblPr>
      <w:tblGrid>
        <w:gridCol w:w="4012"/>
        <w:gridCol w:w="1500"/>
        <w:gridCol w:w="2163"/>
      </w:tblGrid>
      <w:tr w:rsidR="00DF798E" w:rsidRPr="00246B50" w14:paraId="66857B64" w14:textId="77777777" w:rsidTr="00B14DD0">
        <w:trPr>
          <w:trHeight w:val="900"/>
          <w:jc w:val="center"/>
        </w:trPr>
        <w:tc>
          <w:tcPr>
            <w:tcW w:w="2614" w:type="pct"/>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61566BEF" w14:textId="77777777" w:rsidR="00B14DD0" w:rsidRDefault="00267453">
            <w:pPr>
              <w:spacing w:after="120" w:line="240" w:lineRule="auto"/>
              <w:jc w:val="center"/>
              <w:rPr>
                <w:rFonts w:eastAsia="Times New Roman" w:cs="Times New Roman"/>
                <w:b/>
                <w:bCs/>
                <w:color w:val="000000"/>
                <w:sz w:val="24"/>
                <w:szCs w:val="24"/>
              </w:rPr>
            </w:pPr>
            <w:r w:rsidRPr="00267453">
              <w:rPr>
                <w:rFonts w:eastAsia="Times New Roman" w:cs="Times New Roman"/>
                <w:b/>
                <w:bCs/>
                <w:color w:val="000000"/>
                <w:sz w:val="24"/>
                <w:szCs w:val="24"/>
              </w:rPr>
              <w:t>Produto</w:t>
            </w:r>
          </w:p>
        </w:tc>
        <w:tc>
          <w:tcPr>
            <w:tcW w:w="977" w:type="pct"/>
            <w:tcBorders>
              <w:top w:val="single" w:sz="4" w:space="0" w:color="auto"/>
              <w:left w:val="nil"/>
              <w:bottom w:val="single" w:sz="4" w:space="0" w:color="auto"/>
              <w:right w:val="single" w:sz="4" w:space="0" w:color="auto"/>
            </w:tcBorders>
            <w:shd w:val="clear" w:color="000000" w:fill="D0CECE"/>
            <w:vAlign w:val="center"/>
            <w:hideMark/>
          </w:tcPr>
          <w:p w14:paraId="4B779E31" w14:textId="77777777" w:rsidR="00B14DD0" w:rsidRDefault="00267453">
            <w:pPr>
              <w:spacing w:after="120" w:line="240" w:lineRule="auto"/>
              <w:jc w:val="center"/>
              <w:rPr>
                <w:rFonts w:eastAsia="Times New Roman" w:cs="Times New Roman"/>
                <w:b/>
                <w:bCs/>
                <w:color w:val="000000"/>
                <w:sz w:val="24"/>
                <w:szCs w:val="24"/>
              </w:rPr>
            </w:pPr>
            <w:r w:rsidRPr="00267453">
              <w:rPr>
                <w:rFonts w:eastAsia="Times New Roman" w:cs="Times New Roman"/>
                <w:b/>
                <w:bCs/>
                <w:color w:val="000000"/>
                <w:sz w:val="24"/>
                <w:szCs w:val="24"/>
              </w:rPr>
              <w:t>Massa específica</w:t>
            </w:r>
            <w:r w:rsidRPr="00267453">
              <w:rPr>
                <w:rFonts w:eastAsia="Times New Roman" w:cs="Times New Roman"/>
                <w:b/>
                <w:bCs/>
                <w:color w:val="000000"/>
                <w:sz w:val="24"/>
                <w:szCs w:val="24"/>
              </w:rPr>
              <w:br/>
              <w:t>[t/m³]</w:t>
            </w:r>
          </w:p>
        </w:tc>
        <w:tc>
          <w:tcPr>
            <w:tcW w:w="1409" w:type="pct"/>
            <w:tcBorders>
              <w:top w:val="single" w:sz="4" w:space="0" w:color="auto"/>
              <w:left w:val="nil"/>
              <w:bottom w:val="single" w:sz="4" w:space="0" w:color="auto"/>
              <w:right w:val="single" w:sz="4" w:space="0" w:color="auto"/>
            </w:tcBorders>
            <w:shd w:val="clear" w:color="000000" w:fill="D0CECE"/>
            <w:vAlign w:val="center"/>
            <w:hideMark/>
          </w:tcPr>
          <w:p w14:paraId="46FCACFF" w14:textId="77777777" w:rsidR="00B14DD0" w:rsidRDefault="00267453">
            <w:pPr>
              <w:spacing w:after="120" w:line="240" w:lineRule="auto"/>
              <w:jc w:val="center"/>
              <w:rPr>
                <w:rFonts w:eastAsia="Times New Roman" w:cs="Times New Roman"/>
                <w:b/>
                <w:bCs/>
                <w:color w:val="000000"/>
                <w:sz w:val="24"/>
                <w:szCs w:val="24"/>
              </w:rPr>
            </w:pPr>
            <w:r w:rsidRPr="00267453">
              <w:rPr>
                <w:rFonts w:eastAsia="Times New Roman" w:cs="Times New Roman"/>
                <w:b/>
                <w:bCs/>
                <w:color w:val="000000"/>
                <w:sz w:val="24"/>
                <w:szCs w:val="24"/>
              </w:rPr>
              <w:t>Poder Calorífico Inferior</w:t>
            </w:r>
            <w:r w:rsidRPr="00267453">
              <w:rPr>
                <w:rFonts w:eastAsia="Times New Roman" w:cs="Times New Roman"/>
                <w:b/>
                <w:bCs/>
                <w:color w:val="000000"/>
                <w:sz w:val="24"/>
                <w:szCs w:val="24"/>
              </w:rPr>
              <w:br/>
              <w:t>[MJ/kg]</w:t>
            </w:r>
          </w:p>
        </w:tc>
      </w:tr>
      <w:tr w:rsidR="00DF798E" w:rsidRPr="00246B50" w14:paraId="63E1442B"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29DB937B"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Etanol anidro</w:t>
            </w:r>
            <w:r w:rsidR="00DF798E">
              <w:rPr>
                <w:rFonts w:eastAsia="Times New Roman" w:cs="Times New Roman"/>
                <w:color w:val="000000"/>
                <w:sz w:val="24"/>
                <w:szCs w:val="24"/>
              </w:rPr>
              <w:t xml:space="preserve"> combustível</w:t>
            </w:r>
            <w:r w:rsidRPr="00267453">
              <w:rPr>
                <w:rFonts w:eastAsia="Times New Roman" w:cs="Times New Roman"/>
                <w:color w:val="000000"/>
                <w:sz w:val="24"/>
                <w:szCs w:val="24"/>
              </w:rPr>
              <w:t xml:space="preserve"> ¹</w:t>
            </w:r>
          </w:p>
        </w:tc>
        <w:tc>
          <w:tcPr>
            <w:tcW w:w="977" w:type="pct"/>
            <w:tcBorders>
              <w:top w:val="nil"/>
              <w:left w:val="nil"/>
              <w:bottom w:val="single" w:sz="4" w:space="0" w:color="auto"/>
              <w:right w:val="single" w:sz="4" w:space="0" w:color="auto"/>
            </w:tcBorders>
            <w:shd w:val="clear" w:color="auto" w:fill="auto"/>
            <w:noWrap/>
            <w:vAlign w:val="center"/>
            <w:hideMark/>
          </w:tcPr>
          <w:p w14:paraId="67B59B97"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0,791</w:t>
            </w:r>
          </w:p>
        </w:tc>
        <w:tc>
          <w:tcPr>
            <w:tcW w:w="1409" w:type="pct"/>
            <w:tcBorders>
              <w:top w:val="nil"/>
              <w:left w:val="nil"/>
              <w:bottom w:val="single" w:sz="4" w:space="0" w:color="auto"/>
              <w:right w:val="single" w:sz="4" w:space="0" w:color="auto"/>
            </w:tcBorders>
            <w:shd w:val="clear" w:color="auto" w:fill="auto"/>
            <w:noWrap/>
            <w:vAlign w:val="center"/>
            <w:hideMark/>
          </w:tcPr>
          <w:p w14:paraId="3D1EDBC1"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28,26</w:t>
            </w:r>
          </w:p>
        </w:tc>
      </w:tr>
      <w:tr w:rsidR="00DF798E" w:rsidRPr="00246B50" w14:paraId="003C6340"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54010348"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Etanol hidratado</w:t>
            </w:r>
            <w:r w:rsidR="00DF798E">
              <w:rPr>
                <w:rFonts w:eastAsia="Times New Roman" w:cs="Times New Roman"/>
                <w:color w:val="000000"/>
                <w:sz w:val="24"/>
                <w:szCs w:val="24"/>
              </w:rPr>
              <w:t xml:space="preserve"> combustível</w:t>
            </w:r>
            <w:r w:rsidRPr="00267453">
              <w:rPr>
                <w:rFonts w:eastAsia="Times New Roman" w:cs="Times New Roman"/>
                <w:color w:val="000000"/>
                <w:sz w:val="24"/>
                <w:szCs w:val="24"/>
              </w:rPr>
              <w:t xml:space="preserve"> ¹</w:t>
            </w:r>
          </w:p>
        </w:tc>
        <w:tc>
          <w:tcPr>
            <w:tcW w:w="977" w:type="pct"/>
            <w:tcBorders>
              <w:top w:val="nil"/>
              <w:left w:val="nil"/>
              <w:bottom w:val="single" w:sz="4" w:space="0" w:color="auto"/>
              <w:right w:val="single" w:sz="4" w:space="0" w:color="auto"/>
            </w:tcBorders>
            <w:shd w:val="clear" w:color="auto" w:fill="auto"/>
            <w:noWrap/>
            <w:vAlign w:val="center"/>
            <w:hideMark/>
          </w:tcPr>
          <w:p w14:paraId="45E7BCF2"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0,809</w:t>
            </w:r>
          </w:p>
        </w:tc>
        <w:tc>
          <w:tcPr>
            <w:tcW w:w="1409" w:type="pct"/>
            <w:tcBorders>
              <w:top w:val="nil"/>
              <w:left w:val="nil"/>
              <w:bottom w:val="single" w:sz="4" w:space="0" w:color="auto"/>
              <w:right w:val="single" w:sz="4" w:space="0" w:color="auto"/>
            </w:tcBorders>
            <w:shd w:val="clear" w:color="auto" w:fill="auto"/>
            <w:noWrap/>
            <w:vAlign w:val="center"/>
            <w:hideMark/>
          </w:tcPr>
          <w:p w14:paraId="664856F2"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26,38</w:t>
            </w:r>
          </w:p>
        </w:tc>
      </w:tr>
      <w:tr w:rsidR="00DF798E" w:rsidRPr="00246B50" w14:paraId="2421E656"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27B83FDB"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Biodiesel ¹</w:t>
            </w:r>
          </w:p>
        </w:tc>
        <w:tc>
          <w:tcPr>
            <w:tcW w:w="977" w:type="pct"/>
            <w:tcBorders>
              <w:top w:val="nil"/>
              <w:left w:val="nil"/>
              <w:bottom w:val="single" w:sz="4" w:space="0" w:color="auto"/>
              <w:right w:val="single" w:sz="4" w:space="0" w:color="auto"/>
            </w:tcBorders>
            <w:shd w:val="clear" w:color="auto" w:fill="auto"/>
            <w:noWrap/>
            <w:vAlign w:val="center"/>
            <w:hideMark/>
          </w:tcPr>
          <w:p w14:paraId="6276717A"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0,880</w:t>
            </w:r>
          </w:p>
        </w:tc>
        <w:tc>
          <w:tcPr>
            <w:tcW w:w="1409" w:type="pct"/>
            <w:tcBorders>
              <w:top w:val="nil"/>
              <w:left w:val="nil"/>
              <w:bottom w:val="single" w:sz="4" w:space="0" w:color="auto"/>
              <w:right w:val="single" w:sz="4" w:space="0" w:color="auto"/>
            </w:tcBorders>
            <w:shd w:val="clear" w:color="auto" w:fill="auto"/>
            <w:noWrap/>
            <w:vAlign w:val="center"/>
            <w:hideMark/>
          </w:tcPr>
          <w:p w14:paraId="74EC3108"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37,68</w:t>
            </w:r>
          </w:p>
        </w:tc>
      </w:tr>
      <w:tr w:rsidR="00DF798E" w:rsidRPr="00246B50" w14:paraId="1ACC92D4"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438E3068"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Biometano ²</w:t>
            </w:r>
          </w:p>
        </w:tc>
        <w:tc>
          <w:tcPr>
            <w:tcW w:w="977" w:type="pct"/>
            <w:tcBorders>
              <w:top w:val="nil"/>
              <w:left w:val="nil"/>
              <w:bottom w:val="single" w:sz="4" w:space="0" w:color="auto"/>
              <w:right w:val="single" w:sz="4" w:space="0" w:color="auto"/>
            </w:tcBorders>
            <w:shd w:val="clear" w:color="auto" w:fill="auto"/>
            <w:noWrap/>
            <w:vAlign w:val="center"/>
            <w:hideMark/>
          </w:tcPr>
          <w:p w14:paraId="40E3E457"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0,00076</w:t>
            </w:r>
          </w:p>
        </w:tc>
        <w:tc>
          <w:tcPr>
            <w:tcW w:w="1409" w:type="pct"/>
            <w:tcBorders>
              <w:top w:val="nil"/>
              <w:left w:val="nil"/>
              <w:bottom w:val="single" w:sz="4" w:space="0" w:color="auto"/>
              <w:right w:val="single" w:sz="4" w:space="0" w:color="auto"/>
            </w:tcBorders>
            <w:shd w:val="clear" w:color="auto" w:fill="auto"/>
            <w:noWrap/>
            <w:vAlign w:val="center"/>
            <w:hideMark/>
          </w:tcPr>
          <w:p w14:paraId="01BBC04A"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45,46</w:t>
            </w:r>
          </w:p>
        </w:tc>
      </w:tr>
      <w:tr w:rsidR="00DF798E" w:rsidRPr="00246B50" w14:paraId="11EC54F1"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35298E7C"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Bioquerosene (</w:t>
            </w:r>
            <w:r w:rsidR="00DF798E">
              <w:rPr>
                <w:rFonts w:eastAsia="Times New Roman" w:cs="Times New Roman"/>
                <w:color w:val="000000"/>
                <w:sz w:val="24"/>
                <w:szCs w:val="24"/>
              </w:rPr>
              <w:t xml:space="preserve">SPK - </w:t>
            </w:r>
            <w:r w:rsidRPr="00267453">
              <w:rPr>
                <w:rFonts w:eastAsia="Times New Roman" w:cs="Times New Roman"/>
                <w:color w:val="000000"/>
                <w:sz w:val="24"/>
                <w:szCs w:val="24"/>
              </w:rPr>
              <w:t>HEFA) ¹</w:t>
            </w:r>
          </w:p>
        </w:tc>
        <w:tc>
          <w:tcPr>
            <w:tcW w:w="977" w:type="pct"/>
            <w:tcBorders>
              <w:top w:val="nil"/>
              <w:left w:val="nil"/>
              <w:bottom w:val="single" w:sz="4" w:space="0" w:color="auto"/>
              <w:right w:val="single" w:sz="4" w:space="0" w:color="auto"/>
            </w:tcBorders>
            <w:shd w:val="clear" w:color="auto" w:fill="auto"/>
            <w:noWrap/>
            <w:vAlign w:val="center"/>
            <w:hideMark/>
          </w:tcPr>
          <w:p w14:paraId="164BEFC2"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0,735</w:t>
            </w:r>
          </w:p>
        </w:tc>
        <w:tc>
          <w:tcPr>
            <w:tcW w:w="1409" w:type="pct"/>
            <w:tcBorders>
              <w:top w:val="nil"/>
              <w:left w:val="nil"/>
              <w:bottom w:val="single" w:sz="4" w:space="0" w:color="auto"/>
              <w:right w:val="single" w:sz="4" w:space="0" w:color="auto"/>
            </w:tcBorders>
            <w:shd w:val="clear" w:color="auto" w:fill="auto"/>
            <w:noWrap/>
            <w:vAlign w:val="center"/>
            <w:hideMark/>
          </w:tcPr>
          <w:p w14:paraId="7A39AE9A"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43,54</w:t>
            </w:r>
          </w:p>
        </w:tc>
      </w:tr>
      <w:tr w:rsidR="00DF798E" w:rsidRPr="00246B50" w14:paraId="79979722"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328352EE"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Gasolina A ¹</w:t>
            </w:r>
          </w:p>
        </w:tc>
        <w:tc>
          <w:tcPr>
            <w:tcW w:w="977" w:type="pct"/>
            <w:tcBorders>
              <w:top w:val="nil"/>
              <w:left w:val="nil"/>
              <w:bottom w:val="single" w:sz="4" w:space="0" w:color="auto"/>
              <w:right w:val="single" w:sz="4" w:space="0" w:color="auto"/>
            </w:tcBorders>
            <w:shd w:val="clear" w:color="auto" w:fill="auto"/>
            <w:noWrap/>
            <w:vAlign w:val="center"/>
            <w:hideMark/>
          </w:tcPr>
          <w:p w14:paraId="731142D5"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0,742</w:t>
            </w:r>
          </w:p>
        </w:tc>
        <w:tc>
          <w:tcPr>
            <w:tcW w:w="1409" w:type="pct"/>
            <w:tcBorders>
              <w:top w:val="nil"/>
              <w:left w:val="nil"/>
              <w:bottom w:val="single" w:sz="4" w:space="0" w:color="auto"/>
              <w:right w:val="single" w:sz="4" w:space="0" w:color="auto"/>
            </w:tcBorders>
            <w:shd w:val="clear" w:color="auto" w:fill="auto"/>
            <w:noWrap/>
            <w:vAlign w:val="center"/>
            <w:hideMark/>
          </w:tcPr>
          <w:p w14:paraId="783DE56E"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43,54</w:t>
            </w:r>
          </w:p>
        </w:tc>
      </w:tr>
      <w:tr w:rsidR="00DF798E" w:rsidRPr="00246B50" w14:paraId="6AEFF798"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478DDC07"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 xml:space="preserve">Diesel </w:t>
            </w:r>
            <w:r w:rsidR="00DF798E">
              <w:rPr>
                <w:rFonts w:eastAsia="Times New Roman" w:cs="Times New Roman"/>
                <w:color w:val="000000"/>
                <w:sz w:val="24"/>
                <w:szCs w:val="24"/>
              </w:rPr>
              <w:t xml:space="preserve">A </w:t>
            </w:r>
            <w:r w:rsidRPr="00267453">
              <w:rPr>
                <w:rFonts w:eastAsia="Times New Roman" w:cs="Times New Roman"/>
                <w:color w:val="000000"/>
                <w:sz w:val="24"/>
                <w:szCs w:val="24"/>
              </w:rPr>
              <w:t>¹</w:t>
            </w:r>
          </w:p>
        </w:tc>
        <w:tc>
          <w:tcPr>
            <w:tcW w:w="977" w:type="pct"/>
            <w:tcBorders>
              <w:top w:val="nil"/>
              <w:left w:val="nil"/>
              <w:bottom w:val="single" w:sz="4" w:space="0" w:color="auto"/>
              <w:right w:val="single" w:sz="4" w:space="0" w:color="auto"/>
            </w:tcBorders>
            <w:shd w:val="clear" w:color="auto" w:fill="auto"/>
            <w:noWrap/>
            <w:vAlign w:val="center"/>
            <w:hideMark/>
          </w:tcPr>
          <w:p w14:paraId="283EC8F1"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0,840</w:t>
            </w:r>
          </w:p>
        </w:tc>
        <w:tc>
          <w:tcPr>
            <w:tcW w:w="1409" w:type="pct"/>
            <w:tcBorders>
              <w:top w:val="nil"/>
              <w:left w:val="nil"/>
              <w:bottom w:val="single" w:sz="4" w:space="0" w:color="auto"/>
              <w:right w:val="single" w:sz="4" w:space="0" w:color="auto"/>
            </w:tcBorders>
            <w:shd w:val="clear" w:color="auto" w:fill="auto"/>
            <w:noWrap/>
            <w:vAlign w:val="center"/>
            <w:hideMark/>
          </w:tcPr>
          <w:p w14:paraId="0BAF9B92"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42,29</w:t>
            </w:r>
          </w:p>
        </w:tc>
      </w:tr>
      <w:tr w:rsidR="00DF798E" w:rsidRPr="00246B50" w14:paraId="52257423"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12FA6DF8"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Gás natural ¹</w:t>
            </w:r>
          </w:p>
        </w:tc>
        <w:tc>
          <w:tcPr>
            <w:tcW w:w="977" w:type="pct"/>
            <w:tcBorders>
              <w:top w:val="nil"/>
              <w:left w:val="nil"/>
              <w:bottom w:val="single" w:sz="4" w:space="0" w:color="auto"/>
              <w:right w:val="single" w:sz="4" w:space="0" w:color="auto"/>
            </w:tcBorders>
            <w:shd w:val="clear" w:color="auto" w:fill="auto"/>
            <w:noWrap/>
            <w:vAlign w:val="center"/>
            <w:hideMark/>
          </w:tcPr>
          <w:p w14:paraId="2C597E5D"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0,00074</w:t>
            </w:r>
          </w:p>
        </w:tc>
        <w:tc>
          <w:tcPr>
            <w:tcW w:w="1409" w:type="pct"/>
            <w:tcBorders>
              <w:top w:val="nil"/>
              <w:left w:val="nil"/>
              <w:bottom w:val="single" w:sz="4" w:space="0" w:color="auto"/>
              <w:right w:val="single" w:sz="4" w:space="0" w:color="auto"/>
            </w:tcBorders>
            <w:shd w:val="clear" w:color="auto" w:fill="auto"/>
            <w:noWrap/>
            <w:vAlign w:val="center"/>
            <w:hideMark/>
          </w:tcPr>
          <w:p w14:paraId="00518344"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36,84</w:t>
            </w:r>
          </w:p>
        </w:tc>
      </w:tr>
      <w:tr w:rsidR="00DF798E" w:rsidRPr="00246B50" w14:paraId="57FDCE93"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01E5318C"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Querosene de aviação (QAV) ¹</w:t>
            </w:r>
          </w:p>
        </w:tc>
        <w:tc>
          <w:tcPr>
            <w:tcW w:w="977" w:type="pct"/>
            <w:tcBorders>
              <w:top w:val="nil"/>
              <w:left w:val="nil"/>
              <w:bottom w:val="single" w:sz="4" w:space="0" w:color="auto"/>
              <w:right w:val="single" w:sz="4" w:space="0" w:color="auto"/>
            </w:tcBorders>
            <w:shd w:val="clear" w:color="auto" w:fill="auto"/>
            <w:noWrap/>
            <w:vAlign w:val="center"/>
            <w:hideMark/>
          </w:tcPr>
          <w:p w14:paraId="50AA66A7"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0,799</w:t>
            </w:r>
          </w:p>
        </w:tc>
        <w:tc>
          <w:tcPr>
            <w:tcW w:w="1409" w:type="pct"/>
            <w:tcBorders>
              <w:top w:val="nil"/>
              <w:left w:val="nil"/>
              <w:bottom w:val="single" w:sz="4" w:space="0" w:color="auto"/>
              <w:right w:val="single" w:sz="4" w:space="0" w:color="auto"/>
            </w:tcBorders>
            <w:shd w:val="clear" w:color="auto" w:fill="auto"/>
            <w:noWrap/>
            <w:vAlign w:val="center"/>
            <w:hideMark/>
          </w:tcPr>
          <w:p w14:paraId="3431079D"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43,54</w:t>
            </w:r>
          </w:p>
        </w:tc>
      </w:tr>
      <w:tr w:rsidR="00DF798E" w:rsidRPr="00246B50" w14:paraId="6CE00F4B" w14:textId="77777777" w:rsidTr="00B14DD0">
        <w:trPr>
          <w:trHeight w:val="300"/>
          <w:jc w:val="center"/>
        </w:trPr>
        <w:tc>
          <w:tcPr>
            <w:tcW w:w="2614" w:type="pct"/>
            <w:tcBorders>
              <w:top w:val="nil"/>
              <w:left w:val="single" w:sz="4" w:space="0" w:color="auto"/>
              <w:bottom w:val="single" w:sz="4" w:space="0" w:color="auto"/>
              <w:right w:val="single" w:sz="4" w:space="0" w:color="auto"/>
            </w:tcBorders>
            <w:shd w:val="clear" w:color="auto" w:fill="auto"/>
            <w:noWrap/>
            <w:vAlign w:val="center"/>
            <w:hideMark/>
          </w:tcPr>
          <w:p w14:paraId="3EEAD49D" w14:textId="77777777" w:rsidR="00B14DD0" w:rsidRDefault="00267453">
            <w:pPr>
              <w:spacing w:after="120" w:line="240" w:lineRule="auto"/>
              <w:rPr>
                <w:rFonts w:eastAsia="Times New Roman" w:cs="Times New Roman"/>
                <w:color w:val="000000"/>
                <w:sz w:val="24"/>
                <w:szCs w:val="24"/>
              </w:rPr>
            </w:pPr>
            <w:r w:rsidRPr="00267453">
              <w:rPr>
                <w:rFonts w:eastAsia="Times New Roman" w:cs="Times New Roman"/>
                <w:color w:val="000000"/>
                <w:sz w:val="24"/>
                <w:szCs w:val="24"/>
              </w:rPr>
              <w:t>GLP ³</w:t>
            </w:r>
          </w:p>
        </w:tc>
        <w:tc>
          <w:tcPr>
            <w:tcW w:w="977" w:type="pct"/>
            <w:tcBorders>
              <w:top w:val="nil"/>
              <w:left w:val="nil"/>
              <w:bottom w:val="single" w:sz="4" w:space="0" w:color="auto"/>
              <w:right w:val="single" w:sz="4" w:space="0" w:color="auto"/>
            </w:tcBorders>
            <w:shd w:val="clear" w:color="auto" w:fill="auto"/>
            <w:noWrap/>
            <w:vAlign w:val="center"/>
            <w:hideMark/>
          </w:tcPr>
          <w:p w14:paraId="51EB6480"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0,552</w:t>
            </w:r>
          </w:p>
        </w:tc>
        <w:tc>
          <w:tcPr>
            <w:tcW w:w="1409" w:type="pct"/>
            <w:tcBorders>
              <w:top w:val="nil"/>
              <w:left w:val="nil"/>
              <w:bottom w:val="single" w:sz="4" w:space="0" w:color="auto"/>
              <w:right w:val="single" w:sz="4" w:space="0" w:color="auto"/>
            </w:tcBorders>
            <w:shd w:val="clear" w:color="auto" w:fill="auto"/>
            <w:noWrap/>
            <w:vAlign w:val="center"/>
            <w:hideMark/>
          </w:tcPr>
          <w:p w14:paraId="4E7B57B1" w14:textId="77777777" w:rsidR="00B14DD0" w:rsidRDefault="00267453">
            <w:pPr>
              <w:spacing w:after="120" w:line="240" w:lineRule="auto"/>
              <w:jc w:val="center"/>
              <w:rPr>
                <w:rFonts w:eastAsia="Times New Roman" w:cs="Times New Roman"/>
                <w:color w:val="000000"/>
                <w:sz w:val="24"/>
                <w:szCs w:val="24"/>
              </w:rPr>
            </w:pPr>
            <w:r w:rsidRPr="00267453">
              <w:rPr>
                <w:rFonts w:eastAsia="Times New Roman" w:cs="Times New Roman"/>
                <w:color w:val="000000"/>
                <w:sz w:val="24"/>
                <w:szCs w:val="24"/>
              </w:rPr>
              <w:t>46,47</w:t>
            </w:r>
          </w:p>
        </w:tc>
      </w:tr>
    </w:tbl>
    <w:p w14:paraId="6AB7A2F6" w14:textId="77777777" w:rsidR="00B14DD0" w:rsidRDefault="00267453">
      <w:pPr>
        <w:spacing w:after="0" w:line="240" w:lineRule="auto"/>
        <w:rPr>
          <w:rFonts w:eastAsia="Calibri" w:cs="Times New Roman"/>
          <w:sz w:val="24"/>
          <w:szCs w:val="24"/>
          <w:lang w:eastAsia="en-US"/>
        </w:rPr>
      </w:pPr>
      <w:r w:rsidRPr="00267453">
        <w:rPr>
          <w:rFonts w:eastAsia="Calibri" w:cs="Times New Roman"/>
          <w:sz w:val="24"/>
          <w:szCs w:val="24"/>
          <w:lang w:eastAsia="en-US"/>
        </w:rPr>
        <w:t>¹ Massa específica à temperatura de 273,15 K (0 ºC) e 101,325 kPa (1 atm).</w:t>
      </w:r>
    </w:p>
    <w:p w14:paraId="21F394CE" w14:textId="77777777" w:rsidR="00B14DD0" w:rsidRDefault="00267453">
      <w:pPr>
        <w:spacing w:after="0" w:line="240" w:lineRule="auto"/>
        <w:rPr>
          <w:rFonts w:eastAsia="Calibri" w:cs="Times New Roman"/>
          <w:sz w:val="24"/>
          <w:szCs w:val="24"/>
          <w:lang w:eastAsia="en-US"/>
        </w:rPr>
      </w:pPr>
      <w:r w:rsidRPr="00267453">
        <w:rPr>
          <w:rFonts w:eastAsia="Calibri" w:cs="Times New Roman"/>
          <w:sz w:val="24"/>
          <w:szCs w:val="24"/>
          <w:lang w:eastAsia="en-US"/>
        </w:rPr>
        <w:t>² Biometano com 96,5% de metano, a 273,15 K (0 ºC) e 101,325 kPa (1 atm).</w:t>
      </w:r>
    </w:p>
    <w:p w14:paraId="18A069B9" w14:textId="77777777" w:rsidR="00B14DD0" w:rsidRDefault="00267453">
      <w:pPr>
        <w:spacing w:after="0" w:line="240" w:lineRule="auto"/>
        <w:rPr>
          <w:rFonts w:eastAsia="Calibri" w:cs="Times New Roman"/>
          <w:sz w:val="24"/>
          <w:szCs w:val="24"/>
          <w:lang w:eastAsia="en-US"/>
        </w:rPr>
      </w:pPr>
      <w:r w:rsidRPr="00267453">
        <w:rPr>
          <w:rFonts w:eastAsia="Calibri" w:cs="Times New Roman"/>
          <w:sz w:val="24"/>
          <w:szCs w:val="24"/>
          <w:lang w:eastAsia="en-US"/>
        </w:rPr>
        <w:t>³ Massa específica à temperatura de 273,15 K (0 ºC) e pressurizado.</w:t>
      </w:r>
    </w:p>
    <w:p w14:paraId="5D048B3D" w14:textId="77777777" w:rsidR="00B14DD0" w:rsidRPr="005B1CF5" w:rsidRDefault="00B14DD0" w:rsidP="005B1CF5">
      <w:pPr>
        <w:shd w:val="clear" w:color="auto" w:fill="FFFFFF"/>
        <w:spacing w:after="120" w:line="240" w:lineRule="auto"/>
        <w:jc w:val="center"/>
        <w:rPr>
          <w:rFonts w:cs="Times New Roman"/>
          <w:bCs/>
          <w:sz w:val="24"/>
          <w:szCs w:val="24"/>
        </w:rPr>
      </w:pPr>
    </w:p>
    <w:p w14:paraId="125E835F" w14:textId="77777777" w:rsidR="00DF798E" w:rsidRPr="00524039" w:rsidRDefault="00267453" w:rsidP="00DF798E">
      <w:pPr>
        <w:shd w:val="clear" w:color="auto" w:fill="FFFFFF"/>
        <w:spacing w:after="120" w:line="240" w:lineRule="auto"/>
        <w:jc w:val="center"/>
        <w:rPr>
          <w:rFonts w:cs="Times New Roman"/>
          <w:bCs/>
          <w:sz w:val="24"/>
          <w:szCs w:val="24"/>
          <w:highlight w:val="yellow"/>
        </w:rPr>
      </w:pPr>
      <w:r w:rsidRPr="005B1CF5">
        <w:rPr>
          <w:rFonts w:cs="Times New Roman"/>
          <w:bCs/>
          <w:sz w:val="24"/>
          <w:szCs w:val="24"/>
        </w:rPr>
        <w:t xml:space="preserve">Tabela 16. </w:t>
      </w:r>
      <w:r w:rsidR="00DF798E" w:rsidRPr="00524039">
        <w:rPr>
          <w:rFonts w:cs="Times New Roman"/>
          <w:bCs/>
          <w:sz w:val="24"/>
          <w:szCs w:val="24"/>
        </w:rPr>
        <w:t>Poder calorífico inferior de coprodutos dos processos de produção de óleo e biocombustíveis.</w:t>
      </w:r>
    </w:p>
    <w:tbl>
      <w:tblPr>
        <w:tblW w:w="4171" w:type="pct"/>
        <w:jc w:val="center"/>
        <w:tblLayout w:type="fixed"/>
        <w:tblCellMar>
          <w:left w:w="70" w:type="dxa"/>
          <w:right w:w="70" w:type="dxa"/>
        </w:tblCellMar>
        <w:tblLook w:val="04A0" w:firstRow="1" w:lastRow="0" w:firstColumn="1" w:lastColumn="0" w:noHBand="0" w:noVBand="1"/>
      </w:tblPr>
      <w:tblGrid>
        <w:gridCol w:w="4673"/>
        <w:gridCol w:w="3832"/>
      </w:tblGrid>
      <w:tr w:rsidR="00DF798E" w:rsidRPr="00246B50" w14:paraId="23044DD6" w14:textId="77777777" w:rsidTr="00B14DD0">
        <w:trPr>
          <w:trHeight w:val="276"/>
          <w:jc w:val="center"/>
        </w:trPr>
        <w:tc>
          <w:tcPr>
            <w:tcW w:w="2747" w:type="pct"/>
            <w:tcBorders>
              <w:top w:val="single" w:sz="4" w:space="0" w:color="auto"/>
              <w:left w:val="single" w:sz="4" w:space="0" w:color="auto"/>
              <w:bottom w:val="single" w:sz="4" w:space="0" w:color="auto"/>
              <w:right w:val="single" w:sz="4" w:space="0" w:color="000000"/>
            </w:tcBorders>
            <w:shd w:val="clear" w:color="000000" w:fill="D0CECE"/>
            <w:noWrap/>
            <w:vAlign w:val="center"/>
            <w:hideMark/>
          </w:tcPr>
          <w:p w14:paraId="4EE28FAE" w14:textId="77777777" w:rsidR="00DF798E" w:rsidRPr="00524039" w:rsidRDefault="00DF798E" w:rsidP="00B14DD0">
            <w:pPr>
              <w:spacing w:after="120" w:line="240" w:lineRule="auto"/>
              <w:jc w:val="center"/>
              <w:rPr>
                <w:rFonts w:eastAsia="Times New Roman" w:cs="Times New Roman"/>
                <w:b/>
                <w:bCs/>
                <w:color w:val="000000"/>
                <w:sz w:val="24"/>
                <w:szCs w:val="24"/>
              </w:rPr>
            </w:pPr>
            <w:r w:rsidRPr="00524039">
              <w:rPr>
                <w:rFonts w:eastAsia="Times New Roman" w:cs="Times New Roman"/>
                <w:b/>
                <w:bCs/>
                <w:color w:val="000000"/>
                <w:sz w:val="24"/>
                <w:szCs w:val="24"/>
              </w:rPr>
              <w:t>Produto</w:t>
            </w:r>
          </w:p>
        </w:tc>
        <w:tc>
          <w:tcPr>
            <w:tcW w:w="2253" w:type="pct"/>
            <w:tcBorders>
              <w:top w:val="single" w:sz="4" w:space="0" w:color="auto"/>
              <w:left w:val="nil"/>
              <w:bottom w:val="single" w:sz="4" w:space="0" w:color="auto"/>
              <w:right w:val="single" w:sz="4" w:space="0" w:color="auto"/>
            </w:tcBorders>
            <w:shd w:val="clear" w:color="000000" w:fill="D0CECE"/>
            <w:vAlign w:val="center"/>
            <w:hideMark/>
          </w:tcPr>
          <w:p w14:paraId="64AEDA94" w14:textId="77777777" w:rsidR="00DF798E" w:rsidRPr="00524039" w:rsidRDefault="00DF798E" w:rsidP="00B14DD0">
            <w:pPr>
              <w:spacing w:after="120" w:line="240" w:lineRule="auto"/>
              <w:jc w:val="center"/>
              <w:rPr>
                <w:rFonts w:eastAsia="Times New Roman" w:cs="Times New Roman"/>
                <w:b/>
                <w:bCs/>
                <w:color w:val="000000"/>
                <w:sz w:val="24"/>
                <w:szCs w:val="24"/>
              </w:rPr>
            </w:pPr>
            <w:r w:rsidRPr="00524039">
              <w:rPr>
                <w:rFonts w:eastAsia="Times New Roman" w:cs="Times New Roman"/>
                <w:b/>
                <w:bCs/>
                <w:color w:val="000000"/>
                <w:sz w:val="24"/>
                <w:szCs w:val="24"/>
              </w:rPr>
              <w:t>Poder Calorífico Inferior</w:t>
            </w:r>
            <w:r>
              <w:rPr>
                <w:rFonts w:eastAsia="Times New Roman" w:cs="Times New Roman"/>
                <w:b/>
                <w:bCs/>
                <w:color w:val="000000"/>
                <w:sz w:val="24"/>
                <w:szCs w:val="24"/>
              </w:rPr>
              <w:t xml:space="preserve"> </w:t>
            </w:r>
            <w:r w:rsidRPr="00524039">
              <w:rPr>
                <w:rFonts w:eastAsia="Times New Roman" w:cs="Times New Roman"/>
                <w:b/>
                <w:bCs/>
                <w:color w:val="000000"/>
                <w:sz w:val="24"/>
                <w:szCs w:val="24"/>
              </w:rPr>
              <w:t>[MJ/kg]</w:t>
            </w:r>
          </w:p>
        </w:tc>
      </w:tr>
      <w:tr w:rsidR="00DF798E" w:rsidRPr="00246B50" w14:paraId="0B810A74"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2ADE0F"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Açúcar</w:t>
            </w:r>
          </w:p>
        </w:tc>
        <w:tc>
          <w:tcPr>
            <w:tcW w:w="2253" w:type="pct"/>
            <w:tcBorders>
              <w:top w:val="nil"/>
              <w:left w:val="nil"/>
              <w:bottom w:val="single" w:sz="4" w:space="0" w:color="auto"/>
              <w:right w:val="single" w:sz="4" w:space="0" w:color="auto"/>
            </w:tcBorders>
            <w:shd w:val="clear" w:color="auto" w:fill="auto"/>
            <w:noWrap/>
            <w:vAlign w:val="center"/>
            <w:hideMark/>
          </w:tcPr>
          <w:p w14:paraId="4295E50D"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16,19</w:t>
            </w:r>
          </w:p>
        </w:tc>
      </w:tr>
      <w:tr w:rsidR="00DF798E" w:rsidRPr="00246B50" w14:paraId="4AC0925D"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07AB8BD"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DDG – “Dried Distillers Grains”</w:t>
            </w:r>
          </w:p>
        </w:tc>
        <w:tc>
          <w:tcPr>
            <w:tcW w:w="2253" w:type="pct"/>
            <w:tcBorders>
              <w:top w:val="nil"/>
              <w:left w:val="nil"/>
              <w:bottom w:val="single" w:sz="4" w:space="0" w:color="auto"/>
              <w:right w:val="single" w:sz="4" w:space="0" w:color="auto"/>
            </w:tcBorders>
            <w:shd w:val="clear" w:color="auto" w:fill="auto"/>
            <w:noWrap/>
            <w:vAlign w:val="center"/>
            <w:hideMark/>
          </w:tcPr>
          <w:p w14:paraId="2F0E1822"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20,24</w:t>
            </w:r>
          </w:p>
        </w:tc>
      </w:tr>
      <w:tr w:rsidR="00DF798E" w:rsidRPr="00246B50" w14:paraId="4A7E3614"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8BBD499" w14:textId="77777777" w:rsidR="00DF798E" w:rsidRPr="00524039" w:rsidRDefault="00DF798E" w:rsidP="00B14DD0">
            <w:pPr>
              <w:spacing w:after="120" w:line="240" w:lineRule="auto"/>
              <w:rPr>
                <w:rFonts w:eastAsia="Times New Roman" w:cs="Times New Roman"/>
                <w:color w:val="000000"/>
                <w:sz w:val="24"/>
                <w:szCs w:val="24"/>
                <w:lang w:val="en-US"/>
              </w:rPr>
            </w:pPr>
            <w:r w:rsidRPr="00524039">
              <w:rPr>
                <w:rFonts w:eastAsia="Times New Roman" w:cs="Times New Roman"/>
                <w:color w:val="000000"/>
                <w:sz w:val="24"/>
                <w:szCs w:val="24"/>
                <w:lang w:val="en-US"/>
              </w:rPr>
              <w:t>DDGS – “Dried Distillers Grains with Solubles”</w:t>
            </w:r>
          </w:p>
        </w:tc>
        <w:tc>
          <w:tcPr>
            <w:tcW w:w="2253" w:type="pct"/>
            <w:tcBorders>
              <w:top w:val="nil"/>
              <w:left w:val="nil"/>
              <w:bottom w:val="single" w:sz="4" w:space="0" w:color="auto"/>
              <w:right w:val="single" w:sz="4" w:space="0" w:color="auto"/>
            </w:tcBorders>
            <w:shd w:val="clear" w:color="auto" w:fill="auto"/>
            <w:noWrap/>
            <w:vAlign w:val="center"/>
            <w:hideMark/>
          </w:tcPr>
          <w:p w14:paraId="38D7D11E"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20,24</w:t>
            </w:r>
          </w:p>
        </w:tc>
      </w:tr>
      <w:tr w:rsidR="00DF798E" w:rsidRPr="00246B50" w14:paraId="1699C5EB"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6ED705C"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CGM - "Corn Gluten Meal"</w:t>
            </w:r>
          </w:p>
        </w:tc>
        <w:tc>
          <w:tcPr>
            <w:tcW w:w="2253" w:type="pct"/>
            <w:tcBorders>
              <w:top w:val="nil"/>
              <w:left w:val="nil"/>
              <w:bottom w:val="single" w:sz="4" w:space="0" w:color="auto"/>
              <w:right w:val="single" w:sz="4" w:space="0" w:color="auto"/>
            </w:tcBorders>
            <w:shd w:val="clear" w:color="auto" w:fill="auto"/>
            <w:noWrap/>
            <w:vAlign w:val="center"/>
            <w:hideMark/>
          </w:tcPr>
          <w:p w14:paraId="3DFC641F"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18,61</w:t>
            </w:r>
          </w:p>
        </w:tc>
      </w:tr>
      <w:tr w:rsidR="00DF798E" w:rsidRPr="00246B50" w14:paraId="6611876B"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4A74E1"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CGF - "Corn Gluten Feed"</w:t>
            </w:r>
          </w:p>
        </w:tc>
        <w:tc>
          <w:tcPr>
            <w:tcW w:w="2253" w:type="pct"/>
            <w:tcBorders>
              <w:top w:val="nil"/>
              <w:left w:val="nil"/>
              <w:bottom w:val="single" w:sz="4" w:space="0" w:color="auto"/>
              <w:right w:val="single" w:sz="4" w:space="0" w:color="auto"/>
            </w:tcBorders>
            <w:shd w:val="clear" w:color="auto" w:fill="auto"/>
            <w:noWrap/>
            <w:vAlign w:val="center"/>
            <w:hideMark/>
          </w:tcPr>
          <w:p w14:paraId="5772B188"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18,61</w:t>
            </w:r>
          </w:p>
        </w:tc>
      </w:tr>
      <w:tr w:rsidR="00DF798E" w:rsidRPr="00246B50" w14:paraId="229BAA9A"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850BFB"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Óleo de milho</w:t>
            </w:r>
          </w:p>
        </w:tc>
        <w:tc>
          <w:tcPr>
            <w:tcW w:w="2253" w:type="pct"/>
            <w:tcBorders>
              <w:top w:val="nil"/>
              <w:left w:val="nil"/>
              <w:bottom w:val="single" w:sz="4" w:space="0" w:color="auto"/>
              <w:right w:val="single" w:sz="4" w:space="0" w:color="auto"/>
            </w:tcBorders>
            <w:shd w:val="clear" w:color="auto" w:fill="auto"/>
            <w:noWrap/>
            <w:vAlign w:val="center"/>
            <w:hideMark/>
          </w:tcPr>
          <w:p w14:paraId="10297C8B"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37,22</w:t>
            </w:r>
          </w:p>
        </w:tc>
      </w:tr>
      <w:tr w:rsidR="00DF798E" w:rsidRPr="00246B50" w14:paraId="151344B4"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ECA212"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Óleo de soja</w:t>
            </w:r>
          </w:p>
        </w:tc>
        <w:tc>
          <w:tcPr>
            <w:tcW w:w="2253" w:type="pct"/>
            <w:tcBorders>
              <w:top w:val="nil"/>
              <w:left w:val="nil"/>
              <w:bottom w:val="single" w:sz="4" w:space="0" w:color="auto"/>
              <w:right w:val="single" w:sz="4" w:space="0" w:color="auto"/>
            </w:tcBorders>
            <w:shd w:val="clear" w:color="auto" w:fill="auto"/>
            <w:noWrap/>
            <w:vAlign w:val="center"/>
            <w:hideMark/>
          </w:tcPr>
          <w:p w14:paraId="39127B5C"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34,04</w:t>
            </w:r>
          </w:p>
        </w:tc>
      </w:tr>
      <w:tr w:rsidR="00DF798E" w:rsidRPr="00246B50" w14:paraId="74167A35"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3F5D6C"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Farelo de soja</w:t>
            </w:r>
          </w:p>
        </w:tc>
        <w:tc>
          <w:tcPr>
            <w:tcW w:w="2253" w:type="pct"/>
            <w:tcBorders>
              <w:top w:val="nil"/>
              <w:left w:val="nil"/>
              <w:bottom w:val="single" w:sz="4" w:space="0" w:color="auto"/>
              <w:right w:val="single" w:sz="4" w:space="0" w:color="auto"/>
            </w:tcBorders>
            <w:shd w:val="clear" w:color="auto" w:fill="auto"/>
            <w:noWrap/>
            <w:vAlign w:val="center"/>
            <w:hideMark/>
          </w:tcPr>
          <w:p w14:paraId="5CEFBC45"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15,40</w:t>
            </w:r>
          </w:p>
        </w:tc>
      </w:tr>
      <w:tr w:rsidR="00DF798E" w:rsidRPr="00246B50" w14:paraId="08B56494" w14:textId="77777777" w:rsidTr="00B14DD0">
        <w:trPr>
          <w:trHeight w:val="300"/>
          <w:jc w:val="center"/>
        </w:trPr>
        <w:tc>
          <w:tcPr>
            <w:tcW w:w="2747" w:type="pct"/>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5B269C" w14:textId="77777777" w:rsidR="00DF798E" w:rsidRPr="00524039" w:rsidRDefault="00DF798E" w:rsidP="00B14DD0">
            <w:pPr>
              <w:spacing w:after="120" w:line="240" w:lineRule="auto"/>
              <w:rPr>
                <w:rFonts w:eastAsia="Times New Roman" w:cs="Times New Roman"/>
                <w:color w:val="000000"/>
                <w:sz w:val="24"/>
                <w:szCs w:val="24"/>
              </w:rPr>
            </w:pPr>
            <w:r w:rsidRPr="00524039">
              <w:rPr>
                <w:rFonts w:eastAsia="Times New Roman" w:cs="Times New Roman"/>
                <w:color w:val="000000"/>
                <w:sz w:val="24"/>
                <w:szCs w:val="24"/>
              </w:rPr>
              <w:t>Glicerina purificada</w:t>
            </w:r>
          </w:p>
        </w:tc>
        <w:tc>
          <w:tcPr>
            <w:tcW w:w="2253" w:type="pct"/>
            <w:tcBorders>
              <w:top w:val="nil"/>
              <w:left w:val="nil"/>
              <w:bottom w:val="single" w:sz="4" w:space="0" w:color="auto"/>
              <w:right w:val="single" w:sz="4" w:space="0" w:color="auto"/>
            </w:tcBorders>
            <w:shd w:val="clear" w:color="auto" w:fill="auto"/>
            <w:noWrap/>
            <w:vAlign w:val="center"/>
            <w:hideMark/>
          </w:tcPr>
          <w:p w14:paraId="4CE5031E" w14:textId="77777777" w:rsidR="00DF798E" w:rsidRPr="00524039" w:rsidRDefault="00DF798E" w:rsidP="00B14DD0">
            <w:pPr>
              <w:spacing w:after="120" w:line="240" w:lineRule="auto"/>
              <w:jc w:val="center"/>
              <w:rPr>
                <w:rFonts w:eastAsia="Times New Roman" w:cs="Times New Roman"/>
                <w:color w:val="000000"/>
                <w:sz w:val="24"/>
                <w:szCs w:val="24"/>
              </w:rPr>
            </w:pPr>
            <w:r w:rsidRPr="00524039">
              <w:rPr>
                <w:rFonts w:eastAsia="Times New Roman" w:cs="Times New Roman"/>
                <w:color w:val="000000"/>
                <w:sz w:val="24"/>
                <w:szCs w:val="24"/>
              </w:rPr>
              <w:t>16,20</w:t>
            </w:r>
          </w:p>
        </w:tc>
      </w:tr>
    </w:tbl>
    <w:p w14:paraId="31E02A9A" w14:textId="77777777" w:rsidR="00DF798E" w:rsidRPr="00524039" w:rsidRDefault="00DF798E" w:rsidP="00DF798E">
      <w:pPr>
        <w:spacing w:after="120" w:line="240" w:lineRule="auto"/>
        <w:rPr>
          <w:rFonts w:eastAsia="Calibri" w:cs="Times New Roman"/>
          <w:sz w:val="24"/>
          <w:szCs w:val="24"/>
          <w:lang w:eastAsia="en-US"/>
        </w:rPr>
      </w:pPr>
    </w:p>
    <w:p w14:paraId="7FCF2F8E" w14:textId="77777777" w:rsidR="00DF798E" w:rsidRDefault="00DF798E" w:rsidP="00DF798E">
      <w:pPr>
        <w:rPr>
          <w:rFonts w:cs="Times New Roman"/>
          <w:sz w:val="24"/>
          <w:szCs w:val="24"/>
        </w:rPr>
      </w:pPr>
      <w:r>
        <w:rPr>
          <w:rFonts w:cs="Times New Roman"/>
          <w:sz w:val="24"/>
          <w:szCs w:val="24"/>
        </w:rPr>
        <w:br w:type="page"/>
      </w:r>
    </w:p>
    <w:p w14:paraId="4A606414" w14:textId="77777777" w:rsidR="00B14DD0" w:rsidRPr="005B1CF5" w:rsidRDefault="00267453" w:rsidP="005B1CF5">
      <w:pPr>
        <w:shd w:val="clear" w:color="auto" w:fill="FFFFFF"/>
        <w:spacing w:after="120" w:line="240" w:lineRule="auto"/>
        <w:jc w:val="center"/>
        <w:rPr>
          <w:rFonts w:cs="Times New Roman"/>
          <w:sz w:val="24"/>
          <w:szCs w:val="24"/>
        </w:rPr>
      </w:pPr>
      <w:r w:rsidRPr="005B1CF5">
        <w:rPr>
          <w:rFonts w:cs="Times New Roman"/>
          <w:sz w:val="24"/>
          <w:szCs w:val="24"/>
        </w:rPr>
        <w:lastRenderedPageBreak/>
        <w:t>Tabela 17. Biocombustíveis e seus combustíveis fósseis equivalentes.</w:t>
      </w:r>
    </w:p>
    <w:tbl>
      <w:tblPr>
        <w:tblStyle w:val="Tabelacomgrade"/>
        <w:tblW w:w="9214" w:type="dxa"/>
        <w:jc w:val="center"/>
        <w:tblLook w:val="04A0" w:firstRow="1" w:lastRow="0" w:firstColumn="1" w:lastColumn="0" w:noHBand="0" w:noVBand="1"/>
      </w:tblPr>
      <w:tblGrid>
        <w:gridCol w:w="3681"/>
        <w:gridCol w:w="5533"/>
      </w:tblGrid>
      <w:tr w:rsidR="00DF798E" w:rsidRPr="00246B50" w14:paraId="64B814BA" w14:textId="77777777" w:rsidTr="005B1CF5">
        <w:trPr>
          <w:trHeight w:val="729"/>
          <w:jc w:val="center"/>
        </w:trPr>
        <w:tc>
          <w:tcPr>
            <w:tcW w:w="3681" w:type="dxa"/>
            <w:shd w:val="clear" w:color="auto" w:fill="D9D9D9" w:themeFill="background1" w:themeFillShade="D9"/>
            <w:vAlign w:val="center"/>
          </w:tcPr>
          <w:p w14:paraId="6EEC3917" w14:textId="77777777" w:rsidR="00B14DD0" w:rsidRPr="005B1CF5" w:rsidRDefault="00267453" w:rsidP="005B1CF5">
            <w:pPr>
              <w:spacing w:after="120"/>
              <w:jc w:val="center"/>
              <w:rPr>
                <w:rFonts w:eastAsia="Times New Roman" w:cs="Times New Roman"/>
                <w:b/>
                <w:bCs/>
                <w:color w:val="000000"/>
                <w:sz w:val="24"/>
                <w:szCs w:val="24"/>
              </w:rPr>
            </w:pPr>
            <w:r w:rsidRPr="005B1CF5">
              <w:rPr>
                <w:rFonts w:eastAsia="Times New Roman" w:cs="Times New Roman"/>
                <w:b/>
                <w:bCs/>
                <w:color w:val="000000"/>
                <w:sz w:val="24"/>
                <w:szCs w:val="24"/>
              </w:rPr>
              <w:t>Biocombustível</w:t>
            </w:r>
          </w:p>
        </w:tc>
        <w:tc>
          <w:tcPr>
            <w:tcW w:w="5533" w:type="dxa"/>
            <w:shd w:val="clear" w:color="auto" w:fill="D9D9D9" w:themeFill="background1" w:themeFillShade="D9"/>
            <w:vAlign w:val="center"/>
          </w:tcPr>
          <w:p w14:paraId="775721C9" w14:textId="77777777" w:rsidR="00B14DD0" w:rsidRPr="005B1CF5" w:rsidRDefault="00267453" w:rsidP="005B1CF5">
            <w:pPr>
              <w:spacing w:after="120"/>
              <w:jc w:val="center"/>
              <w:rPr>
                <w:rFonts w:eastAsia="Times New Roman" w:cs="Times New Roman"/>
                <w:b/>
                <w:bCs/>
                <w:color w:val="000000"/>
                <w:sz w:val="24"/>
                <w:szCs w:val="24"/>
              </w:rPr>
            </w:pPr>
            <w:r w:rsidRPr="005B1CF5">
              <w:rPr>
                <w:rFonts w:eastAsia="Times New Roman" w:cs="Times New Roman"/>
                <w:b/>
                <w:bCs/>
                <w:color w:val="000000"/>
                <w:sz w:val="24"/>
                <w:szCs w:val="24"/>
              </w:rPr>
              <w:t xml:space="preserve">Combustível Fóssil Equivalente </w:t>
            </w:r>
          </w:p>
        </w:tc>
      </w:tr>
      <w:tr w:rsidR="00DF798E" w:rsidRPr="00246B50" w14:paraId="37446654" w14:textId="77777777" w:rsidTr="00B14DD0">
        <w:trPr>
          <w:jc w:val="center"/>
        </w:trPr>
        <w:tc>
          <w:tcPr>
            <w:tcW w:w="3681" w:type="dxa"/>
            <w:vAlign w:val="center"/>
          </w:tcPr>
          <w:p w14:paraId="05001564" w14:textId="77777777" w:rsidR="00B14DD0" w:rsidRPr="005B1CF5" w:rsidRDefault="00267453" w:rsidP="006427B2">
            <w:pPr>
              <w:shd w:val="clear" w:color="auto" w:fill="FFFFFF"/>
              <w:spacing w:after="120"/>
              <w:rPr>
                <w:rFonts w:cs="Times New Roman"/>
                <w:sz w:val="24"/>
                <w:szCs w:val="24"/>
              </w:rPr>
            </w:pPr>
            <w:r w:rsidRPr="00267453">
              <w:rPr>
                <w:rFonts w:cs="Times New Roman"/>
                <w:sz w:val="24"/>
                <w:szCs w:val="24"/>
              </w:rPr>
              <w:t xml:space="preserve">Etanol </w:t>
            </w:r>
            <w:r w:rsidR="00DF798E">
              <w:rPr>
                <w:rFonts w:cs="Times New Roman"/>
                <w:sz w:val="24"/>
                <w:szCs w:val="24"/>
              </w:rPr>
              <w:t xml:space="preserve">Combustível </w:t>
            </w:r>
          </w:p>
        </w:tc>
        <w:tc>
          <w:tcPr>
            <w:tcW w:w="5533" w:type="dxa"/>
            <w:vAlign w:val="center"/>
          </w:tcPr>
          <w:p w14:paraId="6F414D6E"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Gasolina</w:t>
            </w:r>
          </w:p>
        </w:tc>
      </w:tr>
      <w:tr w:rsidR="00DF798E" w:rsidRPr="00246B50" w14:paraId="50EAB72A" w14:textId="77777777" w:rsidTr="005B1CF5">
        <w:trPr>
          <w:jc w:val="center"/>
        </w:trPr>
        <w:tc>
          <w:tcPr>
            <w:tcW w:w="3681" w:type="dxa"/>
            <w:vAlign w:val="center"/>
          </w:tcPr>
          <w:p w14:paraId="5616779C"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Biodiesel</w:t>
            </w:r>
          </w:p>
        </w:tc>
        <w:tc>
          <w:tcPr>
            <w:tcW w:w="5533" w:type="dxa"/>
            <w:vAlign w:val="center"/>
          </w:tcPr>
          <w:p w14:paraId="36F7865F"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Diesel</w:t>
            </w:r>
          </w:p>
        </w:tc>
      </w:tr>
      <w:tr w:rsidR="00DF798E" w:rsidRPr="00246B50" w14:paraId="1DE03DAC" w14:textId="77777777" w:rsidTr="005B1CF5">
        <w:trPr>
          <w:jc w:val="center"/>
        </w:trPr>
        <w:tc>
          <w:tcPr>
            <w:tcW w:w="3681" w:type="dxa"/>
            <w:vAlign w:val="center"/>
          </w:tcPr>
          <w:p w14:paraId="57819921"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Bi</w:t>
            </w:r>
            <w:r w:rsidRPr="00267453">
              <w:rPr>
                <w:rFonts w:cs="Times New Roman"/>
                <w:sz w:val="24"/>
                <w:szCs w:val="24"/>
              </w:rPr>
              <w:t>ometano</w:t>
            </w:r>
          </w:p>
        </w:tc>
        <w:tc>
          <w:tcPr>
            <w:tcW w:w="5533" w:type="dxa"/>
            <w:vAlign w:val="center"/>
          </w:tcPr>
          <w:p w14:paraId="21DC5CC9"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Média ponderada, considerando as vendas internas de Diesel, Gasolina e Gás Natural Veicular em unidade energética.</w:t>
            </w:r>
          </w:p>
        </w:tc>
      </w:tr>
      <w:tr w:rsidR="00DF798E" w:rsidRPr="00246B50" w14:paraId="6EC739D9" w14:textId="77777777" w:rsidTr="00B14DD0">
        <w:trPr>
          <w:jc w:val="center"/>
        </w:trPr>
        <w:tc>
          <w:tcPr>
            <w:tcW w:w="3681" w:type="dxa"/>
            <w:vAlign w:val="center"/>
          </w:tcPr>
          <w:p w14:paraId="3EAAC13B" w14:textId="77777777" w:rsidR="00B14DD0" w:rsidRPr="005B1CF5" w:rsidRDefault="006427B2">
            <w:pPr>
              <w:shd w:val="clear" w:color="auto" w:fill="FFFFFF"/>
              <w:spacing w:after="120"/>
              <w:rPr>
                <w:rFonts w:cs="Times New Roman"/>
                <w:sz w:val="24"/>
                <w:szCs w:val="24"/>
              </w:rPr>
            </w:pPr>
            <w:r>
              <w:rPr>
                <w:rFonts w:cs="Times New Roman"/>
                <w:sz w:val="24"/>
                <w:szCs w:val="24"/>
              </w:rPr>
              <w:t>Querosene de Aviação Alternativo (HEFA)</w:t>
            </w:r>
          </w:p>
        </w:tc>
        <w:tc>
          <w:tcPr>
            <w:tcW w:w="5533" w:type="dxa"/>
            <w:vAlign w:val="center"/>
          </w:tcPr>
          <w:p w14:paraId="37C3D4CB" w14:textId="77777777" w:rsidR="00B14DD0" w:rsidRPr="005B1CF5" w:rsidRDefault="00267453" w:rsidP="005B1CF5">
            <w:pPr>
              <w:shd w:val="clear" w:color="auto" w:fill="FFFFFF"/>
              <w:spacing w:after="120"/>
              <w:rPr>
                <w:rFonts w:cs="Times New Roman"/>
                <w:sz w:val="24"/>
                <w:szCs w:val="24"/>
              </w:rPr>
            </w:pPr>
            <w:r w:rsidRPr="005B1CF5">
              <w:rPr>
                <w:rFonts w:cs="Times New Roman"/>
                <w:sz w:val="24"/>
                <w:szCs w:val="24"/>
              </w:rPr>
              <w:t>Querosene de aviação</w:t>
            </w:r>
          </w:p>
        </w:tc>
      </w:tr>
    </w:tbl>
    <w:p w14:paraId="6C032C52" w14:textId="77777777" w:rsidR="00DF798E" w:rsidRPr="005B1CF5" w:rsidRDefault="00DF798E" w:rsidP="00DF798E">
      <w:pPr>
        <w:shd w:val="clear" w:color="auto" w:fill="FFFFFF"/>
        <w:spacing w:after="120" w:line="240" w:lineRule="auto"/>
        <w:rPr>
          <w:rFonts w:cs="Times New Roman"/>
          <w:sz w:val="24"/>
          <w:szCs w:val="24"/>
        </w:rPr>
      </w:pPr>
    </w:p>
    <w:p w14:paraId="50C8349B" w14:textId="77777777" w:rsidR="00B14DD0" w:rsidRPr="005B1CF5" w:rsidRDefault="00267453" w:rsidP="005B1CF5">
      <w:pPr>
        <w:shd w:val="clear" w:color="auto" w:fill="FFFFFF"/>
        <w:spacing w:after="120" w:line="240" w:lineRule="auto"/>
        <w:jc w:val="center"/>
        <w:rPr>
          <w:rFonts w:cs="Times New Roman"/>
          <w:sz w:val="24"/>
          <w:szCs w:val="24"/>
        </w:rPr>
      </w:pPr>
      <w:r w:rsidRPr="005B1CF5">
        <w:rPr>
          <w:rFonts w:cs="Times New Roman"/>
          <w:sz w:val="24"/>
          <w:szCs w:val="24"/>
        </w:rPr>
        <w:t>Tabela 18. Intensidade de carbono dos combustíveis fósseis equivalentes.</w:t>
      </w:r>
    </w:p>
    <w:tbl>
      <w:tblPr>
        <w:tblStyle w:val="Tabelacomgrade"/>
        <w:tblW w:w="8647" w:type="dxa"/>
        <w:jc w:val="center"/>
        <w:tblLook w:val="04A0" w:firstRow="1" w:lastRow="0" w:firstColumn="1" w:lastColumn="0" w:noHBand="0" w:noVBand="1"/>
      </w:tblPr>
      <w:tblGrid>
        <w:gridCol w:w="4111"/>
        <w:gridCol w:w="4536"/>
      </w:tblGrid>
      <w:tr w:rsidR="00DF798E" w:rsidRPr="00246B50" w14:paraId="3847C7A9" w14:textId="77777777" w:rsidTr="005B1CF5">
        <w:trPr>
          <w:trHeight w:val="729"/>
          <w:jc w:val="center"/>
        </w:trPr>
        <w:tc>
          <w:tcPr>
            <w:tcW w:w="4111" w:type="dxa"/>
            <w:shd w:val="clear" w:color="auto" w:fill="D9D9D9" w:themeFill="background1" w:themeFillShade="D9"/>
            <w:vAlign w:val="center"/>
          </w:tcPr>
          <w:p w14:paraId="2B971106" w14:textId="77777777" w:rsidR="00B14DD0" w:rsidRPr="005B1CF5" w:rsidRDefault="00267453" w:rsidP="005B1CF5">
            <w:pPr>
              <w:spacing w:after="120"/>
              <w:jc w:val="center"/>
              <w:rPr>
                <w:rFonts w:cs="Times New Roman"/>
                <w:b/>
                <w:sz w:val="24"/>
                <w:szCs w:val="24"/>
              </w:rPr>
            </w:pPr>
            <w:r w:rsidRPr="005B1CF5">
              <w:rPr>
                <w:rFonts w:eastAsia="Times New Roman" w:cs="Times New Roman"/>
                <w:b/>
                <w:bCs/>
                <w:color w:val="000000"/>
                <w:sz w:val="24"/>
                <w:szCs w:val="24"/>
              </w:rPr>
              <w:t>Combustível</w:t>
            </w:r>
            <w:r w:rsidRPr="005B1CF5">
              <w:rPr>
                <w:rFonts w:cs="Times New Roman"/>
                <w:b/>
                <w:sz w:val="24"/>
                <w:szCs w:val="24"/>
              </w:rPr>
              <w:t xml:space="preserve"> Fóssil </w:t>
            </w:r>
            <w:r w:rsidRPr="005B1CF5">
              <w:rPr>
                <w:rFonts w:eastAsia="Times New Roman" w:cs="Times New Roman"/>
                <w:b/>
                <w:bCs/>
                <w:color w:val="000000"/>
                <w:sz w:val="24"/>
                <w:szCs w:val="24"/>
              </w:rPr>
              <w:t>Equivalente</w:t>
            </w:r>
          </w:p>
        </w:tc>
        <w:tc>
          <w:tcPr>
            <w:tcW w:w="4536" w:type="dxa"/>
            <w:shd w:val="clear" w:color="auto" w:fill="D9D9D9" w:themeFill="background1" w:themeFillShade="D9"/>
            <w:vAlign w:val="center"/>
          </w:tcPr>
          <w:p w14:paraId="5D74F08A" w14:textId="77777777" w:rsidR="00DF798E" w:rsidRPr="005B1CF5" w:rsidRDefault="00267453" w:rsidP="00B14DD0">
            <w:pPr>
              <w:spacing w:after="120" w:line="276" w:lineRule="auto"/>
              <w:jc w:val="center"/>
              <w:rPr>
                <w:rFonts w:eastAsia="Times New Roman" w:cs="Times New Roman"/>
                <w:b/>
                <w:bCs/>
                <w:color w:val="000000"/>
                <w:sz w:val="24"/>
                <w:szCs w:val="24"/>
              </w:rPr>
            </w:pPr>
            <w:r w:rsidRPr="005B1CF5">
              <w:rPr>
                <w:rFonts w:eastAsia="Times New Roman" w:cs="Times New Roman"/>
                <w:b/>
                <w:bCs/>
                <w:color w:val="000000"/>
                <w:sz w:val="24"/>
                <w:szCs w:val="24"/>
              </w:rPr>
              <w:t>Intensidade de Carbono do</w:t>
            </w:r>
            <w:r w:rsidR="00DF798E" w:rsidRPr="00524039">
              <w:rPr>
                <w:rFonts w:eastAsia="Times New Roman" w:cs="Times New Roman"/>
                <w:b/>
                <w:bCs/>
                <w:color w:val="000000"/>
                <w:sz w:val="24"/>
                <w:szCs w:val="24"/>
              </w:rPr>
              <w:t xml:space="preserve"> </w:t>
            </w:r>
            <w:r w:rsidR="00DF798E">
              <w:rPr>
                <w:rFonts w:eastAsia="Times New Roman" w:cs="Times New Roman"/>
                <w:b/>
                <w:bCs/>
                <w:color w:val="000000"/>
                <w:sz w:val="24"/>
                <w:szCs w:val="24"/>
              </w:rPr>
              <w:t>combustível fóssil equivalente</w:t>
            </w:r>
          </w:p>
          <w:p w14:paraId="6A3CC468" w14:textId="77777777" w:rsidR="00B14DD0" w:rsidRPr="005B1CF5" w:rsidRDefault="00267453" w:rsidP="005B1CF5">
            <w:pPr>
              <w:spacing w:after="120"/>
              <w:jc w:val="center"/>
              <w:rPr>
                <w:rFonts w:eastAsia="Times New Roman" w:cs="Times New Roman"/>
                <w:b/>
                <w:bCs/>
                <w:color w:val="000000"/>
                <w:sz w:val="24"/>
                <w:szCs w:val="24"/>
              </w:rPr>
            </w:pPr>
            <w:r w:rsidRPr="005B1CF5">
              <w:rPr>
                <w:rFonts w:eastAsia="Times New Roman" w:cs="Times New Roman"/>
                <w:b/>
                <w:bCs/>
                <w:color w:val="000000"/>
                <w:sz w:val="24"/>
                <w:szCs w:val="24"/>
              </w:rPr>
              <w:t>[g CO2eq./MJ]</w:t>
            </w:r>
          </w:p>
        </w:tc>
      </w:tr>
      <w:tr w:rsidR="00DF798E" w:rsidRPr="00246B50" w14:paraId="69D7573C" w14:textId="77777777" w:rsidTr="005B1CF5">
        <w:trPr>
          <w:jc w:val="center"/>
        </w:trPr>
        <w:tc>
          <w:tcPr>
            <w:tcW w:w="4111" w:type="dxa"/>
            <w:vAlign w:val="center"/>
          </w:tcPr>
          <w:p w14:paraId="34C37E3B"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Gasolina</w:t>
            </w:r>
          </w:p>
        </w:tc>
        <w:tc>
          <w:tcPr>
            <w:tcW w:w="4536" w:type="dxa"/>
            <w:vAlign w:val="center"/>
          </w:tcPr>
          <w:p w14:paraId="4ACE5D1F"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87,4</w:t>
            </w:r>
          </w:p>
        </w:tc>
      </w:tr>
      <w:tr w:rsidR="00DF798E" w:rsidRPr="00246B50" w14:paraId="575B3D11" w14:textId="77777777" w:rsidTr="005B1CF5">
        <w:trPr>
          <w:jc w:val="center"/>
        </w:trPr>
        <w:tc>
          <w:tcPr>
            <w:tcW w:w="4111" w:type="dxa"/>
            <w:vAlign w:val="center"/>
          </w:tcPr>
          <w:p w14:paraId="053A84FF"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Diesel</w:t>
            </w:r>
          </w:p>
        </w:tc>
        <w:tc>
          <w:tcPr>
            <w:tcW w:w="4536" w:type="dxa"/>
            <w:vAlign w:val="center"/>
          </w:tcPr>
          <w:p w14:paraId="310CE934"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86,5</w:t>
            </w:r>
          </w:p>
        </w:tc>
      </w:tr>
      <w:tr w:rsidR="00DF798E" w:rsidRPr="00246B50" w14:paraId="384FD1FC" w14:textId="77777777" w:rsidTr="005B1CF5">
        <w:trPr>
          <w:jc w:val="center"/>
        </w:trPr>
        <w:tc>
          <w:tcPr>
            <w:tcW w:w="4111" w:type="dxa"/>
            <w:vAlign w:val="center"/>
          </w:tcPr>
          <w:p w14:paraId="62429276"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Média entre Gasolina, Diesel e GNV</w:t>
            </w:r>
          </w:p>
        </w:tc>
        <w:tc>
          <w:tcPr>
            <w:tcW w:w="4536" w:type="dxa"/>
            <w:vAlign w:val="center"/>
          </w:tcPr>
          <w:p w14:paraId="2EF9982D"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86,8</w:t>
            </w:r>
          </w:p>
        </w:tc>
      </w:tr>
      <w:tr w:rsidR="00DF798E" w:rsidRPr="00246B50" w14:paraId="71195167" w14:textId="77777777" w:rsidTr="005B1CF5">
        <w:trPr>
          <w:jc w:val="center"/>
        </w:trPr>
        <w:tc>
          <w:tcPr>
            <w:tcW w:w="4111" w:type="dxa"/>
            <w:vAlign w:val="center"/>
          </w:tcPr>
          <w:p w14:paraId="69379001"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Querosene de aviação</w:t>
            </w:r>
          </w:p>
        </w:tc>
        <w:tc>
          <w:tcPr>
            <w:tcW w:w="4536" w:type="dxa"/>
            <w:vAlign w:val="center"/>
          </w:tcPr>
          <w:p w14:paraId="139C5FF1" w14:textId="77777777" w:rsidR="00B14DD0" w:rsidRPr="005B1CF5" w:rsidRDefault="00267453" w:rsidP="005B1CF5">
            <w:pPr>
              <w:shd w:val="clear" w:color="auto" w:fill="FFFFFF"/>
              <w:spacing w:after="120"/>
              <w:jc w:val="both"/>
              <w:rPr>
                <w:rFonts w:cs="Times New Roman"/>
                <w:sz w:val="24"/>
                <w:szCs w:val="24"/>
              </w:rPr>
            </w:pPr>
            <w:r w:rsidRPr="005B1CF5">
              <w:rPr>
                <w:rFonts w:cs="Times New Roman"/>
                <w:sz w:val="24"/>
                <w:szCs w:val="24"/>
              </w:rPr>
              <w:t>87,5</w:t>
            </w:r>
          </w:p>
        </w:tc>
      </w:tr>
    </w:tbl>
    <w:p w14:paraId="7354C6BD" w14:textId="77777777" w:rsidR="00B14DD0" w:rsidRPr="005B1CF5" w:rsidRDefault="00B14DD0" w:rsidP="005B1CF5">
      <w:pPr>
        <w:spacing w:after="120" w:line="240" w:lineRule="auto"/>
        <w:rPr>
          <w:rFonts w:cs="Times New Roman"/>
          <w:sz w:val="24"/>
          <w:szCs w:val="24"/>
          <w:lang w:val="en-GB"/>
        </w:rPr>
      </w:pPr>
    </w:p>
    <w:p w14:paraId="16593746" w14:textId="77777777" w:rsidR="00286C8D" w:rsidRDefault="00286C8D">
      <w:pPr>
        <w:rPr>
          <w:rFonts w:cs="Times New Roman"/>
          <w:sz w:val="24"/>
          <w:szCs w:val="24"/>
          <w:lang w:val="en-GB"/>
        </w:rPr>
      </w:pPr>
      <w:r>
        <w:rPr>
          <w:rFonts w:cs="Times New Roman"/>
          <w:sz w:val="24"/>
          <w:szCs w:val="24"/>
          <w:lang w:val="en-GB"/>
        </w:rPr>
        <w:br w:type="page"/>
      </w:r>
    </w:p>
    <w:p w14:paraId="77AA4095" w14:textId="77777777" w:rsidR="00286C8D" w:rsidRPr="006956D0" w:rsidRDefault="00286C8D" w:rsidP="00286C8D">
      <w:pPr>
        <w:spacing w:before="240" w:after="120" w:line="240" w:lineRule="auto"/>
        <w:jc w:val="center"/>
        <w:rPr>
          <w:rFonts w:ascii="Arial" w:eastAsia="Times New Roman" w:hAnsi="Arial" w:cs="Arial"/>
          <w:b/>
          <w:bCs/>
          <w:sz w:val="27"/>
          <w:szCs w:val="27"/>
        </w:rPr>
      </w:pPr>
      <w:r w:rsidRPr="006956D0">
        <w:rPr>
          <w:rFonts w:ascii="Arial" w:eastAsia="Times New Roman" w:hAnsi="Arial" w:cs="Arial"/>
          <w:b/>
          <w:bCs/>
          <w:sz w:val="27"/>
          <w:szCs w:val="27"/>
        </w:rPr>
        <w:lastRenderedPageBreak/>
        <w:t>ANEXO II</w:t>
      </w:r>
    </w:p>
    <w:p w14:paraId="597C9142" w14:textId="77777777" w:rsidR="00286C8D" w:rsidRPr="006956D0" w:rsidRDefault="00286C8D" w:rsidP="00286C8D">
      <w:pPr>
        <w:spacing w:before="240" w:after="120" w:line="240" w:lineRule="auto"/>
        <w:jc w:val="center"/>
        <w:rPr>
          <w:rFonts w:ascii="Arial" w:eastAsia="Times New Roman" w:hAnsi="Arial" w:cs="Arial"/>
          <w:b/>
          <w:bCs/>
          <w:sz w:val="27"/>
          <w:szCs w:val="27"/>
        </w:rPr>
      </w:pPr>
      <w:r w:rsidRPr="006956D0">
        <w:rPr>
          <w:rFonts w:ascii="Arial" w:eastAsia="Times New Roman" w:hAnsi="Arial" w:cs="Arial"/>
          <w:b/>
          <w:bCs/>
          <w:sz w:val="27"/>
          <w:szCs w:val="27"/>
        </w:rPr>
        <w:t>Tabela de Sanções</w:t>
      </w:r>
    </w:p>
    <w:p w14:paraId="1ADD7801" w14:textId="77777777" w:rsidR="00286C8D" w:rsidRPr="00286C8D" w:rsidRDefault="00286C8D" w:rsidP="00286C8D">
      <w:pPr>
        <w:spacing w:after="0" w:line="240" w:lineRule="auto"/>
        <w:jc w:val="center"/>
        <w:rPr>
          <w:rFonts w:ascii="Times New Roman" w:eastAsia="Times New Roman" w:hAnsi="Times New Roman" w:cs="Times New Roman"/>
          <w:color w:val="000000"/>
          <w:sz w:val="27"/>
          <w:szCs w:val="27"/>
        </w:rPr>
      </w:pPr>
    </w:p>
    <w:tbl>
      <w:tblPr>
        <w:tblW w:w="5000" w:type="pct"/>
        <w:jc w:val="center"/>
        <w:tblCellMar>
          <w:top w:w="15" w:type="dxa"/>
          <w:left w:w="15" w:type="dxa"/>
          <w:bottom w:w="15" w:type="dxa"/>
          <w:right w:w="15" w:type="dxa"/>
        </w:tblCellMar>
        <w:tblLook w:val="04A0" w:firstRow="1" w:lastRow="0" w:firstColumn="1" w:lastColumn="0" w:noHBand="0" w:noVBand="1"/>
      </w:tblPr>
      <w:tblGrid>
        <w:gridCol w:w="758"/>
        <w:gridCol w:w="3801"/>
        <w:gridCol w:w="1815"/>
        <w:gridCol w:w="1996"/>
        <w:gridCol w:w="1815"/>
      </w:tblGrid>
      <w:tr w:rsidR="00286C8D" w:rsidRPr="006956D0" w14:paraId="5B1841B6"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D518ED6"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CE184BA"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SITUAÇÕES PASSÍVEIS DE APLICAÇÃO DE SANÇÕES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2ADBD5E"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SANÇÃO INICIAL</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E46AB46"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1ª REINCIDÊNCIA DA SANÇÃO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825541A" w14:textId="77777777" w:rsidR="00286C8D" w:rsidRPr="006956D0" w:rsidRDefault="00286C8D" w:rsidP="00286C8D">
            <w:pPr>
              <w:spacing w:before="60" w:after="60" w:line="240" w:lineRule="auto"/>
              <w:ind w:left="60" w:right="60"/>
              <w:jc w:val="center"/>
              <w:rPr>
                <w:rFonts w:ascii="Arial" w:eastAsia="Times New Roman" w:hAnsi="Arial" w:cs="Arial"/>
                <w:b/>
                <w:bCs/>
                <w:sz w:val="20"/>
                <w:szCs w:val="20"/>
              </w:rPr>
            </w:pPr>
            <w:r w:rsidRPr="006956D0">
              <w:rPr>
                <w:rFonts w:ascii="Arial" w:eastAsia="Times New Roman" w:hAnsi="Arial" w:cs="Arial"/>
                <w:b/>
                <w:bCs/>
                <w:sz w:val="20"/>
                <w:szCs w:val="20"/>
              </w:rPr>
              <w:t>2ª REINCIDÊNCIA DA SANÇÃO</w:t>
            </w:r>
          </w:p>
        </w:tc>
      </w:tr>
      <w:tr w:rsidR="00286C8D" w:rsidRPr="006956D0" w14:paraId="50162721"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C9DBBE8"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A3E967C"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Uso do credenciamento de forma fraudulenta - emissão de relatórios e certificados sem que os serviços de certificação tenham sido realizados; com manipulação de resultados; emissão de certificados ou relatórios por profissional não habilitado; falsificação de registros ou outras informações.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E1FFFC5"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CA3F18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8765E8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4C99199D"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CE80A01"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2</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CD4D394"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Emissão de certificado em Rota de Produção de Biocombustível não credenciada.</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BC5C17D"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C9CA177" w14:textId="77777777" w:rsidR="00286C8D" w:rsidRPr="006956D0" w:rsidRDefault="00286C8D" w:rsidP="00286C8D">
            <w:pPr>
              <w:spacing w:before="60" w:after="60" w:line="240" w:lineRule="auto"/>
              <w:ind w:left="60" w:right="60"/>
              <w:rPr>
                <w:rFonts w:ascii="Arial" w:eastAsia="Times New Roman" w:hAnsi="Arial" w:cs="Arial"/>
                <w:sz w:val="20"/>
                <w:szCs w:val="20"/>
              </w:rPr>
            </w:pP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FEB2FE5"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19F3CBF7"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878896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3</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33D224B" w14:textId="02D1D791"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Concessão, permissão ou autorização de que qualquer outra organização relacionada com a Firma </w:t>
            </w:r>
            <w:del w:id="201" w:author="Ricardo K Fermam" w:date="2018-05-11T16:02:00Z">
              <w:r w:rsidRPr="006956D0" w:rsidDel="000B6DE9">
                <w:rPr>
                  <w:rFonts w:ascii="Arial" w:eastAsia="Times New Roman" w:hAnsi="Arial" w:cs="Arial"/>
                  <w:sz w:val="20"/>
                  <w:szCs w:val="20"/>
                </w:rPr>
                <w:delText>Inspetora</w:delText>
              </w:r>
            </w:del>
            <w:ins w:id="202" w:author="Ricardo K Fermam" w:date="2018-05-11T16:02:00Z">
              <w:r w:rsidR="000B6DE9">
                <w:rPr>
                  <w:rFonts w:ascii="Arial" w:eastAsia="Times New Roman" w:hAnsi="Arial" w:cs="Arial"/>
                  <w:sz w:val="20"/>
                  <w:szCs w:val="20"/>
                </w:rPr>
                <w:t>Certificadora</w:t>
              </w:r>
            </w:ins>
            <w:r w:rsidRPr="006956D0">
              <w:rPr>
                <w:rFonts w:ascii="Arial" w:eastAsia="Times New Roman" w:hAnsi="Arial" w:cs="Arial"/>
                <w:sz w:val="20"/>
                <w:szCs w:val="20"/>
              </w:rPr>
              <w:t xml:space="preserve"> (por meio de composição societária, controle administrativo, relação contratual, termos de cooperação) de forma remunerada ou não, faça qualquer uso da sua condição de credenciada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B596F36"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 incluindo evidências de invalidação de serviços prestados.</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10C4DE6"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0153DE2"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25ED8468"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8E4736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4</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F2D45B6" w14:textId="47477A2A"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Realização de serviços de certificação de biocombustíveis fazendo referência à condição de Firma </w:t>
            </w:r>
            <w:del w:id="203" w:author="Ricardo K Fermam" w:date="2018-05-11T16:02:00Z">
              <w:r w:rsidRPr="006956D0" w:rsidDel="000B6DE9">
                <w:rPr>
                  <w:rFonts w:ascii="Arial" w:eastAsia="Times New Roman" w:hAnsi="Arial" w:cs="Arial"/>
                  <w:sz w:val="20"/>
                  <w:szCs w:val="20"/>
                </w:rPr>
                <w:delText>Inspetora</w:delText>
              </w:r>
            </w:del>
            <w:ins w:id="204" w:author="Ricardo K Fermam" w:date="2018-05-11T16:02:00Z">
              <w:r w:rsidR="000B6DE9">
                <w:rPr>
                  <w:rFonts w:ascii="Arial" w:eastAsia="Times New Roman" w:hAnsi="Arial" w:cs="Arial"/>
                  <w:sz w:val="20"/>
                  <w:szCs w:val="20"/>
                </w:rPr>
                <w:t>Certificadora</w:t>
              </w:r>
            </w:ins>
            <w:r w:rsidRPr="006956D0">
              <w:rPr>
                <w:rFonts w:ascii="Arial" w:eastAsia="Times New Roman" w:hAnsi="Arial" w:cs="Arial"/>
                <w:sz w:val="20"/>
                <w:szCs w:val="20"/>
              </w:rPr>
              <w:t xml:space="preserve"> credenciada durante o período de suspensão.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6D82F88"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EA45B22"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2490263"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13CBF3F0"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3FD4799"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5</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6B08CCD"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Exercício de atividades que comprometam a imparcialidade ou o sigilo de informações.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E16749A"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E8439D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1ACF8A6"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450CA955"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25A0CF1"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6</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3AF295B" w14:textId="77777777" w:rsidR="00286C8D" w:rsidRPr="006956D0" w:rsidRDefault="00286C8D"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Não atendimento </w:t>
            </w:r>
            <w:r w:rsidR="00620053" w:rsidRPr="006956D0">
              <w:rPr>
                <w:rFonts w:ascii="Arial" w:eastAsia="Times New Roman" w:hAnsi="Arial" w:cs="Arial"/>
                <w:sz w:val="20"/>
                <w:szCs w:val="20"/>
              </w:rPr>
              <w:t xml:space="preserve">a </w:t>
            </w:r>
            <w:r w:rsidRPr="006956D0">
              <w:rPr>
                <w:rFonts w:ascii="Arial" w:eastAsia="Times New Roman" w:hAnsi="Arial" w:cs="Arial"/>
                <w:sz w:val="20"/>
                <w:szCs w:val="20"/>
              </w:rPr>
              <w:t>notificações emanadas pela ANP decorrentes da atividade de Supervisão.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1D25D8E"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E5BCDBA"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2F03AC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038E5E69"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1C8FA13"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7</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62E565C"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atendimento ao tratamento de não conformidade(s) verificada(s) pela ANP durante atividade da equipe auditora da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AB3EEC0"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3DB01B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3DE55C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475FDFF7"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7C899D2" w14:textId="77777777" w:rsidR="00286C8D" w:rsidRPr="006956D0" w:rsidRDefault="00222980"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8</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5C1BF31"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cumprimento dos prazos estabelecidos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64D09397"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30BAEB10"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DD88B2C"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r>
      <w:tr w:rsidR="00286C8D" w:rsidRPr="006956D0" w14:paraId="2C3F1A2D"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41FDD6C" w14:textId="77777777" w:rsidR="00286C8D" w:rsidRPr="006956D0" w:rsidRDefault="00620053"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9</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57E5825" w14:textId="77777777" w:rsidR="00286C8D" w:rsidRPr="006956D0" w:rsidRDefault="00286C8D" w:rsidP="00222980">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disponibilização da documentação requisitada pela ANP, atrasa</w:t>
            </w:r>
            <w:r w:rsidR="00222980" w:rsidRPr="006956D0">
              <w:rPr>
                <w:rFonts w:ascii="Arial" w:eastAsia="Times New Roman" w:hAnsi="Arial" w:cs="Arial"/>
                <w:sz w:val="20"/>
                <w:szCs w:val="20"/>
              </w:rPr>
              <w:t>ndo</w:t>
            </w:r>
            <w:r w:rsidRPr="006956D0">
              <w:rPr>
                <w:rFonts w:ascii="Arial" w:eastAsia="Times New Roman" w:hAnsi="Arial" w:cs="Arial"/>
                <w:sz w:val="20"/>
                <w:szCs w:val="20"/>
              </w:rPr>
              <w:t xml:space="preserve"> ou dificulta</w:t>
            </w:r>
            <w:r w:rsidR="00222980" w:rsidRPr="006956D0">
              <w:rPr>
                <w:rFonts w:ascii="Arial" w:eastAsia="Times New Roman" w:hAnsi="Arial" w:cs="Arial"/>
                <w:sz w:val="20"/>
                <w:szCs w:val="20"/>
              </w:rPr>
              <w:t>ndo</w:t>
            </w:r>
            <w:r w:rsidRPr="006956D0">
              <w:rPr>
                <w:rFonts w:ascii="Arial" w:eastAsia="Times New Roman" w:hAnsi="Arial" w:cs="Arial"/>
                <w:sz w:val="20"/>
                <w:szCs w:val="20"/>
              </w:rPr>
              <w:t xml:space="preserve"> os trabalhos de supervisão </w:t>
            </w:r>
            <w:r w:rsidRPr="006956D0">
              <w:rPr>
                <w:rFonts w:ascii="Arial" w:eastAsia="Times New Roman" w:hAnsi="Arial" w:cs="Arial"/>
                <w:sz w:val="20"/>
                <w:szCs w:val="20"/>
              </w:rPr>
              <w:lastRenderedPageBreak/>
              <w:t>ou de auditoria, sob quaisquer aspectos.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B084A1A"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lastRenderedPageBreak/>
              <w:t>Advertência.</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80F85E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 xml:space="preserve">Suspensão até o atendimento das condições </w:t>
            </w:r>
            <w:r w:rsidRPr="006956D0">
              <w:rPr>
                <w:rFonts w:ascii="Arial" w:eastAsia="Times New Roman" w:hAnsi="Arial" w:cs="Arial"/>
                <w:sz w:val="20"/>
                <w:szCs w:val="20"/>
              </w:rPr>
              <w:lastRenderedPageBreak/>
              <w:t>estabelecidas pela ANP.</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6920E66"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lastRenderedPageBreak/>
              <w:t>Cancelamento do credenciamento.</w:t>
            </w:r>
          </w:p>
        </w:tc>
      </w:tr>
      <w:tr w:rsidR="00286C8D" w:rsidRPr="006956D0" w14:paraId="47F9C727"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BDBEFE4" w14:textId="77777777" w:rsidR="00286C8D" w:rsidRPr="006956D0" w:rsidRDefault="00620053"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lastRenderedPageBreak/>
              <w:t>10</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F8EB282" w14:textId="77777777" w:rsidR="00286C8D" w:rsidRPr="006956D0" w:rsidRDefault="00620053"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Ausência de fundamentação no </w:t>
            </w:r>
            <w:r w:rsidR="00286C8D" w:rsidRPr="006956D0">
              <w:rPr>
                <w:rFonts w:ascii="Arial" w:eastAsia="Times New Roman" w:hAnsi="Arial" w:cs="Arial"/>
                <w:sz w:val="20"/>
                <w:szCs w:val="20"/>
              </w:rPr>
              <w:t>processo de certificação para emissão do Certificado de Produção Eficiente de Biocombustíveis.</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062CCF0"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95CF75F"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E8AA572"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770C4AD9"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459FA9C" w14:textId="77777777" w:rsidR="00286C8D" w:rsidRPr="006956D0" w:rsidRDefault="00620053" w:rsidP="00620053">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11</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1AF00B8A" w14:textId="1C2688B6" w:rsidR="00286C8D" w:rsidRPr="006956D0" w:rsidRDefault="00286C8D"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 xml:space="preserve">Incidência em não conformidades que, por sua relevância, extensão ou quantidade, propiciem a falta de confiança nas atividades realizadas pela Firma </w:t>
            </w:r>
            <w:del w:id="205" w:author="Ricardo K Fermam" w:date="2018-05-11T16:02:00Z">
              <w:r w:rsidRPr="006956D0" w:rsidDel="000B6DE9">
                <w:rPr>
                  <w:rFonts w:ascii="Arial" w:eastAsia="Times New Roman" w:hAnsi="Arial" w:cs="Arial"/>
                  <w:sz w:val="20"/>
                  <w:szCs w:val="20"/>
                </w:rPr>
                <w:delText>Inspetora</w:delText>
              </w:r>
            </w:del>
            <w:ins w:id="206" w:author="Ricardo K Fermam" w:date="2018-05-11T16:02:00Z">
              <w:r w:rsidR="000B6DE9">
                <w:rPr>
                  <w:rFonts w:ascii="Arial" w:eastAsia="Times New Roman" w:hAnsi="Arial" w:cs="Arial"/>
                  <w:sz w:val="20"/>
                  <w:szCs w:val="20"/>
                </w:rPr>
                <w:t>Certificadora</w:t>
              </w:r>
            </w:ins>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5F770F2"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Suspensão até o atendimento das condições estabelecidas pela ANP.</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00B4B628"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FBCBF86"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r w:rsidR="00286C8D" w:rsidRPr="006956D0" w14:paraId="4D67A1AE" w14:textId="77777777" w:rsidTr="00620053">
        <w:trPr>
          <w:jc w:val="center"/>
        </w:trPr>
        <w:tc>
          <w:tcPr>
            <w:tcW w:w="375"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DA06400" w14:textId="77777777" w:rsidR="00286C8D" w:rsidRPr="006956D0" w:rsidRDefault="00620053" w:rsidP="00620053">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12</w:t>
            </w:r>
          </w:p>
        </w:tc>
        <w:tc>
          <w:tcPr>
            <w:tcW w:w="1869"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7D292B4A" w14:textId="77777777" w:rsidR="00286C8D" w:rsidRPr="006956D0" w:rsidRDefault="00286C8D" w:rsidP="00620053">
            <w:pPr>
              <w:spacing w:before="60" w:after="60" w:line="240" w:lineRule="auto"/>
              <w:ind w:left="60" w:right="60"/>
              <w:jc w:val="both"/>
              <w:rPr>
                <w:rFonts w:ascii="Arial" w:eastAsia="Times New Roman" w:hAnsi="Arial" w:cs="Arial"/>
                <w:sz w:val="20"/>
                <w:szCs w:val="20"/>
              </w:rPr>
            </w:pPr>
            <w:r w:rsidRPr="006956D0">
              <w:rPr>
                <w:rFonts w:ascii="Arial" w:eastAsia="Times New Roman" w:hAnsi="Arial" w:cs="Arial"/>
                <w:sz w:val="20"/>
                <w:szCs w:val="20"/>
              </w:rPr>
              <w:t>Não atendimento às condições estabelecidas pela ANP após o período de suspensão determinado em decorrência de aplicação de sanção.</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2F6EA72D"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Cancelamento do credenciamento.</w:t>
            </w:r>
          </w:p>
        </w:tc>
        <w:tc>
          <w:tcPr>
            <w:tcW w:w="983"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43103566"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c>
          <w:tcPr>
            <w:tcW w:w="887" w:type="pct"/>
            <w:tcBorders>
              <w:top w:val="single" w:sz="8" w:space="0" w:color="000080"/>
              <w:left w:val="single" w:sz="8" w:space="0" w:color="000080"/>
              <w:bottom w:val="single" w:sz="8" w:space="0" w:color="000080"/>
              <w:right w:val="single" w:sz="8" w:space="0" w:color="000080"/>
            </w:tcBorders>
            <w:tcMar>
              <w:top w:w="0" w:type="dxa"/>
              <w:left w:w="108" w:type="dxa"/>
              <w:bottom w:w="0" w:type="dxa"/>
              <w:right w:w="108" w:type="dxa"/>
            </w:tcMar>
            <w:hideMark/>
          </w:tcPr>
          <w:p w14:paraId="5FDD71E7" w14:textId="77777777" w:rsidR="00286C8D" w:rsidRPr="006956D0" w:rsidRDefault="00286C8D" w:rsidP="00286C8D">
            <w:pPr>
              <w:spacing w:before="60" w:after="60" w:line="240" w:lineRule="auto"/>
              <w:ind w:left="60" w:right="60"/>
              <w:rPr>
                <w:rFonts w:ascii="Arial" w:eastAsia="Times New Roman" w:hAnsi="Arial" w:cs="Arial"/>
                <w:sz w:val="20"/>
                <w:szCs w:val="20"/>
              </w:rPr>
            </w:pPr>
            <w:r w:rsidRPr="006956D0">
              <w:rPr>
                <w:rFonts w:ascii="Arial" w:eastAsia="Times New Roman" w:hAnsi="Arial" w:cs="Arial"/>
                <w:sz w:val="20"/>
                <w:szCs w:val="20"/>
              </w:rPr>
              <w:t>-</w:t>
            </w:r>
          </w:p>
        </w:tc>
      </w:tr>
    </w:tbl>
    <w:p w14:paraId="1BB2663B" w14:textId="77777777" w:rsidR="00286C8D" w:rsidRPr="00286C8D" w:rsidRDefault="00286C8D" w:rsidP="00286C8D">
      <w:pPr>
        <w:spacing w:after="0" w:line="240" w:lineRule="auto"/>
        <w:rPr>
          <w:rFonts w:ascii="Times New Roman" w:eastAsia="Times New Roman" w:hAnsi="Times New Roman" w:cs="Times New Roman"/>
          <w:sz w:val="24"/>
          <w:szCs w:val="24"/>
        </w:rPr>
      </w:pPr>
      <w:r w:rsidRPr="00286C8D">
        <w:rPr>
          <w:rFonts w:ascii="Times New Roman" w:eastAsia="Times New Roman" w:hAnsi="Times New Roman" w:cs="Times New Roman"/>
          <w:color w:val="000000"/>
          <w:sz w:val="27"/>
          <w:szCs w:val="27"/>
        </w:rPr>
        <w:br/>
      </w:r>
    </w:p>
    <w:p w14:paraId="2608ACFE" w14:textId="77777777" w:rsidR="00286C8D" w:rsidRPr="00286C8D" w:rsidRDefault="00286C8D" w:rsidP="00286C8D">
      <w:pPr>
        <w:spacing w:before="81" w:after="40" w:line="240" w:lineRule="auto"/>
        <w:ind w:firstLine="567"/>
        <w:jc w:val="both"/>
        <w:rPr>
          <w:rFonts w:ascii="Arial" w:eastAsia="Times New Roman" w:hAnsi="Arial" w:cs="Arial"/>
          <w:color w:val="000080"/>
          <w:sz w:val="20"/>
          <w:szCs w:val="20"/>
        </w:rPr>
      </w:pPr>
      <w:r w:rsidRPr="00286C8D">
        <w:rPr>
          <w:rFonts w:ascii="Arial" w:eastAsia="Times New Roman" w:hAnsi="Arial" w:cs="Arial"/>
          <w:color w:val="000080"/>
          <w:sz w:val="20"/>
          <w:szCs w:val="20"/>
        </w:rPr>
        <w:t> </w:t>
      </w:r>
    </w:p>
    <w:p w14:paraId="35E151A8" w14:textId="77777777" w:rsidR="00286C8D" w:rsidRPr="00286C8D" w:rsidRDefault="00286C8D" w:rsidP="00286C8D">
      <w:pPr>
        <w:spacing w:before="81" w:after="40" w:line="240" w:lineRule="auto"/>
        <w:ind w:firstLine="567"/>
        <w:jc w:val="both"/>
        <w:rPr>
          <w:rFonts w:ascii="Arial" w:eastAsia="Times New Roman" w:hAnsi="Arial" w:cs="Arial"/>
          <w:color w:val="000080"/>
          <w:sz w:val="20"/>
          <w:szCs w:val="20"/>
        </w:rPr>
      </w:pPr>
      <w:r w:rsidRPr="00286C8D">
        <w:rPr>
          <w:rFonts w:ascii="Arial" w:eastAsia="Times New Roman" w:hAnsi="Arial" w:cs="Arial"/>
          <w:color w:val="000080"/>
          <w:sz w:val="20"/>
          <w:szCs w:val="20"/>
        </w:rPr>
        <w:t> </w:t>
      </w:r>
    </w:p>
    <w:p w14:paraId="20067B84" w14:textId="77777777" w:rsidR="00B14DD0" w:rsidRPr="005B1CF5" w:rsidRDefault="00B14DD0" w:rsidP="005B1CF5">
      <w:pPr>
        <w:shd w:val="clear" w:color="auto" w:fill="FFFFFF"/>
        <w:spacing w:after="120" w:line="240" w:lineRule="auto"/>
        <w:jc w:val="both"/>
        <w:rPr>
          <w:rFonts w:cs="Times New Roman"/>
          <w:sz w:val="24"/>
          <w:szCs w:val="24"/>
          <w:lang w:val="en-GB"/>
        </w:rPr>
      </w:pPr>
    </w:p>
    <w:sectPr w:rsidR="00B14DD0" w:rsidRPr="005B1CF5" w:rsidSect="00DF798E">
      <w:headerReference w:type="first" r:id="rId11"/>
      <w:type w:val="continuous"/>
      <w:pgSz w:w="11906" w:h="16838" w:code="9"/>
      <w:pgMar w:top="1134" w:right="567" w:bottom="567"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Ricardo K Fermam" w:date="2018-05-11T13:45:00Z" w:initials="RKF">
    <w:p w14:paraId="1B4E9601" w14:textId="77777777" w:rsidR="000A72E9" w:rsidRDefault="000A72E9">
      <w:pPr>
        <w:pStyle w:val="Textodecomentrio"/>
      </w:pPr>
      <w:r>
        <w:rPr>
          <w:rStyle w:val="Refdecomentrio"/>
        </w:rPr>
        <w:annotationRef/>
      </w:r>
      <w:r>
        <w:t>Faltou a definição de acreditação</w:t>
      </w:r>
      <w:r w:rsidR="00D447F2">
        <w:t>, aqui apresentada conforme a norma técnica ABNT NBR ISO/IEC 17000:2005 e em harmonia com o objetivo da presente resolução</w:t>
      </w:r>
      <w:r>
        <w:t>.</w:t>
      </w:r>
    </w:p>
    <w:p w14:paraId="30DD748A" w14:textId="77777777" w:rsidR="000A72E9" w:rsidRDefault="000A72E9">
      <w:pPr>
        <w:pStyle w:val="Textodecomentrio"/>
      </w:pPr>
      <w:r>
        <w:t>A acreditação de organismos de avaliação da conformidade é de competência legal</w:t>
      </w:r>
      <w:r w:rsidR="00D447F2">
        <w:t xml:space="preserve"> da Coordenação Geral de Acreditação (Cgcre) do Inmetro</w:t>
      </w:r>
      <w:r>
        <w:t>, determinada pelo Decreto nº 7938, publicado em 19 de fevereiro de 2013</w:t>
      </w:r>
      <w:r w:rsidR="00D447F2">
        <w:t>.</w:t>
      </w:r>
    </w:p>
    <w:p w14:paraId="3ACC933F" w14:textId="77777777" w:rsidR="00D447F2" w:rsidRDefault="00D447F2">
      <w:pPr>
        <w:pStyle w:val="Textodecomentrio"/>
      </w:pPr>
      <w:r>
        <w:t xml:space="preserve">Há a necessidade de renumerar os itens após. </w:t>
      </w:r>
    </w:p>
  </w:comment>
  <w:comment w:id="12" w:author="Ricardo K Fermam" w:date="2018-05-11T13:31:00Z" w:initials="RKF">
    <w:p w14:paraId="5539ABCE" w14:textId="77777777" w:rsidR="006850A7" w:rsidRDefault="006850A7">
      <w:pPr>
        <w:pStyle w:val="Textodecomentrio"/>
      </w:pPr>
      <w:r>
        <w:rPr>
          <w:rStyle w:val="Refdecomentrio"/>
        </w:rPr>
        <w:annotationRef/>
      </w:r>
      <w:r>
        <w:t xml:space="preserve">Segundo a norma técnica ABNT NBR ISO/IEC 17000:2005 – Avaliação da Conformidade: Vocabulário e Princípios Gerais, o termo </w:t>
      </w:r>
      <w:r w:rsidRPr="006850A7">
        <w:rPr>
          <w:b/>
        </w:rPr>
        <w:t>“inspeção”</w:t>
      </w:r>
      <w:r>
        <w:t xml:space="preserve"> refere-se ao </w:t>
      </w:r>
      <w:r w:rsidRPr="006850A7">
        <w:rPr>
          <w:b/>
        </w:rPr>
        <w:t>“exame de um projeto de produto, produto, processo ou instalação e determinação de sua conformidade com requisitos específicos, ou com base no julgamento profissional, com requisitos gerais”</w:t>
      </w:r>
      <w:r>
        <w:t>. Não envolve, portanto, a atividade de certificação.</w:t>
      </w:r>
    </w:p>
    <w:p w14:paraId="2080E876" w14:textId="77777777" w:rsidR="006850A7" w:rsidRDefault="006850A7">
      <w:pPr>
        <w:pStyle w:val="Textodecomentrio"/>
      </w:pPr>
      <w:r>
        <w:t>A presente Resolução abrange outros tipos de organismos, sendo portanto conveniente, tecnicamente, a alteração proposta, estando de acordo à genericidade tipológica tratada</w:t>
      </w:r>
      <w:r w:rsidR="000A72E9">
        <w:t xml:space="preserve"> (cf. Art. 3º, itens XII, XIII e XIV)</w:t>
      </w:r>
      <w:r>
        <w:t xml:space="preserve">. </w:t>
      </w:r>
    </w:p>
  </w:comment>
  <w:comment w:id="22" w:author="Ricardo K Fermam" w:date="2018-05-11T13:59:00Z" w:initials="RKF">
    <w:p w14:paraId="0C62BC8E" w14:textId="77777777" w:rsidR="00D447F2" w:rsidRDefault="00D447F2">
      <w:pPr>
        <w:pStyle w:val="Textodecomentrio"/>
      </w:pPr>
      <w:r>
        <w:rPr>
          <w:rStyle w:val="Refdecomentrio"/>
        </w:rPr>
        <w:annotationRef/>
      </w:r>
      <w:r>
        <w:t>Faltou a definição de credenciamento.</w:t>
      </w:r>
    </w:p>
  </w:comment>
  <w:comment w:id="35" w:author="Ricardo K Fermam" w:date="2018-05-11T15:07:00Z" w:initials="RKF">
    <w:p w14:paraId="484D2409" w14:textId="6DFD292A" w:rsidR="00F12D0F" w:rsidRDefault="00F12D0F">
      <w:pPr>
        <w:pStyle w:val="Textodecomentrio"/>
      </w:pPr>
      <w:r>
        <w:rPr>
          <w:rStyle w:val="Refdecomentrio"/>
        </w:rPr>
        <w:annotationRef/>
      </w:r>
      <w:r>
        <w:t xml:space="preserve">Sugiro remover. Um organismo de inspeção não realiza certificação. O </w:t>
      </w:r>
      <w:r>
        <w:t xml:space="preserve">termo </w:t>
      </w:r>
      <w:r w:rsidRPr="006850A7">
        <w:rPr>
          <w:b/>
        </w:rPr>
        <w:t>“inspeção”</w:t>
      </w:r>
      <w:r>
        <w:t xml:space="preserve"> refere-se ao </w:t>
      </w:r>
      <w:r w:rsidRPr="006850A7">
        <w:rPr>
          <w:b/>
        </w:rPr>
        <w:t>“exame de um projeto de produto, produto, processo ou instalação e determinação de sua conformidade com requisitos específicos, ou com base no julgamento profissional, com requisitos gerais”</w:t>
      </w:r>
      <w:r>
        <w:t>.</w:t>
      </w:r>
      <w:r>
        <w:t xml:space="preserve"> (</w:t>
      </w:r>
      <w:r>
        <w:t>ABNT NBR ISO/IEC 17000:2005</w:t>
      </w:r>
      <w:r>
        <w:t>)</w:t>
      </w:r>
    </w:p>
    <w:p w14:paraId="7D1DC8F2" w14:textId="298ECA80" w:rsidR="00F12D0F" w:rsidRDefault="00F12D0F">
      <w:pPr>
        <w:pStyle w:val="Textodecomentrio"/>
      </w:pPr>
      <w:r>
        <w:t xml:space="preserve">Por sua vez, certificação é definida como sendo </w:t>
      </w:r>
      <w:r w:rsidRPr="00F12D0F">
        <w:rPr>
          <w:b/>
        </w:rPr>
        <w:t>“a atestação relativa a produtos, processos, sistemas ou pessoas por terceira parte”</w:t>
      </w:r>
      <w:r>
        <w:t xml:space="preserve">, estando mais de acordo com o espírito e letra da presente resolução. </w:t>
      </w:r>
    </w:p>
  </w:comment>
  <w:comment w:id="58" w:author="Ricardo K Fermam" w:date="2018-05-11T15:18:00Z" w:initials="RKF">
    <w:p w14:paraId="45404331" w14:textId="77777777" w:rsidR="00822978" w:rsidRDefault="00822978">
      <w:pPr>
        <w:pStyle w:val="Textodecomentrio"/>
      </w:pPr>
      <w:r>
        <w:rPr>
          <w:rStyle w:val="Refdecomentrio"/>
        </w:rPr>
        <w:annotationRef/>
      </w:r>
      <w:r>
        <w:t xml:space="preserve">A imensa amplitude de escopos de acreditação para organismos de certificação de produtos (p.ex. produtos elétricos, brinquedos, preservativos, etc.) tornará ineficaz e ineficiente a aplicação da presente resolução neste mister. </w:t>
      </w:r>
    </w:p>
    <w:p w14:paraId="768AAA42" w14:textId="16965F7D" w:rsidR="00822978" w:rsidRDefault="00822978">
      <w:pPr>
        <w:pStyle w:val="Textodecomentrio"/>
      </w:pPr>
      <w:r>
        <w:t xml:space="preserve">A acreditação de OCP dá-se para um ou mais escopos específicos, segundo requisitos específicos. </w:t>
      </w:r>
    </w:p>
  </w:comment>
  <w:comment w:id="78" w:author="Ricardo K Fermam" w:date="2018-05-11T15:28:00Z" w:initials="RKF">
    <w:p w14:paraId="324F8C87" w14:textId="04F01CBF" w:rsidR="00C2779E" w:rsidRDefault="00C2779E">
      <w:pPr>
        <w:pStyle w:val="Textodecomentrio"/>
      </w:pPr>
      <w:r>
        <w:rPr>
          <w:rStyle w:val="Refdecomentrio"/>
        </w:rPr>
        <w:annotationRef/>
      </w:r>
      <w:r w:rsidR="00C15DB2">
        <w:t>Esse requisito já é avaliado num processo de acreditação, isto é, já é avaliada a equipe dos organismos durante as etapas de acreditação desses organismos.</w:t>
      </w:r>
      <w:r>
        <w:rPr>
          <w:rFonts w:eastAsia="Times New Roman" w:cs="Times New Roman"/>
          <w:sz w:val="24"/>
          <w:szCs w:val="24"/>
        </w:rPr>
        <w:t xml:space="preserve"> </w:t>
      </w:r>
    </w:p>
  </w:comment>
  <w:comment w:id="81" w:author="Ricardo K Fermam" w:date="2018-05-11T15:37:00Z" w:initials="RKF">
    <w:p w14:paraId="50D34701" w14:textId="1946FA64" w:rsidR="00C15DB2" w:rsidRDefault="00C15DB2">
      <w:pPr>
        <w:pStyle w:val="Textodecomentrio"/>
      </w:pPr>
      <w:r>
        <w:rPr>
          <w:rStyle w:val="Refdecomentrio"/>
        </w:rPr>
        <w:annotationRef/>
      </w:r>
      <w:r>
        <w:t xml:space="preserve">Idem comentário anterior.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CC933F" w15:done="0"/>
  <w15:commentEx w15:paraId="2080E876" w15:done="0"/>
  <w15:commentEx w15:paraId="0C62BC8E" w15:done="0"/>
  <w15:commentEx w15:paraId="7D1DC8F2" w15:done="0"/>
  <w15:commentEx w15:paraId="768AAA42" w15:done="0"/>
  <w15:commentEx w15:paraId="324F8C87" w15:done="0"/>
  <w15:commentEx w15:paraId="50D347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D88416" w16cid:durableId="1E1A253A"/>
  <w16cid:commentId w16cid:paraId="604ADE75" w16cid:durableId="1E1A5B25"/>
  <w16cid:commentId w16cid:paraId="355020A7" w16cid:durableId="1E1A253B"/>
  <w16cid:commentId w16cid:paraId="5E016648" w16cid:durableId="1E1A253C"/>
  <w16cid:commentId w16cid:paraId="596AA73F" w16cid:durableId="1E1A253D"/>
  <w16cid:commentId w16cid:paraId="6B9EF38D" w16cid:durableId="1E1A253E"/>
  <w16cid:commentId w16cid:paraId="4BF255FE" w16cid:durableId="1E1A253F"/>
  <w16cid:commentId w16cid:paraId="2AD9CF29" w16cid:durableId="1E1A2540"/>
  <w16cid:commentId w16cid:paraId="00ED223A" w16cid:durableId="1E1A2541"/>
  <w16cid:commentId w16cid:paraId="4A1CC61E" w16cid:durableId="1E1A2542"/>
  <w16cid:commentId w16cid:paraId="4CE945CD" w16cid:durableId="1E1A2543"/>
  <w16cid:commentId w16cid:paraId="2C27A3FD" w16cid:durableId="1E1A2544"/>
  <w16cid:commentId w16cid:paraId="2328BDFD" w16cid:durableId="1E1A2545"/>
  <w16cid:commentId w16cid:paraId="6D0D6554" w16cid:durableId="1E1A2546"/>
  <w16cid:commentId w16cid:paraId="03C54413" w16cid:durableId="1E1A5BD5"/>
  <w16cid:commentId w16cid:paraId="35F5403A" w16cid:durableId="1E1A2547"/>
  <w16cid:commentId w16cid:paraId="1AD4246F" w16cid:durableId="1E1A5BF6"/>
  <w16cid:commentId w16cid:paraId="1CADBC87" w16cid:durableId="1E1A2548"/>
  <w16cid:commentId w16cid:paraId="293F5475" w16cid:durableId="1E1A5C18"/>
  <w16cid:commentId w16cid:paraId="50263725" w16cid:durableId="1E1A2549"/>
  <w16cid:commentId w16cid:paraId="76A075C3" w16cid:durableId="1E1A5C26"/>
  <w16cid:commentId w16cid:paraId="651E77CE" w16cid:durableId="1E1A254A"/>
  <w16cid:commentId w16cid:paraId="20DDBFDD" w16cid:durableId="1E1A5C60"/>
  <w16cid:commentId w16cid:paraId="5CE71338" w16cid:durableId="1E1A254B"/>
  <w16cid:commentId w16cid:paraId="740C5F0A" w16cid:durableId="1E1A5C7B"/>
  <w16cid:commentId w16cid:paraId="27D92F13" w16cid:durableId="1E1A254C"/>
  <w16cid:commentId w16cid:paraId="29C939C3" w16cid:durableId="1E1A5CE4"/>
  <w16cid:commentId w16cid:paraId="51EFBCAD" w16cid:durableId="1E1A254D"/>
  <w16cid:commentId w16cid:paraId="6C28A24B" w16cid:durableId="1E1A5D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B1F2C" w14:textId="77777777" w:rsidR="00D845A1" w:rsidRDefault="00D845A1" w:rsidP="001958E9">
      <w:pPr>
        <w:spacing w:after="0" w:line="240" w:lineRule="auto"/>
      </w:pPr>
      <w:r>
        <w:separator/>
      </w:r>
    </w:p>
  </w:endnote>
  <w:endnote w:type="continuationSeparator" w:id="0">
    <w:p w14:paraId="1961D77D" w14:textId="77777777" w:rsidR="00D845A1" w:rsidRDefault="00D845A1" w:rsidP="001958E9">
      <w:pPr>
        <w:spacing w:after="0" w:line="240" w:lineRule="auto"/>
      </w:pPr>
      <w:r>
        <w:continuationSeparator/>
      </w:r>
    </w:p>
  </w:endnote>
  <w:endnote w:type="continuationNotice" w:id="1">
    <w:p w14:paraId="32AB8FF1" w14:textId="77777777" w:rsidR="00D845A1" w:rsidRDefault="00D845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00471" w14:textId="77777777" w:rsidR="00D845A1" w:rsidRDefault="00D845A1" w:rsidP="001958E9">
      <w:pPr>
        <w:spacing w:after="0" w:line="240" w:lineRule="auto"/>
      </w:pPr>
      <w:r>
        <w:separator/>
      </w:r>
    </w:p>
  </w:footnote>
  <w:footnote w:type="continuationSeparator" w:id="0">
    <w:p w14:paraId="666DD4DB" w14:textId="77777777" w:rsidR="00D845A1" w:rsidRDefault="00D845A1" w:rsidP="001958E9">
      <w:pPr>
        <w:spacing w:after="0" w:line="240" w:lineRule="auto"/>
      </w:pPr>
      <w:r>
        <w:continuationSeparator/>
      </w:r>
    </w:p>
  </w:footnote>
  <w:footnote w:type="continuationNotice" w:id="1">
    <w:p w14:paraId="74A01680" w14:textId="77777777" w:rsidR="00D845A1" w:rsidRDefault="00D845A1">
      <w:pPr>
        <w:spacing w:after="0" w:line="240" w:lineRule="auto"/>
      </w:pPr>
    </w:p>
  </w:footnote>
  <w:footnote w:id="2">
    <w:p w14:paraId="2BA7E4B4" w14:textId="77777777" w:rsidR="006850A7" w:rsidRPr="00764088" w:rsidRDefault="006850A7" w:rsidP="00DF798E">
      <w:pPr>
        <w:pStyle w:val="Textodenotaderodap"/>
        <w:rPr>
          <w:rFonts w:ascii="Times New Roman" w:hAnsi="Times New Roman" w:cs="Times New Roman"/>
        </w:rPr>
      </w:pPr>
      <w:r w:rsidRPr="00764088">
        <w:rPr>
          <w:rStyle w:val="Refdenotaderodap"/>
          <w:rFonts w:ascii="Times New Roman" w:hAnsi="Times New Roman" w:cs="Times New Roman"/>
        </w:rPr>
        <w:footnoteRef/>
      </w:r>
      <w:r w:rsidRPr="00764088">
        <w:rPr>
          <w:rFonts w:ascii="Times New Roman" w:hAnsi="Times New Roman" w:cs="Times New Roman"/>
        </w:rPr>
        <w:t xml:space="preserve"> Informar o teor de umidade apenas para os biocombustíveis.</w:t>
      </w:r>
    </w:p>
  </w:footnote>
  <w:footnote w:id="3">
    <w:p w14:paraId="62FD9C70" w14:textId="77777777" w:rsidR="006850A7" w:rsidRPr="00274F1F" w:rsidRDefault="006850A7" w:rsidP="00DF798E">
      <w:pPr>
        <w:pStyle w:val="Textodenotaderodap"/>
        <w:rPr>
          <w:rFonts w:ascii="Times New Roman" w:hAnsi="Times New Roman" w:cs="Times New Roman"/>
        </w:rPr>
      </w:pPr>
      <w:r w:rsidRPr="00274F1F">
        <w:rPr>
          <w:rStyle w:val="Refdenotaderodap"/>
          <w:rFonts w:ascii="Times New Roman" w:hAnsi="Times New Roman" w:cs="Times New Roman"/>
        </w:rPr>
        <w:footnoteRef/>
      </w:r>
      <w:r w:rsidRPr="00274F1F">
        <w:rPr>
          <w:rFonts w:ascii="Times New Roman" w:hAnsi="Times New Roman" w:cs="Times New Roman"/>
        </w:rPr>
        <w:t xml:space="preserve"> Informar o teor de umidade apenas para os biocombustíveis.</w:t>
      </w:r>
    </w:p>
  </w:footnote>
  <w:footnote w:id="4">
    <w:p w14:paraId="366766BB" w14:textId="77777777" w:rsidR="006850A7" w:rsidRPr="00274F1F" w:rsidRDefault="006850A7" w:rsidP="00DF798E">
      <w:pPr>
        <w:pStyle w:val="Textodenotaderodap"/>
        <w:jc w:val="both"/>
        <w:rPr>
          <w:rFonts w:ascii="Times New Roman" w:hAnsi="Times New Roman" w:cs="Times New Roman"/>
        </w:rPr>
      </w:pPr>
      <w:r>
        <w:rPr>
          <w:rStyle w:val="Refdenotaderodap"/>
        </w:rPr>
        <w:footnoteRef/>
      </w:r>
      <w:r>
        <w:t xml:space="preserve"> </w:t>
      </w:r>
      <w:r w:rsidRPr="00274F1F">
        <w:rPr>
          <w:rFonts w:ascii="Times New Roman" w:hAnsi="Times New Roman" w:cs="Times New Roman"/>
        </w:rPr>
        <w:t>Para a Palma e o Algodão e “Outros”(mix padrão de outros óleos destinados à produção de biodiesel), não são solicitados parâmetros técnicos referentes ao perfil de produção a</w:t>
      </w:r>
      <w:r>
        <w:rPr>
          <w:rFonts w:ascii="Times New Roman" w:hAnsi="Times New Roman" w:cs="Times New Roman"/>
        </w:rPr>
        <w:t>grícola. As emissões de GEE dess</w:t>
      </w:r>
      <w:r w:rsidRPr="00274F1F">
        <w:rPr>
          <w:rFonts w:ascii="Times New Roman" w:hAnsi="Times New Roman" w:cs="Times New Roman"/>
        </w:rPr>
        <w:t>a fase de produção estão previamente calculadas e disponíveis como perfis padrão (não penalizados), provenientes da base de dados Ecoinvent V.3.1.</w:t>
      </w:r>
    </w:p>
  </w:footnote>
  <w:footnote w:id="5">
    <w:p w14:paraId="37DCD8F2" w14:textId="77777777" w:rsidR="006850A7" w:rsidRPr="00274F1F" w:rsidRDefault="006850A7" w:rsidP="00DF798E">
      <w:pPr>
        <w:pStyle w:val="Textodenotaderodap"/>
        <w:jc w:val="both"/>
        <w:rPr>
          <w:rFonts w:ascii="Times New Roman" w:hAnsi="Times New Roman" w:cs="Times New Roman"/>
        </w:rPr>
      </w:pPr>
      <w:r w:rsidRPr="00274F1F">
        <w:rPr>
          <w:rStyle w:val="Refdenotaderodap"/>
          <w:rFonts w:ascii="Times New Roman" w:hAnsi="Times New Roman" w:cs="Times New Roman"/>
        </w:rPr>
        <w:footnoteRef/>
      </w:r>
      <w:r w:rsidRPr="00274F1F">
        <w:rPr>
          <w:rFonts w:ascii="Times New Roman" w:hAnsi="Times New Roman" w:cs="Times New Roman"/>
        </w:rPr>
        <w:t xml:space="preserve"> Os resíduos não carregam carga ambiental, portanto não são solicitadas informações referentes à sua geração.</w:t>
      </w:r>
    </w:p>
    <w:p w14:paraId="2E7B7A8E" w14:textId="77777777" w:rsidR="006850A7" w:rsidRPr="00274F1F" w:rsidRDefault="006850A7"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exclusivamente à produção de soja.</w:t>
      </w:r>
    </w:p>
    <w:p w14:paraId="52196DBB" w14:textId="77777777" w:rsidR="006850A7" w:rsidRPr="00274F1F" w:rsidRDefault="006850A7"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à produção de soja, palma e algodão.</w:t>
      </w:r>
    </w:p>
    <w:p w14:paraId="34937819" w14:textId="77777777" w:rsidR="006850A7" w:rsidRPr="00274F1F" w:rsidRDefault="006850A7"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à biomassa residual.</w:t>
      </w:r>
    </w:p>
    <w:p w14:paraId="187336C5" w14:textId="77777777" w:rsidR="006850A7" w:rsidRPr="00274F1F" w:rsidRDefault="006850A7" w:rsidP="00DF798E">
      <w:pPr>
        <w:pStyle w:val="Textodenotaderodap"/>
        <w:jc w:val="both"/>
        <w:rPr>
          <w:rFonts w:ascii="Times New Roman" w:hAnsi="Times New Roman" w:cs="Times New Roman"/>
        </w:rPr>
      </w:pPr>
      <w:r w:rsidRPr="00274F1F">
        <w:rPr>
          <w:rFonts w:ascii="Times New Roman" w:hAnsi="Times New Roman" w:cs="Times New Roman"/>
        </w:rPr>
        <w:t>**** Informações pertinentes a todos os tipos de biomassa (soja, palma, algodão e resíduos).</w:t>
      </w:r>
    </w:p>
  </w:footnote>
  <w:footnote w:id="6">
    <w:p w14:paraId="1708D552" w14:textId="77777777" w:rsidR="006850A7" w:rsidRPr="00372E1C" w:rsidRDefault="006850A7" w:rsidP="00DF798E">
      <w:pPr>
        <w:pStyle w:val="Textodenotaderodap"/>
        <w:rPr>
          <w:rFonts w:ascii="Times New Roman" w:hAnsi="Times New Roman" w:cs="Times New Roman"/>
        </w:rPr>
      </w:pPr>
      <w:r w:rsidRPr="00372E1C">
        <w:rPr>
          <w:rStyle w:val="Refdenotaderodap"/>
          <w:rFonts w:ascii="Times New Roman" w:hAnsi="Times New Roman" w:cs="Times New Roman"/>
        </w:rPr>
        <w:footnoteRef/>
      </w:r>
      <w:r w:rsidRPr="00372E1C">
        <w:rPr>
          <w:rFonts w:ascii="Times New Roman" w:hAnsi="Times New Roman" w:cs="Times New Roman"/>
        </w:rPr>
        <w:t xml:space="preserve"> Biomassa primária deve ser entendida como a produzida para fins energéticos, nes</w:t>
      </w:r>
      <w:r>
        <w:rPr>
          <w:rFonts w:ascii="Times New Roman" w:hAnsi="Times New Roman" w:cs="Times New Roman"/>
        </w:rPr>
        <w:t>s</w:t>
      </w:r>
      <w:r w:rsidRPr="00372E1C">
        <w:rPr>
          <w:rFonts w:ascii="Times New Roman" w:hAnsi="Times New Roman" w:cs="Times New Roman"/>
        </w:rPr>
        <w:t>e caso, soja, palma e algodão. Resíduos são aqui tratados como biomassa residual.</w:t>
      </w:r>
    </w:p>
  </w:footnote>
  <w:footnote w:id="7">
    <w:p w14:paraId="48EC75A4" w14:textId="77777777" w:rsidR="006850A7" w:rsidRPr="00D933F6" w:rsidRDefault="006850A7" w:rsidP="00DF798E">
      <w:pPr>
        <w:pStyle w:val="Textodenotaderodap"/>
        <w:rPr>
          <w:rFonts w:ascii="Times New Roman" w:hAnsi="Times New Roman" w:cs="Times New Roman"/>
        </w:rPr>
      </w:pPr>
      <w:r w:rsidRPr="00D933F6">
        <w:rPr>
          <w:rStyle w:val="Refdenotaderodap"/>
          <w:rFonts w:ascii="Times New Roman" w:hAnsi="Times New Roman" w:cs="Times New Roman"/>
        </w:rPr>
        <w:footnoteRef/>
      </w:r>
      <w:r w:rsidRPr="00D933F6">
        <w:rPr>
          <w:rFonts w:ascii="Times New Roman" w:hAnsi="Times New Roman" w:cs="Times New Roman"/>
        </w:rPr>
        <w:t xml:space="preserve"> Informar o teor de umidade apenas para os biocombustíveis.</w:t>
      </w:r>
    </w:p>
  </w:footnote>
  <w:footnote w:id="8">
    <w:p w14:paraId="326A0007" w14:textId="77777777" w:rsidR="006850A7" w:rsidRDefault="006850A7" w:rsidP="00DF798E">
      <w:pPr>
        <w:pStyle w:val="Textodenotaderodap"/>
      </w:pPr>
      <w:r w:rsidRPr="00D933F6">
        <w:rPr>
          <w:rStyle w:val="Refdenotaderodap"/>
          <w:rFonts w:ascii="Times New Roman" w:hAnsi="Times New Roman" w:cs="Times New Roman"/>
        </w:rPr>
        <w:footnoteRef/>
      </w:r>
      <w:r w:rsidRPr="00D933F6">
        <w:rPr>
          <w:rFonts w:ascii="Times New Roman" w:hAnsi="Times New Roman" w:cs="Times New Roman"/>
        </w:rPr>
        <w:t xml:space="preserve"> Matérias-primas possíveis: óleo de soja, óleo de palma, óleo de algodão, “outros óleos”, óleo de fritura usado, gordura animal, outros óleos residuais.</w:t>
      </w:r>
    </w:p>
  </w:footnote>
  <w:footnote w:id="9">
    <w:p w14:paraId="278FD227" w14:textId="77777777" w:rsidR="006850A7" w:rsidRPr="00D933F6" w:rsidRDefault="006850A7" w:rsidP="00DF798E">
      <w:pPr>
        <w:pStyle w:val="Textodenotaderodap"/>
        <w:rPr>
          <w:rFonts w:ascii="Times New Roman" w:hAnsi="Times New Roman" w:cs="Times New Roman"/>
        </w:rPr>
      </w:pPr>
      <w:r w:rsidRPr="00D933F6">
        <w:rPr>
          <w:rStyle w:val="Refdenotaderodap"/>
          <w:rFonts w:ascii="Times New Roman" w:hAnsi="Times New Roman" w:cs="Times New Roman"/>
        </w:rPr>
        <w:footnoteRef/>
      </w:r>
      <w:r w:rsidRPr="00D933F6">
        <w:rPr>
          <w:rFonts w:ascii="Times New Roman" w:hAnsi="Times New Roman" w:cs="Times New Roman"/>
        </w:rPr>
        <w:t xml:space="preserve"> Informar o teor de umidade apenas para os biocombustíveis.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8E7B4" w14:textId="77777777" w:rsidR="006850A7" w:rsidRPr="00F8281C" w:rsidRDefault="006850A7" w:rsidP="00F8281C">
    <w:pPr>
      <w:pStyle w:val="Cabealho"/>
      <w:jc w:val="right"/>
      <w:rPr>
        <w:b/>
        <w:color w:val="FF0000"/>
        <w:sz w:val="28"/>
        <w:szCs w:val="28"/>
      </w:rPr>
    </w:pPr>
    <w:r w:rsidRPr="00F8281C">
      <w:rPr>
        <w:b/>
        <w:color w:val="FF0000"/>
        <w:sz w:val="28"/>
        <w:szCs w:val="28"/>
      </w:rPr>
      <w:t xml:space="preserve">M I N U T 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38F8BB" w14:textId="77777777" w:rsidR="006850A7" w:rsidRPr="00F8281C" w:rsidRDefault="006850A7" w:rsidP="00F8281C">
    <w:pPr>
      <w:pStyle w:val="Cabealho"/>
      <w:jc w:val="right"/>
      <w:rPr>
        <w:b/>
        <w:color w:val="FF0000"/>
        <w:sz w:val="28"/>
        <w:szCs w:val="28"/>
      </w:rPr>
    </w:pPr>
    <w:r w:rsidRPr="00F8281C">
      <w:rPr>
        <w:b/>
        <w:color w:val="FF0000"/>
        <w:sz w:val="28"/>
        <w:szCs w:val="28"/>
      </w:rPr>
      <w:t xml:space="preserve">M I N U T 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350C"/>
    <w:multiLevelType w:val="hybridMultilevel"/>
    <w:tmpl w:val="A4CEF5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2FD62A7"/>
    <w:multiLevelType w:val="hybridMultilevel"/>
    <w:tmpl w:val="C19C159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102CB4"/>
    <w:multiLevelType w:val="hybridMultilevel"/>
    <w:tmpl w:val="D7463034"/>
    <w:lvl w:ilvl="0" w:tplc="ED625F7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41E55C6"/>
    <w:multiLevelType w:val="hybridMultilevel"/>
    <w:tmpl w:val="8D825070"/>
    <w:lvl w:ilvl="0" w:tplc="94527B06">
      <w:start w:val="1"/>
      <w:numFmt w:val="bullet"/>
      <w:lvlText w:val=""/>
      <w:lvlJc w:val="left"/>
      <w:pPr>
        <w:ind w:left="300" w:hanging="360"/>
      </w:pPr>
      <w:rPr>
        <w:rFonts w:ascii="Symbol" w:hAnsi="Symbol" w:hint="default"/>
        <w:color w:val="auto"/>
      </w:rPr>
    </w:lvl>
    <w:lvl w:ilvl="1" w:tplc="04160003" w:tentative="1">
      <w:start w:val="1"/>
      <w:numFmt w:val="bullet"/>
      <w:lvlText w:val="o"/>
      <w:lvlJc w:val="left"/>
      <w:pPr>
        <w:ind w:left="1020" w:hanging="360"/>
      </w:pPr>
      <w:rPr>
        <w:rFonts w:ascii="Courier New" w:hAnsi="Courier New" w:cs="Courier New" w:hint="default"/>
      </w:rPr>
    </w:lvl>
    <w:lvl w:ilvl="2" w:tplc="04160005" w:tentative="1">
      <w:start w:val="1"/>
      <w:numFmt w:val="bullet"/>
      <w:lvlText w:val=""/>
      <w:lvlJc w:val="left"/>
      <w:pPr>
        <w:ind w:left="1740" w:hanging="360"/>
      </w:pPr>
      <w:rPr>
        <w:rFonts w:ascii="Wingdings" w:hAnsi="Wingdings" w:hint="default"/>
      </w:rPr>
    </w:lvl>
    <w:lvl w:ilvl="3" w:tplc="04160001" w:tentative="1">
      <w:start w:val="1"/>
      <w:numFmt w:val="bullet"/>
      <w:lvlText w:val=""/>
      <w:lvlJc w:val="left"/>
      <w:pPr>
        <w:ind w:left="2460" w:hanging="360"/>
      </w:pPr>
      <w:rPr>
        <w:rFonts w:ascii="Symbol" w:hAnsi="Symbol" w:hint="default"/>
      </w:rPr>
    </w:lvl>
    <w:lvl w:ilvl="4" w:tplc="04160003" w:tentative="1">
      <w:start w:val="1"/>
      <w:numFmt w:val="bullet"/>
      <w:lvlText w:val="o"/>
      <w:lvlJc w:val="left"/>
      <w:pPr>
        <w:ind w:left="3180" w:hanging="360"/>
      </w:pPr>
      <w:rPr>
        <w:rFonts w:ascii="Courier New" w:hAnsi="Courier New" w:cs="Courier New" w:hint="default"/>
      </w:rPr>
    </w:lvl>
    <w:lvl w:ilvl="5" w:tplc="04160005" w:tentative="1">
      <w:start w:val="1"/>
      <w:numFmt w:val="bullet"/>
      <w:lvlText w:val=""/>
      <w:lvlJc w:val="left"/>
      <w:pPr>
        <w:ind w:left="3900" w:hanging="360"/>
      </w:pPr>
      <w:rPr>
        <w:rFonts w:ascii="Wingdings" w:hAnsi="Wingdings" w:hint="default"/>
      </w:rPr>
    </w:lvl>
    <w:lvl w:ilvl="6" w:tplc="04160001" w:tentative="1">
      <w:start w:val="1"/>
      <w:numFmt w:val="bullet"/>
      <w:lvlText w:val=""/>
      <w:lvlJc w:val="left"/>
      <w:pPr>
        <w:ind w:left="4620" w:hanging="360"/>
      </w:pPr>
      <w:rPr>
        <w:rFonts w:ascii="Symbol" w:hAnsi="Symbol" w:hint="default"/>
      </w:rPr>
    </w:lvl>
    <w:lvl w:ilvl="7" w:tplc="04160003" w:tentative="1">
      <w:start w:val="1"/>
      <w:numFmt w:val="bullet"/>
      <w:lvlText w:val="o"/>
      <w:lvlJc w:val="left"/>
      <w:pPr>
        <w:ind w:left="5340" w:hanging="360"/>
      </w:pPr>
      <w:rPr>
        <w:rFonts w:ascii="Courier New" w:hAnsi="Courier New" w:cs="Courier New" w:hint="default"/>
      </w:rPr>
    </w:lvl>
    <w:lvl w:ilvl="8" w:tplc="04160005" w:tentative="1">
      <w:start w:val="1"/>
      <w:numFmt w:val="bullet"/>
      <w:lvlText w:val=""/>
      <w:lvlJc w:val="left"/>
      <w:pPr>
        <w:ind w:left="6060" w:hanging="360"/>
      </w:pPr>
      <w:rPr>
        <w:rFonts w:ascii="Wingdings" w:hAnsi="Wingdings" w:hint="default"/>
      </w:rPr>
    </w:lvl>
  </w:abstractNum>
  <w:abstractNum w:abstractNumId="4">
    <w:nsid w:val="25916C0A"/>
    <w:multiLevelType w:val="hybridMultilevel"/>
    <w:tmpl w:val="B934A1E4"/>
    <w:lvl w:ilvl="0" w:tplc="F4F29252">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5">
    <w:nsid w:val="2B1C1026"/>
    <w:multiLevelType w:val="hybridMultilevel"/>
    <w:tmpl w:val="460835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B604E34"/>
    <w:multiLevelType w:val="hybridMultilevel"/>
    <w:tmpl w:val="86DC3096"/>
    <w:lvl w:ilvl="0" w:tplc="05A25A3E">
      <w:start w:val="1"/>
      <w:numFmt w:val="lowerLetter"/>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7">
    <w:nsid w:val="2EE12A0E"/>
    <w:multiLevelType w:val="hybridMultilevel"/>
    <w:tmpl w:val="4F6AF1A2"/>
    <w:lvl w:ilvl="0" w:tplc="E7646760">
      <w:start w:val="1"/>
      <w:numFmt w:val="upperRoman"/>
      <w:lvlText w:val="%1 -  "/>
      <w:lvlJc w:val="left"/>
      <w:pPr>
        <w:ind w:left="720" w:hanging="360"/>
      </w:pPr>
      <w:rPr>
        <w:rFonts w:ascii="Calibri" w:hAnsi="Calibri" w:hint="default"/>
        <w:b w:val="0"/>
        <w:i w:val="0"/>
        <w:caps w:val="0"/>
        <w:strike w:val="0"/>
        <w:dstrike w:val="0"/>
        <w:vanish w:val="0"/>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EF23FA4"/>
    <w:multiLevelType w:val="hybridMultilevel"/>
    <w:tmpl w:val="8AE87EC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4B6F52"/>
    <w:multiLevelType w:val="hybridMultilevel"/>
    <w:tmpl w:val="FF18F5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7806625"/>
    <w:multiLevelType w:val="hybridMultilevel"/>
    <w:tmpl w:val="E4924C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8932E20"/>
    <w:multiLevelType w:val="hybridMultilevel"/>
    <w:tmpl w:val="82384818"/>
    <w:lvl w:ilvl="0" w:tplc="94527B06">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AB56B0F"/>
    <w:multiLevelType w:val="hybridMultilevel"/>
    <w:tmpl w:val="4F6AF1A2"/>
    <w:lvl w:ilvl="0" w:tplc="E7646760">
      <w:start w:val="1"/>
      <w:numFmt w:val="upperRoman"/>
      <w:lvlText w:val="%1 -  "/>
      <w:lvlJc w:val="left"/>
      <w:pPr>
        <w:ind w:left="720" w:hanging="360"/>
      </w:pPr>
      <w:rPr>
        <w:rFonts w:ascii="Calibri" w:hAnsi="Calibri" w:hint="default"/>
        <w:b w:val="0"/>
        <w:i w:val="0"/>
        <w:caps w:val="0"/>
        <w:strike w:val="0"/>
        <w:dstrike w:val="0"/>
        <w:vanish w:val="0"/>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EA03A45"/>
    <w:multiLevelType w:val="hybridMultilevel"/>
    <w:tmpl w:val="400EC3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B0C4616"/>
    <w:multiLevelType w:val="hybridMultilevel"/>
    <w:tmpl w:val="E326C718"/>
    <w:lvl w:ilvl="0" w:tplc="94527B06">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57A5E2A"/>
    <w:multiLevelType w:val="hybridMultilevel"/>
    <w:tmpl w:val="F3D4D21A"/>
    <w:lvl w:ilvl="0" w:tplc="C9FEB5A2">
      <w:start w:val="1"/>
      <w:numFmt w:val="lowerLetter"/>
      <w:lvlText w:val="%1)"/>
      <w:lvlJc w:val="left"/>
      <w:pPr>
        <w:ind w:left="785" w:hanging="360"/>
      </w:pPr>
      <w:rPr>
        <w:i w:val="0"/>
      </w:rPr>
    </w:lvl>
    <w:lvl w:ilvl="1" w:tplc="04160019">
      <w:start w:val="1"/>
      <w:numFmt w:val="lowerLetter"/>
      <w:lvlText w:val="%2."/>
      <w:lvlJc w:val="left"/>
      <w:pPr>
        <w:ind w:left="1505" w:hanging="360"/>
      </w:pPr>
    </w:lvl>
    <w:lvl w:ilvl="2" w:tplc="0416001B">
      <w:start w:val="1"/>
      <w:numFmt w:val="lowerRoman"/>
      <w:lvlText w:val="%3."/>
      <w:lvlJc w:val="right"/>
      <w:pPr>
        <w:ind w:left="2225" w:hanging="180"/>
      </w:pPr>
    </w:lvl>
    <w:lvl w:ilvl="3" w:tplc="0416000F">
      <w:start w:val="1"/>
      <w:numFmt w:val="decimal"/>
      <w:lvlText w:val="%4."/>
      <w:lvlJc w:val="left"/>
      <w:pPr>
        <w:ind w:left="2945" w:hanging="360"/>
      </w:pPr>
    </w:lvl>
    <w:lvl w:ilvl="4" w:tplc="04160019">
      <w:start w:val="1"/>
      <w:numFmt w:val="lowerLetter"/>
      <w:lvlText w:val="%5."/>
      <w:lvlJc w:val="left"/>
      <w:pPr>
        <w:ind w:left="3665" w:hanging="360"/>
      </w:pPr>
    </w:lvl>
    <w:lvl w:ilvl="5" w:tplc="0416001B">
      <w:start w:val="1"/>
      <w:numFmt w:val="lowerRoman"/>
      <w:lvlText w:val="%6."/>
      <w:lvlJc w:val="right"/>
      <w:pPr>
        <w:ind w:left="4385" w:hanging="180"/>
      </w:pPr>
    </w:lvl>
    <w:lvl w:ilvl="6" w:tplc="0416000F">
      <w:start w:val="1"/>
      <w:numFmt w:val="decimal"/>
      <w:lvlText w:val="%7."/>
      <w:lvlJc w:val="left"/>
      <w:pPr>
        <w:ind w:left="5105" w:hanging="360"/>
      </w:pPr>
    </w:lvl>
    <w:lvl w:ilvl="7" w:tplc="04160019">
      <w:start w:val="1"/>
      <w:numFmt w:val="lowerLetter"/>
      <w:lvlText w:val="%8."/>
      <w:lvlJc w:val="left"/>
      <w:pPr>
        <w:ind w:left="5825" w:hanging="360"/>
      </w:pPr>
    </w:lvl>
    <w:lvl w:ilvl="8" w:tplc="0416001B">
      <w:start w:val="1"/>
      <w:numFmt w:val="lowerRoman"/>
      <w:lvlText w:val="%9."/>
      <w:lvlJc w:val="right"/>
      <w:pPr>
        <w:ind w:left="6545" w:hanging="180"/>
      </w:pPr>
    </w:lvl>
  </w:abstractNum>
  <w:abstractNum w:abstractNumId="16">
    <w:nsid w:val="5CDD449E"/>
    <w:multiLevelType w:val="hybridMultilevel"/>
    <w:tmpl w:val="04F21962"/>
    <w:lvl w:ilvl="0" w:tplc="89B8BADC">
      <w:start w:val="1"/>
      <w:numFmt w:val="lowerLetter"/>
      <w:lvlText w:val="%1)"/>
      <w:lvlJc w:val="left"/>
      <w:pPr>
        <w:ind w:left="930" w:hanging="360"/>
      </w:pPr>
      <w:rPr>
        <w:rFonts w:hint="default"/>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17">
    <w:nsid w:val="66BA362D"/>
    <w:multiLevelType w:val="hybridMultilevel"/>
    <w:tmpl w:val="5A70E1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7ED3437"/>
    <w:multiLevelType w:val="hybridMultilevel"/>
    <w:tmpl w:val="D7822D8A"/>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6CFE12BF"/>
    <w:multiLevelType w:val="hybridMultilevel"/>
    <w:tmpl w:val="DB444266"/>
    <w:lvl w:ilvl="0" w:tplc="94527B06">
      <w:start w:val="1"/>
      <w:numFmt w:val="bullet"/>
      <w:lvlText w:val=""/>
      <w:lvlJc w:val="left"/>
      <w:pPr>
        <w:ind w:left="720"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73BA6590"/>
    <w:multiLevelType w:val="hybridMultilevel"/>
    <w:tmpl w:val="345E553C"/>
    <w:lvl w:ilvl="0" w:tplc="67CC5DDE">
      <w:start w:val="1"/>
      <w:numFmt w:val="decimal"/>
      <w:lvlText w:val="%1)"/>
      <w:lvlJc w:val="left"/>
      <w:pPr>
        <w:ind w:left="720" w:hanging="360"/>
      </w:pPr>
      <w:rPr>
        <w:rFonts w:asciiTheme="minorHAnsi" w:eastAsiaTheme="minorEastAsia" w:hAnsiTheme="minorHAnsi"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A7B00C8"/>
    <w:multiLevelType w:val="hybridMultilevel"/>
    <w:tmpl w:val="20B87B44"/>
    <w:lvl w:ilvl="0" w:tplc="786C61DC">
      <w:start w:val="1"/>
      <w:numFmt w:val="decimal"/>
      <w:lvlText w:val="%1)"/>
      <w:lvlJc w:val="left"/>
      <w:pPr>
        <w:ind w:left="720" w:hanging="360"/>
      </w:pPr>
      <w:rPr>
        <w:rFonts w:asciiTheme="minorHAnsi" w:eastAsiaTheme="minorEastAsia" w:hAnsiTheme="minorHAnsi"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CD55719"/>
    <w:multiLevelType w:val="hybridMultilevel"/>
    <w:tmpl w:val="45BC89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7CDE223C"/>
    <w:multiLevelType w:val="hybridMultilevel"/>
    <w:tmpl w:val="4F6AF1A2"/>
    <w:lvl w:ilvl="0" w:tplc="E7646760">
      <w:start w:val="1"/>
      <w:numFmt w:val="upperRoman"/>
      <w:lvlText w:val="%1 -  "/>
      <w:lvlJc w:val="left"/>
      <w:pPr>
        <w:ind w:left="720" w:hanging="360"/>
      </w:pPr>
      <w:rPr>
        <w:rFonts w:ascii="Calibri" w:hAnsi="Calibri" w:hint="default"/>
        <w:b w:val="0"/>
        <w:i w:val="0"/>
        <w:caps w:val="0"/>
        <w:strike w:val="0"/>
        <w:dstrike w:val="0"/>
        <w:vanish w:val="0"/>
        <w:sz w:val="24"/>
        <w:u w:val="none"/>
        <w:vertAlign w:val="baseli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D852BF6"/>
    <w:multiLevelType w:val="hybridMultilevel"/>
    <w:tmpl w:val="E482129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1"/>
  </w:num>
  <w:num w:numId="3">
    <w:abstractNumId w:val="8"/>
  </w:num>
  <w:num w:numId="4">
    <w:abstractNumId w:val="22"/>
  </w:num>
  <w:num w:numId="5">
    <w:abstractNumId w:val="0"/>
  </w:num>
  <w:num w:numId="6">
    <w:abstractNumId w:val="13"/>
  </w:num>
  <w:num w:numId="7">
    <w:abstractNumId w:val="10"/>
  </w:num>
  <w:num w:numId="8">
    <w:abstractNumId w:val="4"/>
  </w:num>
  <w:num w:numId="9">
    <w:abstractNumId w:val="20"/>
  </w:num>
  <w:num w:numId="10">
    <w:abstractNumId w:val="19"/>
  </w:num>
  <w:num w:numId="11">
    <w:abstractNumId w:val="3"/>
  </w:num>
  <w:num w:numId="12">
    <w:abstractNumId w:val="14"/>
  </w:num>
  <w:num w:numId="13">
    <w:abstractNumId w:val="11"/>
  </w:num>
  <w:num w:numId="14">
    <w:abstractNumId w:val="17"/>
  </w:num>
  <w:num w:numId="15">
    <w:abstractNumId w:val="5"/>
  </w:num>
  <w:num w:numId="16">
    <w:abstractNumId w:val="21"/>
  </w:num>
  <w:num w:numId="17">
    <w:abstractNumId w:val="24"/>
  </w:num>
  <w:num w:numId="18">
    <w:abstractNumId w:val="2"/>
  </w:num>
  <w:num w:numId="19">
    <w:abstractNumId w:val="23"/>
  </w:num>
  <w:num w:numId="20">
    <w:abstractNumId w:val="12"/>
  </w:num>
  <w:num w:numId="21">
    <w:abstractNumId w:val="7"/>
  </w:num>
  <w:num w:numId="22">
    <w:abstractNumId w:val="9"/>
  </w:num>
  <w:num w:numId="23">
    <w:abstractNumId w:val="18"/>
  </w:num>
  <w:num w:numId="24">
    <w:abstractNumId w:val="6"/>
  </w:num>
  <w:num w:numId="25">
    <w:abstractNumId w:val="1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ardo K Fermam">
    <w15:presenceInfo w15:providerId="AD" w15:userId="S-1-5-21-2188763435-127385093-1041889946-6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trackRevisions/>
  <w:doNotTrackFormatting/>
  <w:defaultTabStop w:val="708"/>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C7"/>
    <w:rsid w:val="00000355"/>
    <w:rsid w:val="00003102"/>
    <w:rsid w:val="00004D90"/>
    <w:rsid w:val="00005F63"/>
    <w:rsid w:val="0000619D"/>
    <w:rsid w:val="000063C3"/>
    <w:rsid w:val="00006564"/>
    <w:rsid w:val="0000675A"/>
    <w:rsid w:val="000069E0"/>
    <w:rsid w:val="00007E7B"/>
    <w:rsid w:val="0001035A"/>
    <w:rsid w:val="00010AED"/>
    <w:rsid w:val="000115E0"/>
    <w:rsid w:val="00011CC8"/>
    <w:rsid w:val="000137B4"/>
    <w:rsid w:val="00013CD8"/>
    <w:rsid w:val="000146A9"/>
    <w:rsid w:val="0001573C"/>
    <w:rsid w:val="00015E7F"/>
    <w:rsid w:val="00016BDE"/>
    <w:rsid w:val="00016C2A"/>
    <w:rsid w:val="00017670"/>
    <w:rsid w:val="00017B2F"/>
    <w:rsid w:val="00017DEF"/>
    <w:rsid w:val="000235E4"/>
    <w:rsid w:val="00023960"/>
    <w:rsid w:val="00023BA7"/>
    <w:rsid w:val="000241B8"/>
    <w:rsid w:val="0002473E"/>
    <w:rsid w:val="00025C34"/>
    <w:rsid w:val="000275E1"/>
    <w:rsid w:val="0003040F"/>
    <w:rsid w:val="0003138A"/>
    <w:rsid w:val="00032E13"/>
    <w:rsid w:val="00035981"/>
    <w:rsid w:val="00036D81"/>
    <w:rsid w:val="000372ED"/>
    <w:rsid w:val="00037380"/>
    <w:rsid w:val="00037D95"/>
    <w:rsid w:val="00041469"/>
    <w:rsid w:val="0004148B"/>
    <w:rsid w:val="00041988"/>
    <w:rsid w:val="000463A7"/>
    <w:rsid w:val="000467DD"/>
    <w:rsid w:val="000468E7"/>
    <w:rsid w:val="00047CC4"/>
    <w:rsid w:val="00050135"/>
    <w:rsid w:val="000513D4"/>
    <w:rsid w:val="00051634"/>
    <w:rsid w:val="000523F9"/>
    <w:rsid w:val="00053FE3"/>
    <w:rsid w:val="00054F7A"/>
    <w:rsid w:val="00055679"/>
    <w:rsid w:val="0005703C"/>
    <w:rsid w:val="00057582"/>
    <w:rsid w:val="000576EF"/>
    <w:rsid w:val="000601EF"/>
    <w:rsid w:val="00060DBD"/>
    <w:rsid w:val="00061E10"/>
    <w:rsid w:val="000621C9"/>
    <w:rsid w:val="00064192"/>
    <w:rsid w:val="000641DB"/>
    <w:rsid w:val="000652B9"/>
    <w:rsid w:val="000653FD"/>
    <w:rsid w:val="00066FB7"/>
    <w:rsid w:val="00070749"/>
    <w:rsid w:val="00071B9C"/>
    <w:rsid w:val="00072227"/>
    <w:rsid w:val="00072431"/>
    <w:rsid w:val="0007460A"/>
    <w:rsid w:val="0007553B"/>
    <w:rsid w:val="000765B1"/>
    <w:rsid w:val="000772F6"/>
    <w:rsid w:val="0007730E"/>
    <w:rsid w:val="00077D24"/>
    <w:rsid w:val="00080893"/>
    <w:rsid w:val="00080955"/>
    <w:rsid w:val="00080C5C"/>
    <w:rsid w:val="0008201C"/>
    <w:rsid w:val="00082BC1"/>
    <w:rsid w:val="00083BAE"/>
    <w:rsid w:val="00083FD6"/>
    <w:rsid w:val="0008408B"/>
    <w:rsid w:val="00084745"/>
    <w:rsid w:val="00084AB4"/>
    <w:rsid w:val="00085915"/>
    <w:rsid w:val="000863A8"/>
    <w:rsid w:val="00086F28"/>
    <w:rsid w:val="00087795"/>
    <w:rsid w:val="00087C97"/>
    <w:rsid w:val="00087F70"/>
    <w:rsid w:val="00090328"/>
    <w:rsid w:val="000909FE"/>
    <w:rsid w:val="00090B1E"/>
    <w:rsid w:val="00090D74"/>
    <w:rsid w:val="00090EC8"/>
    <w:rsid w:val="00091BDE"/>
    <w:rsid w:val="0009256C"/>
    <w:rsid w:val="00095268"/>
    <w:rsid w:val="0009533E"/>
    <w:rsid w:val="00095CA0"/>
    <w:rsid w:val="00095D31"/>
    <w:rsid w:val="00096118"/>
    <w:rsid w:val="00096CA7"/>
    <w:rsid w:val="00097D55"/>
    <w:rsid w:val="00097D94"/>
    <w:rsid w:val="00097F12"/>
    <w:rsid w:val="000A10DD"/>
    <w:rsid w:val="000A222C"/>
    <w:rsid w:val="000A224C"/>
    <w:rsid w:val="000A2EC8"/>
    <w:rsid w:val="000A314F"/>
    <w:rsid w:val="000A599A"/>
    <w:rsid w:val="000A6E94"/>
    <w:rsid w:val="000A72E9"/>
    <w:rsid w:val="000A7A2A"/>
    <w:rsid w:val="000B0750"/>
    <w:rsid w:val="000B1B09"/>
    <w:rsid w:val="000B384A"/>
    <w:rsid w:val="000B42A4"/>
    <w:rsid w:val="000B4619"/>
    <w:rsid w:val="000B5E41"/>
    <w:rsid w:val="000B6041"/>
    <w:rsid w:val="000B60F3"/>
    <w:rsid w:val="000B64B0"/>
    <w:rsid w:val="000B6DE9"/>
    <w:rsid w:val="000B76A8"/>
    <w:rsid w:val="000C0299"/>
    <w:rsid w:val="000C040D"/>
    <w:rsid w:val="000C08FB"/>
    <w:rsid w:val="000C191A"/>
    <w:rsid w:val="000C1CEE"/>
    <w:rsid w:val="000C5656"/>
    <w:rsid w:val="000C5BC1"/>
    <w:rsid w:val="000C6C98"/>
    <w:rsid w:val="000D0031"/>
    <w:rsid w:val="000D1C99"/>
    <w:rsid w:val="000D2025"/>
    <w:rsid w:val="000D505A"/>
    <w:rsid w:val="000D507A"/>
    <w:rsid w:val="000D520D"/>
    <w:rsid w:val="000D5300"/>
    <w:rsid w:val="000D56B2"/>
    <w:rsid w:val="000D5AD9"/>
    <w:rsid w:val="000D726E"/>
    <w:rsid w:val="000D756C"/>
    <w:rsid w:val="000D7B6C"/>
    <w:rsid w:val="000E0726"/>
    <w:rsid w:val="000E0E05"/>
    <w:rsid w:val="000E10B2"/>
    <w:rsid w:val="000E22DF"/>
    <w:rsid w:val="000E2CAD"/>
    <w:rsid w:val="000E2DDE"/>
    <w:rsid w:val="000E2F52"/>
    <w:rsid w:val="000E3AB6"/>
    <w:rsid w:val="000E4D1E"/>
    <w:rsid w:val="000E4D8D"/>
    <w:rsid w:val="000E5672"/>
    <w:rsid w:val="000E6E7C"/>
    <w:rsid w:val="000E76C4"/>
    <w:rsid w:val="000E7DF5"/>
    <w:rsid w:val="000F184F"/>
    <w:rsid w:val="000F413D"/>
    <w:rsid w:val="000F51D7"/>
    <w:rsid w:val="000F51EC"/>
    <w:rsid w:val="001000E3"/>
    <w:rsid w:val="00101325"/>
    <w:rsid w:val="0010309B"/>
    <w:rsid w:val="00103389"/>
    <w:rsid w:val="00103F7C"/>
    <w:rsid w:val="0010574C"/>
    <w:rsid w:val="00105BCA"/>
    <w:rsid w:val="00105DE2"/>
    <w:rsid w:val="001065F4"/>
    <w:rsid w:val="00107092"/>
    <w:rsid w:val="00110A32"/>
    <w:rsid w:val="001114FD"/>
    <w:rsid w:val="0011180A"/>
    <w:rsid w:val="00111B89"/>
    <w:rsid w:val="00112461"/>
    <w:rsid w:val="0011428F"/>
    <w:rsid w:val="0011441A"/>
    <w:rsid w:val="001158D0"/>
    <w:rsid w:val="00115AB4"/>
    <w:rsid w:val="00115DEF"/>
    <w:rsid w:val="001163D6"/>
    <w:rsid w:val="001174CF"/>
    <w:rsid w:val="00117AF8"/>
    <w:rsid w:val="00120126"/>
    <w:rsid w:val="00120598"/>
    <w:rsid w:val="00120BB7"/>
    <w:rsid w:val="00120D07"/>
    <w:rsid w:val="001218FB"/>
    <w:rsid w:val="00123091"/>
    <w:rsid w:val="001259D5"/>
    <w:rsid w:val="0012784D"/>
    <w:rsid w:val="00131887"/>
    <w:rsid w:val="00131B6B"/>
    <w:rsid w:val="00133473"/>
    <w:rsid w:val="0013352C"/>
    <w:rsid w:val="0013361A"/>
    <w:rsid w:val="00133838"/>
    <w:rsid w:val="00134266"/>
    <w:rsid w:val="001347E4"/>
    <w:rsid w:val="0013484E"/>
    <w:rsid w:val="00135702"/>
    <w:rsid w:val="00136288"/>
    <w:rsid w:val="00136CA6"/>
    <w:rsid w:val="0013761D"/>
    <w:rsid w:val="00137626"/>
    <w:rsid w:val="00140D1A"/>
    <w:rsid w:val="00142770"/>
    <w:rsid w:val="00142963"/>
    <w:rsid w:val="00142AF8"/>
    <w:rsid w:val="00143F01"/>
    <w:rsid w:val="00144AF9"/>
    <w:rsid w:val="0014513A"/>
    <w:rsid w:val="001478C9"/>
    <w:rsid w:val="00150415"/>
    <w:rsid w:val="00150E93"/>
    <w:rsid w:val="00152E9C"/>
    <w:rsid w:val="001533F4"/>
    <w:rsid w:val="0015387A"/>
    <w:rsid w:val="00154C33"/>
    <w:rsid w:val="00155A09"/>
    <w:rsid w:val="00156F0E"/>
    <w:rsid w:val="00157595"/>
    <w:rsid w:val="00157CFC"/>
    <w:rsid w:val="00160F96"/>
    <w:rsid w:val="00162157"/>
    <w:rsid w:val="00163376"/>
    <w:rsid w:val="00163424"/>
    <w:rsid w:val="00163A23"/>
    <w:rsid w:val="00163DED"/>
    <w:rsid w:val="00164236"/>
    <w:rsid w:val="00164ABE"/>
    <w:rsid w:val="00164E5C"/>
    <w:rsid w:val="001658BE"/>
    <w:rsid w:val="00165D59"/>
    <w:rsid w:val="00165EE2"/>
    <w:rsid w:val="001667F4"/>
    <w:rsid w:val="00166A52"/>
    <w:rsid w:val="0016716D"/>
    <w:rsid w:val="00167EA9"/>
    <w:rsid w:val="00170429"/>
    <w:rsid w:val="0017206A"/>
    <w:rsid w:val="00173978"/>
    <w:rsid w:val="001742EE"/>
    <w:rsid w:val="00174812"/>
    <w:rsid w:val="0017550D"/>
    <w:rsid w:val="00181EDD"/>
    <w:rsid w:val="001822C1"/>
    <w:rsid w:val="00182D89"/>
    <w:rsid w:val="00183465"/>
    <w:rsid w:val="00183652"/>
    <w:rsid w:val="001845CE"/>
    <w:rsid w:val="00184899"/>
    <w:rsid w:val="0018549F"/>
    <w:rsid w:val="00185551"/>
    <w:rsid w:val="001857EE"/>
    <w:rsid w:val="00185A46"/>
    <w:rsid w:val="00185C5F"/>
    <w:rsid w:val="00185E98"/>
    <w:rsid w:val="0018657C"/>
    <w:rsid w:val="0018665E"/>
    <w:rsid w:val="00187096"/>
    <w:rsid w:val="001915CE"/>
    <w:rsid w:val="001916C7"/>
    <w:rsid w:val="001931DD"/>
    <w:rsid w:val="00194967"/>
    <w:rsid w:val="00194A1E"/>
    <w:rsid w:val="001958E9"/>
    <w:rsid w:val="00195F24"/>
    <w:rsid w:val="00197730"/>
    <w:rsid w:val="00197C5A"/>
    <w:rsid w:val="001A0286"/>
    <w:rsid w:val="001A05CE"/>
    <w:rsid w:val="001A10AA"/>
    <w:rsid w:val="001A11AE"/>
    <w:rsid w:val="001A4543"/>
    <w:rsid w:val="001A48DE"/>
    <w:rsid w:val="001A4CF4"/>
    <w:rsid w:val="001A5A97"/>
    <w:rsid w:val="001A5E1C"/>
    <w:rsid w:val="001A6880"/>
    <w:rsid w:val="001A6E5B"/>
    <w:rsid w:val="001A714A"/>
    <w:rsid w:val="001A7D7E"/>
    <w:rsid w:val="001B0B78"/>
    <w:rsid w:val="001B1328"/>
    <w:rsid w:val="001B1DD2"/>
    <w:rsid w:val="001B3A7A"/>
    <w:rsid w:val="001B4931"/>
    <w:rsid w:val="001B649A"/>
    <w:rsid w:val="001B72AB"/>
    <w:rsid w:val="001C1C74"/>
    <w:rsid w:val="001C22CB"/>
    <w:rsid w:val="001C23DD"/>
    <w:rsid w:val="001C2870"/>
    <w:rsid w:val="001C4207"/>
    <w:rsid w:val="001C4BC4"/>
    <w:rsid w:val="001C63E8"/>
    <w:rsid w:val="001C70BD"/>
    <w:rsid w:val="001C7560"/>
    <w:rsid w:val="001D01EA"/>
    <w:rsid w:val="001D0210"/>
    <w:rsid w:val="001D07AE"/>
    <w:rsid w:val="001D2B51"/>
    <w:rsid w:val="001D33D8"/>
    <w:rsid w:val="001D3A50"/>
    <w:rsid w:val="001D3DAA"/>
    <w:rsid w:val="001D4C07"/>
    <w:rsid w:val="001D4F20"/>
    <w:rsid w:val="001D58E7"/>
    <w:rsid w:val="001D6411"/>
    <w:rsid w:val="001D78C2"/>
    <w:rsid w:val="001E0236"/>
    <w:rsid w:val="001E0C8E"/>
    <w:rsid w:val="001E1AFF"/>
    <w:rsid w:val="001E21F2"/>
    <w:rsid w:val="001E3298"/>
    <w:rsid w:val="001E3EA0"/>
    <w:rsid w:val="001E4334"/>
    <w:rsid w:val="001E55B9"/>
    <w:rsid w:val="001E5DC7"/>
    <w:rsid w:val="001E6654"/>
    <w:rsid w:val="001E6B82"/>
    <w:rsid w:val="001E72E7"/>
    <w:rsid w:val="001E73DC"/>
    <w:rsid w:val="001E7902"/>
    <w:rsid w:val="001E79A6"/>
    <w:rsid w:val="001E7FC8"/>
    <w:rsid w:val="001F03BE"/>
    <w:rsid w:val="001F0726"/>
    <w:rsid w:val="001F08DD"/>
    <w:rsid w:val="001F0E74"/>
    <w:rsid w:val="001F0F73"/>
    <w:rsid w:val="001F126A"/>
    <w:rsid w:val="001F1E55"/>
    <w:rsid w:val="001F27B6"/>
    <w:rsid w:val="001F3052"/>
    <w:rsid w:val="001F3888"/>
    <w:rsid w:val="001F3BEB"/>
    <w:rsid w:val="001F5434"/>
    <w:rsid w:val="001F6170"/>
    <w:rsid w:val="001F64E4"/>
    <w:rsid w:val="001F6526"/>
    <w:rsid w:val="001F6607"/>
    <w:rsid w:val="001F71B7"/>
    <w:rsid w:val="0020064B"/>
    <w:rsid w:val="00200726"/>
    <w:rsid w:val="00202DDA"/>
    <w:rsid w:val="0020386E"/>
    <w:rsid w:val="00203B82"/>
    <w:rsid w:val="00204187"/>
    <w:rsid w:val="0020459C"/>
    <w:rsid w:val="00206271"/>
    <w:rsid w:val="00206327"/>
    <w:rsid w:val="00206C54"/>
    <w:rsid w:val="002108AD"/>
    <w:rsid w:val="00211B4E"/>
    <w:rsid w:val="002130C0"/>
    <w:rsid w:val="002130D8"/>
    <w:rsid w:val="00214E66"/>
    <w:rsid w:val="0021629D"/>
    <w:rsid w:val="00217546"/>
    <w:rsid w:val="002175C0"/>
    <w:rsid w:val="00217F46"/>
    <w:rsid w:val="00220471"/>
    <w:rsid w:val="00221C8D"/>
    <w:rsid w:val="00222908"/>
    <w:rsid w:val="00222980"/>
    <w:rsid w:val="00225ABD"/>
    <w:rsid w:val="0022629D"/>
    <w:rsid w:val="002266E3"/>
    <w:rsid w:val="0022728C"/>
    <w:rsid w:val="0023217A"/>
    <w:rsid w:val="00232281"/>
    <w:rsid w:val="00232504"/>
    <w:rsid w:val="00232C64"/>
    <w:rsid w:val="00234727"/>
    <w:rsid w:val="0023502F"/>
    <w:rsid w:val="00235B0A"/>
    <w:rsid w:val="00235B5D"/>
    <w:rsid w:val="002377D8"/>
    <w:rsid w:val="00237D16"/>
    <w:rsid w:val="002403C3"/>
    <w:rsid w:val="00240CBC"/>
    <w:rsid w:val="00241466"/>
    <w:rsid w:val="00241557"/>
    <w:rsid w:val="00242068"/>
    <w:rsid w:val="0024232D"/>
    <w:rsid w:val="00242F73"/>
    <w:rsid w:val="002434A7"/>
    <w:rsid w:val="002434FE"/>
    <w:rsid w:val="00244BC7"/>
    <w:rsid w:val="00244F87"/>
    <w:rsid w:val="00246619"/>
    <w:rsid w:val="00246B50"/>
    <w:rsid w:val="00247BA7"/>
    <w:rsid w:val="0025079C"/>
    <w:rsid w:val="002522C8"/>
    <w:rsid w:val="00253057"/>
    <w:rsid w:val="00253E07"/>
    <w:rsid w:val="002544AC"/>
    <w:rsid w:val="00254D87"/>
    <w:rsid w:val="00255240"/>
    <w:rsid w:val="002557B9"/>
    <w:rsid w:val="00255C46"/>
    <w:rsid w:val="002560B5"/>
    <w:rsid w:val="0026024B"/>
    <w:rsid w:val="00261490"/>
    <w:rsid w:val="00263E0C"/>
    <w:rsid w:val="00265FCC"/>
    <w:rsid w:val="002665B8"/>
    <w:rsid w:val="0026667A"/>
    <w:rsid w:val="002672D1"/>
    <w:rsid w:val="00267453"/>
    <w:rsid w:val="002675F4"/>
    <w:rsid w:val="00267E34"/>
    <w:rsid w:val="0027092F"/>
    <w:rsid w:val="00271754"/>
    <w:rsid w:val="0027299D"/>
    <w:rsid w:val="00272BBE"/>
    <w:rsid w:val="00273702"/>
    <w:rsid w:val="0027379C"/>
    <w:rsid w:val="00273D67"/>
    <w:rsid w:val="002749BC"/>
    <w:rsid w:val="00274E36"/>
    <w:rsid w:val="00274ECD"/>
    <w:rsid w:val="00275B2A"/>
    <w:rsid w:val="002763C8"/>
    <w:rsid w:val="002764DF"/>
    <w:rsid w:val="00276832"/>
    <w:rsid w:val="002768A4"/>
    <w:rsid w:val="002774EB"/>
    <w:rsid w:val="00277D23"/>
    <w:rsid w:val="00277DC1"/>
    <w:rsid w:val="00277FD8"/>
    <w:rsid w:val="0028025F"/>
    <w:rsid w:val="00280904"/>
    <w:rsid w:val="00280D95"/>
    <w:rsid w:val="00280FD9"/>
    <w:rsid w:val="00281494"/>
    <w:rsid w:val="002836E0"/>
    <w:rsid w:val="00283B52"/>
    <w:rsid w:val="00283D18"/>
    <w:rsid w:val="00285195"/>
    <w:rsid w:val="00285B8B"/>
    <w:rsid w:val="00286C8D"/>
    <w:rsid w:val="00290850"/>
    <w:rsid w:val="0029211E"/>
    <w:rsid w:val="002926EB"/>
    <w:rsid w:val="002948BF"/>
    <w:rsid w:val="0029574D"/>
    <w:rsid w:val="002958E5"/>
    <w:rsid w:val="00296FBC"/>
    <w:rsid w:val="00297D95"/>
    <w:rsid w:val="002A16CC"/>
    <w:rsid w:val="002A1CCD"/>
    <w:rsid w:val="002A254B"/>
    <w:rsid w:val="002A2C02"/>
    <w:rsid w:val="002A324C"/>
    <w:rsid w:val="002A650C"/>
    <w:rsid w:val="002A6CF7"/>
    <w:rsid w:val="002A7B20"/>
    <w:rsid w:val="002A7C38"/>
    <w:rsid w:val="002B0BE2"/>
    <w:rsid w:val="002B0C21"/>
    <w:rsid w:val="002B0E06"/>
    <w:rsid w:val="002B101E"/>
    <w:rsid w:val="002B19CD"/>
    <w:rsid w:val="002B227D"/>
    <w:rsid w:val="002B2690"/>
    <w:rsid w:val="002B2879"/>
    <w:rsid w:val="002B309F"/>
    <w:rsid w:val="002B4444"/>
    <w:rsid w:val="002B5E0D"/>
    <w:rsid w:val="002B6BE7"/>
    <w:rsid w:val="002B745F"/>
    <w:rsid w:val="002C05BD"/>
    <w:rsid w:val="002C0EC6"/>
    <w:rsid w:val="002C18BA"/>
    <w:rsid w:val="002C1D7C"/>
    <w:rsid w:val="002C227E"/>
    <w:rsid w:val="002C3D06"/>
    <w:rsid w:val="002C4591"/>
    <w:rsid w:val="002C5661"/>
    <w:rsid w:val="002C5DB2"/>
    <w:rsid w:val="002C67D4"/>
    <w:rsid w:val="002C7AC1"/>
    <w:rsid w:val="002C7CE6"/>
    <w:rsid w:val="002D251C"/>
    <w:rsid w:val="002D5427"/>
    <w:rsid w:val="002D6EDE"/>
    <w:rsid w:val="002E0E8D"/>
    <w:rsid w:val="002E1A37"/>
    <w:rsid w:val="002E25B0"/>
    <w:rsid w:val="002E2B01"/>
    <w:rsid w:val="002E3068"/>
    <w:rsid w:val="002E3E63"/>
    <w:rsid w:val="002E57DA"/>
    <w:rsid w:val="002E62F3"/>
    <w:rsid w:val="002E695F"/>
    <w:rsid w:val="002E6EB2"/>
    <w:rsid w:val="002E741B"/>
    <w:rsid w:val="002E7A57"/>
    <w:rsid w:val="002F0017"/>
    <w:rsid w:val="002F1468"/>
    <w:rsid w:val="002F16CB"/>
    <w:rsid w:val="002F1E88"/>
    <w:rsid w:val="002F3659"/>
    <w:rsid w:val="002F4663"/>
    <w:rsid w:val="002F4CF8"/>
    <w:rsid w:val="002F4D99"/>
    <w:rsid w:val="002F5180"/>
    <w:rsid w:val="002F65CE"/>
    <w:rsid w:val="002F6BD7"/>
    <w:rsid w:val="002F6EAA"/>
    <w:rsid w:val="002F7F98"/>
    <w:rsid w:val="003006CB"/>
    <w:rsid w:val="00300A0D"/>
    <w:rsid w:val="00300B90"/>
    <w:rsid w:val="003015C7"/>
    <w:rsid w:val="00303D9C"/>
    <w:rsid w:val="00304AAE"/>
    <w:rsid w:val="00305015"/>
    <w:rsid w:val="00305A2E"/>
    <w:rsid w:val="00305A72"/>
    <w:rsid w:val="00306F77"/>
    <w:rsid w:val="003101E2"/>
    <w:rsid w:val="00311219"/>
    <w:rsid w:val="00313011"/>
    <w:rsid w:val="00313FEE"/>
    <w:rsid w:val="00316DDA"/>
    <w:rsid w:val="00317658"/>
    <w:rsid w:val="0031789F"/>
    <w:rsid w:val="003217B0"/>
    <w:rsid w:val="00321CA0"/>
    <w:rsid w:val="00321DF8"/>
    <w:rsid w:val="00322BFF"/>
    <w:rsid w:val="00323570"/>
    <w:rsid w:val="00323AAA"/>
    <w:rsid w:val="003275CB"/>
    <w:rsid w:val="00327B28"/>
    <w:rsid w:val="00327BEA"/>
    <w:rsid w:val="00330DB3"/>
    <w:rsid w:val="00331553"/>
    <w:rsid w:val="003319D8"/>
    <w:rsid w:val="00331BC7"/>
    <w:rsid w:val="003330B0"/>
    <w:rsid w:val="00335174"/>
    <w:rsid w:val="00335400"/>
    <w:rsid w:val="00335BC9"/>
    <w:rsid w:val="00335DFA"/>
    <w:rsid w:val="0033694F"/>
    <w:rsid w:val="0033774C"/>
    <w:rsid w:val="00341F73"/>
    <w:rsid w:val="00342B47"/>
    <w:rsid w:val="00342CAA"/>
    <w:rsid w:val="003433F2"/>
    <w:rsid w:val="00344831"/>
    <w:rsid w:val="00345B67"/>
    <w:rsid w:val="00345D9F"/>
    <w:rsid w:val="00345DA4"/>
    <w:rsid w:val="003461A1"/>
    <w:rsid w:val="00346A6F"/>
    <w:rsid w:val="00346DF3"/>
    <w:rsid w:val="00347618"/>
    <w:rsid w:val="003478D6"/>
    <w:rsid w:val="00350687"/>
    <w:rsid w:val="0035138B"/>
    <w:rsid w:val="00353214"/>
    <w:rsid w:val="00355040"/>
    <w:rsid w:val="003609C0"/>
    <w:rsid w:val="003618F9"/>
    <w:rsid w:val="00361C5F"/>
    <w:rsid w:val="00361E33"/>
    <w:rsid w:val="00362059"/>
    <w:rsid w:val="00364B19"/>
    <w:rsid w:val="00364F9F"/>
    <w:rsid w:val="00366170"/>
    <w:rsid w:val="003700A5"/>
    <w:rsid w:val="003700BA"/>
    <w:rsid w:val="0037118C"/>
    <w:rsid w:val="00371360"/>
    <w:rsid w:val="00371A6E"/>
    <w:rsid w:val="00371D16"/>
    <w:rsid w:val="00372483"/>
    <w:rsid w:val="00373B4E"/>
    <w:rsid w:val="00373CB9"/>
    <w:rsid w:val="00374EDA"/>
    <w:rsid w:val="00375053"/>
    <w:rsid w:val="00375A6B"/>
    <w:rsid w:val="00376982"/>
    <w:rsid w:val="00376D76"/>
    <w:rsid w:val="00376E16"/>
    <w:rsid w:val="00377555"/>
    <w:rsid w:val="00377CF0"/>
    <w:rsid w:val="00380902"/>
    <w:rsid w:val="00380E95"/>
    <w:rsid w:val="0038172D"/>
    <w:rsid w:val="00381FFC"/>
    <w:rsid w:val="003826D1"/>
    <w:rsid w:val="00382DAF"/>
    <w:rsid w:val="00382EC7"/>
    <w:rsid w:val="0038552B"/>
    <w:rsid w:val="00387424"/>
    <w:rsid w:val="00387577"/>
    <w:rsid w:val="00387FE8"/>
    <w:rsid w:val="0039043E"/>
    <w:rsid w:val="003914E9"/>
    <w:rsid w:val="00392175"/>
    <w:rsid w:val="00392320"/>
    <w:rsid w:val="0039246B"/>
    <w:rsid w:val="00392A41"/>
    <w:rsid w:val="00392ECC"/>
    <w:rsid w:val="00393001"/>
    <w:rsid w:val="00393CCA"/>
    <w:rsid w:val="00393EDC"/>
    <w:rsid w:val="00393F9E"/>
    <w:rsid w:val="00394EE8"/>
    <w:rsid w:val="0039518F"/>
    <w:rsid w:val="003955ED"/>
    <w:rsid w:val="00395926"/>
    <w:rsid w:val="00395AE0"/>
    <w:rsid w:val="00396FC9"/>
    <w:rsid w:val="00397ADF"/>
    <w:rsid w:val="00397FFA"/>
    <w:rsid w:val="003A010C"/>
    <w:rsid w:val="003A31AE"/>
    <w:rsid w:val="003A33CC"/>
    <w:rsid w:val="003A4744"/>
    <w:rsid w:val="003A4B97"/>
    <w:rsid w:val="003A6938"/>
    <w:rsid w:val="003B1F09"/>
    <w:rsid w:val="003B2128"/>
    <w:rsid w:val="003B2ADD"/>
    <w:rsid w:val="003B4FD3"/>
    <w:rsid w:val="003C1773"/>
    <w:rsid w:val="003C2EC6"/>
    <w:rsid w:val="003C31B9"/>
    <w:rsid w:val="003C380C"/>
    <w:rsid w:val="003C3BAE"/>
    <w:rsid w:val="003C589E"/>
    <w:rsid w:val="003C65C0"/>
    <w:rsid w:val="003C68C3"/>
    <w:rsid w:val="003C6A2D"/>
    <w:rsid w:val="003C6AF8"/>
    <w:rsid w:val="003C71CB"/>
    <w:rsid w:val="003D10C2"/>
    <w:rsid w:val="003D1211"/>
    <w:rsid w:val="003D1EFB"/>
    <w:rsid w:val="003D2192"/>
    <w:rsid w:val="003D21F2"/>
    <w:rsid w:val="003D2779"/>
    <w:rsid w:val="003D3425"/>
    <w:rsid w:val="003D40CA"/>
    <w:rsid w:val="003D4337"/>
    <w:rsid w:val="003D4BA0"/>
    <w:rsid w:val="003D5844"/>
    <w:rsid w:val="003D5C61"/>
    <w:rsid w:val="003D5E28"/>
    <w:rsid w:val="003D6491"/>
    <w:rsid w:val="003D7146"/>
    <w:rsid w:val="003D7D7E"/>
    <w:rsid w:val="003E2148"/>
    <w:rsid w:val="003E2FE6"/>
    <w:rsid w:val="003E30A6"/>
    <w:rsid w:val="003E4B59"/>
    <w:rsid w:val="003E4CF4"/>
    <w:rsid w:val="003E4CFD"/>
    <w:rsid w:val="003E60BC"/>
    <w:rsid w:val="003E74C8"/>
    <w:rsid w:val="003E7A34"/>
    <w:rsid w:val="003F2983"/>
    <w:rsid w:val="003F3BDC"/>
    <w:rsid w:val="003F551B"/>
    <w:rsid w:val="003F5E49"/>
    <w:rsid w:val="003F6721"/>
    <w:rsid w:val="003F6E39"/>
    <w:rsid w:val="003F7265"/>
    <w:rsid w:val="003F72A7"/>
    <w:rsid w:val="003F78F2"/>
    <w:rsid w:val="00400948"/>
    <w:rsid w:val="00400B68"/>
    <w:rsid w:val="00402ED8"/>
    <w:rsid w:val="00403749"/>
    <w:rsid w:val="00403DFD"/>
    <w:rsid w:val="004040B3"/>
    <w:rsid w:val="00404F40"/>
    <w:rsid w:val="0040625F"/>
    <w:rsid w:val="00406BEF"/>
    <w:rsid w:val="00406F52"/>
    <w:rsid w:val="00410D69"/>
    <w:rsid w:val="00412ECF"/>
    <w:rsid w:val="00414109"/>
    <w:rsid w:val="004142A4"/>
    <w:rsid w:val="004151CF"/>
    <w:rsid w:val="00416072"/>
    <w:rsid w:val="00416162"/>
    <w:rsid w:val="00416409"/>
    <w:rsid w:val="00416E93"/>
    <w:rsid w:val="00417A5F"/>
    <w:rsid w:val="004200D4"/>
    <w:rsid w:val="00420A42"/>
    <w:rsid w:val="00420F7B"/>
    <w:rsid w:val="004228FD"/>
    <w:rsid w:val="00423E7F"/>
    <w:rsid w:val="004241BE"/>
    <w:rsid w:val="00424369"/>
    <w:rsid w:val="0042497E"/>
    <w:rsid w:val="00425853"/>
    <w:rsid w:val="0042642C"/>
    <w:rsid w:val="0042642E"/>
    <w:rsid w:val="00426C1F"/>
    <w:rsid w:val="00427CB0"/>
    <w:rsid w:val="00430291"/>
    <w:rsid w:val="0043147E"/>
    <w:rsid w:val="00431658"/>
    <w:rsid w:val="00431BDB"/>
    <w:rsid w:val="0043313A"/>
    <w:rsid w:val="00433D72"/>
    <w:rsid w:val="00434278"/>
    <w:rsid w:val="0043537B"/>
    <w:rsid w:val="004358FD"/>
    <w:rsid w:val="00436266"/>
    <w:rsid w:val="00436899"/>
    <w:rsid w:val="00436A93"/>
    <w:rsid w:val="00437567"/>
    <w:rsid w:val="00437E1F"/>
    <w:rsid w:val="0044011C"/>
    <w:rsid w:val="00440149"/>
    <w:rsid w:val="00441352"/>
    <w:rsid w:val="004421D1"/>
    <w:rsid w:val="00442C7D"/>
    <w:rsid w:val="00443274"/>
    <w:rsid w:val="00443793"/>
    <w:rsid w:val="00443844"/>
    <w:rsid w:val="00443E28"/>
    <w:rsid w:val="0044405E"/>
    <w:rsid w:val="00444A44"/>
    <w:rsid w:val="00444EA3"/>
    <w:rsid w:val="004472E1"/>
    <w:rsid w:val="00447E2B"/>
    <w:rsid w:val="00450CCD"/>
    <w:rsid w:val="0045119C"/>
    <w:rsid w:val="00452383"/>
    <w:rsid w:val="00452EDF"/>
    <w:rsid w:val="00453A31"/>
    <w:rsid w:val="00455705"/>
    <w:rsid w:val="004561A8"/>
    <w:rsid w:val="00456F39"/>
    <w:rsid w:val="00457F3C"/>
    <w:rsid w:val="00460140"/>
    <w:rsid w:val="004608F7"/>
    <w:rsid w:val="0046102C"/>
    <w:rsid w:val="00461A63"/>
    <w:rsid w:val="00463E6C"/>
    <w:rsid w:val="004640CF"/>
    <w:rsid w:val="00465903"/>
    <w:rsid w:val="00466E03"/>
    <w:rsid w:val="00467E0A"/>
    <w:rsid w:val="0047048E"/>
    <w:rsid w:val="0047165A"/>
    <w:rsid w:val="00472C61"/>
    <w:rsid w:val="004730B4"/>
    <w:rsid w:val="004733E2"/>
    <w:rsid w:val="004735D1"/>
    <w:rsid w:val="00474026"/>
    <w:rsid w:val="00474927"/>
    <w:rsid w:val="00475DE7"/>
    <w:rsid w:val="004762BF"/>
    <w:rsid w:val="0047776C"/>
    <w:rsid w:val="00477DF7"/>
    <w:rsid w:val="0048127D"/>
    <w:rsid w:val="0048139B"/>
    <w:rsid w:val="00483B10"/>
    <w:rsid w:val="00485E6D"/>
    <w:rsid w:val="004861F1"/>
    <w:rsid w:val="00486288"/>
    <w:rsid w:val="0048667E"/>
    <w:rsid w:val="004872B8"/>
    <w:rsid w:val="00487C0C"/>
    <w:rsid w:val="00490CDE"/>
    <w:rsid w:val="00491243"/>
    <w:rsid w:val="00492310"/>
    <w:rsid w:val="00492AA5"/>
    <w:rsid w:val="00494030"/>
    <w:rsid w:val="004946C0"/>
    <w:rsid w:val="00494922"/>
    <w:rsid w:val="00495B4D"/>
    <w:rsid w:val="00495EAB"/>
    <w:rsid w:val="00496A12"/>
    <w:rsid w:val="004976A8"/>
    <w:rsid w:val="004A1366"/>
    <w:rsid w:val="004A3C1E"/>
    <w:rsid w:val="004A4430"/>
    <w:rsid w:val="004A443D"/>
    <w:rsid w:val="004A4855"/>
    <w:rsid w:val="004A6F5A"/>
    <w:rsid w:val="004A76BA"/>
    <w:rsid w:val="004B17D1"/>
    <w:rsid w:val="004B1ECC"/>
    <w:rsid w:val="004B25B0"/>
    <w:rsid w:val="004B2673"/>
    <w:rsid w:val="004B2C0C"/>
    <w:rsid w:val="004B3D3B"/>
    <w:rsid w:val="004B5025"/>
    <w:rsid w:val="004B564E"/>
    <w:rsid w:val="004B66F9"/>
    <w:rsid w:val="004B78BB"/>
    <w:rsid w:val="004B7C19"/>
    <w:rsid w:val="004B7F3C"/>
    <w:rsid w:val="004C1414"/>
    <w:rsid w:val="004C3170"/>
    <w:rsid w:val="004C4140"/>
    <w:rsid w:val="004C69BC"/>
    <w:rsid w:val="004C6E4A"/>
    <w:rsid w:val="004C70E5"/>
    <w:rsid w:val="004D0417"/>
    <w:rsid w:val="004D0EE7"/>
    <w:rsid w:val="004D2827"/>
    <w:rsid w:val="004D2E7F"/>
    <w:rsid w:val="004D32F6"/>
    <w:rsid w:val="004D3960"/>
    <w:rsid w:val="004D55B5"/>
    <w:rsid w:val="004D5D32"/>
    <w:rsid w:val="004D6F01"/>
    <w:rsid w:val="004D6FDB"/>
    <w:rsid w:val="004E1904"/>
    <w:rsid w:val="004E245E"/>
    <w:rsid w:val="004E4ADC"/>
    <w:rsid w:val="004E5678"/>
    <w:rsid w:val="004E56B0"/>
    <w:rsid w:val="004E6859"/>
    <w:rsid w:val="004E78AA"/>
    <w:rsid w:val="004F0997"/>
    <w:rsid w:val="004F0D27"/>
    <w:rsid w:val="004F2347"/>
    <w:rsid w:val="004F29F5"/>
    <w:rsid w:val="004F3356"/>
    <w:rsid w:val="004F4385"/>
    <w:rsid w:val="004F510C"/>
    <w:rsid w:val="004F62C6"/>
    <w:rsid w:val="004F6860"/>
    <w:rsid w:val="004F6A03"/>
    <w:rsid w:val="004F77A9"/>
    <w:rsid w:val="00500DAF"/>
    <w:rsid w:val="00501D72"/>
    <w:rsid w:val="00503149"/>
    <w:rsid w:val="00503649"/>
    <w:rsid w:val="00503E9C"/>
    <w:rsid w:val="00504F76"/>
    <w:rsid w:val="0050603C"/>
    <w:rsid w:val="005061C6"/>
    <w:rsid w:val="005065E5"/>
    <w:rsid w:val="00506818"/>
    <w:rsid w:val="0050732C"/>
    <w:rsid w:val="0050784D"/>
    <w:rsid w:val="00507A44"/>
    <w:rsid w:val="0051089F"/>
    <w:rsid w:val="00511442"/>
    <w:rsid w:val="00511994"/>
    <w:rsid w:val="00511E96"/>
    <w:rsid w:val="00513DD5"/>
    <w:rsid w:val="00514C2C"/>
    <w:rsid w:val="00516DBB"/>
    <w:rsid w:val="00516EA1"/>
    <w:rsid w:val="005175B8"/>
    <w:rsid w:val="005176BB"/>
    <w:rsid w:val="00517810"/>
    <w:rsid w:val="00517836"/>
    <w:rsid w:val="005219CE"/>
    <w:rsid w:val="00522422"/>
    <w:rsid w:val="005226EB"/>
    <w:rsid w:val="0052272F"/>
    <w:rsid w:val="005237E4"/>
    <w:rsid w:val="005243ED"/>
    <w:rsid w:val="00524E78"/>
    <w:rsid w:val="00526262"/>
    <w:rsid w:val="00526430"/>
    <w:rsid w:val="00526705"/>
    <w:rsid w:val="0052729C"/>
    <w:rsid w:val="00530526"/>
    <w:rsid w:val="00532B58"/>
    <w:rsid w:val="005339D9"/>
    <w:rsid w:val="00534189"/>
    <w:rsid w:val="005342B7"/>
    <w:rsid w:val="00535C59"/>
    <w:rsid w:val="00536F13"/>
    <w:rsid w:val="00537438"/>
    <w:rsid w:val="005377CF"/>
    <w:rsid w:val="005378D3"/>
    <w:rsid w:val="00537AAE"/>
    <w:rsid w:val="00541176"/>
    <w:rsid w:val="00542605"/>
    <w:rsid w:val="00542649"/>
    <w:rsid w:val="00542671"/>
    <w:rsid w:val="00543E93"/>
    <w:rsid w:val="00545482"/>
    <w:rsid w:val="00545AD0"/>
    <w:rsid w:val="005472DF"/>
    <w:rsid w:val="00547878"/>
    <w:rsid w:val="005501DE"/>
    <w:rsid w:val="00550E5D"/>
    <w:rsid w:val="00551C65"/>
    <w:rsid w:val="005520D7"/>
    <w:rsid w:val="0055353F"/>
    <w:rsid w:val="00554769"/>
    <w:rsid w:val="005547B7"/>
    <w:rsid w:val="0055516B"/>
    <w:rsid w:val="005555AF"/>
    <w:rsid w:val="005559BC"/>
    <w:rsid w:val="00556CEA"/>
    <w:rsid w:val="00556E16"/>
    <w:rsid w:val="0055785B"/>
    <w:rsid w:val="005608E3"/>
    <w:rsid w:val="00560F1E"/>
    <w:rsid w:val="00562751"/>
    <w:rsid w:val="00562EE8"/>
    <w:rsid w:val="0056358C"/>
    <w:rsid w:val="00563B56"/>
    <w:rsid w:val="005644A0"/>
    <w:rsid w:val="00566739"/>
    <w:rsid w:val="005711CA"/>
    <w:rsid w:val="00574422"/>
    <w:rsid w:val="005753DB"/>
    <w:rsid w:val="00580555"/>
    <w:rsid w:val="00580699"/>
    <w:rsid w:val="005827C7"/>
    <w:rsid w:val="00582823"/>
    <w:rsid w:val="00582E05"/>
    <w:rsid w:val="00583FAE"/>
    <w:rsid w:val="005845DC"/>
    <w:rsid w:val="00585613"/>
    <w:rsid w:val="005864E5"/>
    <w:rsid w:val="00587595"/>
    <w:rsid w:val="00587CFB"/>
    <w:rsid w:val="00587EE1"/>
    <w:rsid w:val="0059005B"/>
    <w:rsid w:val="00591243"/>
    <w:rsid w:val="0059311F"/>
    <w:rsid w:val="00593EEC"/>
    <w:rsid w:val="0059405B"/>
    <w:rsid w:val="00597087"/>
    <w:rsid w:val="005A0137"/>
    <w:rsid w:val="005A23E4"/>
    <w:rsid w:val="005A2DA3"/>
    <w:rsid w:val="005A30C3"/>
    <w:rsid w:val="005A350D"/>
    <w:rsid w:val="005A5298"/>
    <w:rsid w:val="005A6A72"/>
    <w:rsid w:val="005A6CE8"/>
    <w:rsid w:val="005B015A"/>
    <w:rsid w:val="005B1B5E"/>
    <w:rsid w:val="005B1CF5"/>
    <w:rsid w:val="005B1DDB"/>
    <w:rsid w:val="005B29A8"/>
    <w:rsid w:val="005B3ED9"/>
    <w:rsid w:val="005B42A9"/>
    <w:rsid w:val="005B4809"/>
    <w:rsid w:val="005B532D"/>
    <w:rsid w:val="005B5759"/>
    <w:rsid w:val="005B7842"/>
    <w:rsid w:val="005B7BE7"/>
    <w:rsid w:val="005C04AF"/>
    <w:rsid w:val="005C120E"/>
    <w:rsid w:val="005C3030"/>
    <w:rsid w:val="005C316A"/>
    <w:rsid w:val="005C37D5"/>
    <w:rsid w:val="005C3CFA"/>
    <w:rsid w:val="005C548C"/>
    <w:rsid w:val="005C58BB"/>
    <w:rsid w:val="005C64D3"/>
    <w:rsid w:val="005C6514"/>
    <w:rsid w:val="005C6D09"/>
    <w:rsid w:val="005C6D19"/>
    <w:rsid w:val="005C79E1"/>
    <w:rsid w:val="005C7A41"/>
    <w:rsid w:val="005D1BFA"/>
    <w:rsid w:val="005D2762"/>
    <w:rsid w:val="005D43B7"/>
    <w:rsid w:val="005D6588"/>
    <w:rsid w:val="005D7B7D"/>
    <w:rsid w:val="005E0B6C"/>
    <w:rsid w:val="005E1B67"/>
    <w:rsid w:val="005E2732"/>
    <w:rsid w:val="005E2A97"/>
    <w:rsid w:val="005E2C3F"/>
    <w:rsid w:val="005E2E10"/>
    <w:rsid w:val="005E341C"/>
    <w:rsid w:val="005E5C30"/>
    <w:rsid w:val="005E5F93"/>
    <w:rsid w:val="005E6909"/>
    <w:rsid w:val="005E6BA5"/>
    <w:rsid w:val="005E6C8C"/>
    <w:rsid w:val="005E6FF8"/>
    <w:rsid w:val="005E7266"/>
    <w:rsid w:val="005F0BF6"/>
    <w:rsid w:val="005F1B86"/>
    <w:rsid w:val="005F1FA3"/>
    <w:rsid w:val="005F222B"/>
    <w:rsid w:val="005F2CD9"/>
    <w:rsid w:val="005F4387"/>
    <w:rsid w:val="005F5EAB"/>
    <w:rsid w:val="005F6AE5"/>
    <w:rsid w:val="00600F43"/>
    <w:rsid w:val="00601983"/>
    <w:rsid w:val="00602894"/>
    <w:rsid w:val="00604B10"/>
    <w:rsid w:val="00604DB5"/>
    <w:rsid w:val="00605886"/>
    <w:rsid w:val="00605CEE"/>
    <w:rsid w:val="00606138"/>
    <w:rsid w:val="00607C95"/>
    <w:rsid w:val="00610933"/>
    <w:rsid w:val="00610DCC"/>
    <w:rsid w:val="0061268F"/>
    <w:rsid w:val="0061350A"/>
    <w:rsid w:val="00614938"/>
    <w:rsid w:val="006163A2"/>
    <w:rsid w:val="0061663E"/>
    <w:rsid w:val="00616F32"/>
    <w:rsid w:val="00620053"/>
    <w:rsid w:val="00620D64"/>
    <w:rsid w:val="006211BB"/>
    <w:rsid w:val="00622FC6"/>
    <w:rsid w:val="006249D1"/>
    <w:rsid w:val="00624A75"/>
    <w:rsid w:val="006271F1"/>
    <w:rsid w:val="006272B1"/>
    <w:rsid w:val="00627FA7"/>
    <w:rsid w:val="00630296"/>
    <w:rsid w:val="006308BF"/>
    <w:rsid w:val="00630A07"/>
    <w:rsid w:val="0063320D"/>
    <w:rsid w:val="00633868"/>
    <w:rsid w:val="006343F2"/>
    <w:rsid w:val="0063493E"/>
    <w:rsid w:val="00634C96"/>
    <w:rsid w:val="00635041"/>
    <w:rsid w:val="006355BF"/>
    <w:rsid w:val="00635F5B"/>
    <w:rsid w:val="00636310"/>
    <w:rsid w:val="006365C9"/>
    <w:rsid w:val="00637D34"/>
    <w:rsid w:val="006411F0"/>
    <w:rsid w:val="006415CC"/>
    <w:rsid w:val="0064169C"/>
    <w:rsid w:val="006416D4"/>
    <w:rsid w:val="0064241D"/>
    <w:rsid w:val="006427B2"/>
    <w:rsid w:val="006427EB"/>
    <w:rsid w:val="0064495F"/>
    <w:rsid w:val="00644A45"/>
    <w:rsid w:val="00645BB8"/>
    <w:rsid w:val="00646069"/>
    <w:rsid w:val="0064628C"/>
    <w:rsid w:val="00652200"/>
    <w:rsid w:val="006540BA"/>
    <w:rsid w:val="00654205"/>
    <w:rsid w:val="00654CDB"/>
    <w:rsid w:val="006554F7"/>
    <w:rsid w:val="006560A3"/>
    <w:rsid w:val="006565D7"/>
    <w:rsid w:val="006565E2"/>
    <w:rsid w:val="00657DA1"/>
    <w:rsid w:val="00660156"/>
    <w:rsid w:val="006605C6"/>
    <w:rsid w:val="006615AC"/>
    <w:rsid w:val="00662B48"/>
    <w:rsid w:val="0066411F"/>
    <w:rsid w:val="00664881"/>
    <w:rsid w:val="00665584"/>
    <w:rsid w:val="006655A0"/>
    <w:rsid w:val="00666AE7"/>
    <w:rsid w:val="00666E3F"/>
    <w:rsid w:val="006673D6"/>
    <w:rsid w:val="006734E3"/>
    <w:rsid w:val="00675DEF"/>
    <w:rsid w:val="00676DF2"/>
    <w:rsid w:val="00676E86"/>
    <w:rsid w:val="00681EF7"/>
    <w:rsid w:val="006850A7"/>
    <w:rsid w:val="006872F7"/>
    <w:rsid w:val="00690148"/>
    <w:rsid w:val="00690282"/>
    <w:rsid w:val="0069050C"/>
    <w:rsid w:val="00690CA3"/>
    <w:rsid w:val="006924E1"/>
    <w:rsid w:val="00692FB6"/>
    <w:rsid w:val="0069387E"/>
    <w:rsid w:val="00694774"/>
    <w:rsid w:val="00694CDD"/>
    <w:rsid w:val="00694D69"/>
    <w:rsid w:val="0069561B"/>
    <w:rsid w:val="006956D0"/>
    <w:rsid w:val="00697D95"/>
    <w:rsid w:val="006A0271"/>
    <w:rsid w:val="006A0AF1"/>
    <w:rsid w:val="006A1DD4"/>
    <w:rsid w:val="006A1E6C"/>
    <w:rsid w:val="006A2E09"/>
    <w:rsid w:val="006A33F1"/>
    <w:rsid w:val="006A3486"/>
    <w:rsid w:val="006A3528"/>
    <w:rsid w:val="006A40AD"/>
    <w:rsid w:val="006A6483"/>
    <w:rsid w:val="006A78FB"/>
    <w:rsid w:val="006A7A9C"/>
    <w:rsid w:val="006B02CA"/>
    <w:rsid w:val="006B0CD8"/>
    <w:rsid w:val="006B0CEE"/>
    <w:rsid w:val="006B15FC"/>
    <w:rsid w:val="006B3C9E"/>
    <w:rsid w:val="006B42C7"/>
    <w:rsid w:val="006B43A1"/>
    <w:rsid w:val="006B52E0"/>
    <w:rsid w:val="006C1A07"/>
    <w:rsid w:val="006C1C60"/>
    <w:rsid w:val="006C2A8D"/>
    <w:rsid w:val="006C30FE"/>
    <w:rsid w:val="006C395B"/>
    <w:rsid w:val="006C3D93"/>
    <w:rsid w:val="006C447B"/>
    <w:rsid w:val="006C4981"/>
    <w:rsid w:val="006C4A7C"/>
    <w:rsid w:val="006C5327"/>
    <w:rsid w:val="006C6D46"/>
    <w:rsid w:val="006C7294"/>
    <w:rsid w:val="006D14EA"/>
    <w:rsid w:val="006D16F1"/>
    <w:rsid w:val="006D2A5C"/>
    <w:rsid w:val="006D2A98"/>
    <w:rsid w:val="006D2B6B"/>
    <w:rsid w:val="006D3585"/>
    <w:rsid w:val="006D46FD"/>
    <w:rsid w:val="006D56AF"/>
    <w:rsid w:val="006E26CA"/>
    <w:rsid w:val="006E3292"/>
    <w:rsid w:val="006E3EEE"/>
    <w:rsid w:val="006E5121"/>
    <w:rsid w:val="006E5514"/>
    <w:rsid w:val="006E5C64"/>
    <w:rsid w:val="006E6851"/>
    <w:rsid w:val="006E6B64"/>
    <w:rsid w:val="006E7A42"/>
    <w:rsid w:val="006F0AA0"/>
    <w:rsid w:val="006F0B2D"/>
    <w:rsid w:val="006F0C7B"/>
    <w:rsid w:val="006F1464"/>
    <w:rsid w:val="006F1764"/>
    <w:rsid w:val="006F1773"/>
    <w:rsid w:val="006F1E53"/>
    <w:rsid w:val="006F2BF8"/>
    <w:rsid w:val="006F35D1"/>
    <w:rsid w:val="006F3F49"/>
    <w:rsid w:val="006F5DA0"/>
    <w:rsid w:val="006F6323"/>
    <w:rsid w:val="006F719D"/>
    <w:rsid w:val="00700057"/>
    <w:rsid w:val="00700B47"/>
    <w:rsid w:val="00700BF2"/>
    <w:rsid w:val="007017D4"/>
    <w:rsid w:val="00701CFE"/>
    <w:rsid w:val="00702063"/>
    <w:rsid w:val="00703D30"/>
    <w:rsid w:val="0070408A"/>
    <w:rsid w:val="00704422"/>
    <w:rsid w:val="00711E8A"/>
    <w:rsid w:val="0071234E"/>
    <w:rsid w:val="00713058"/>
    <w:rsid w:val="00713E00"/>
    <w:rsid w:val="007140C8"/>
    <w:rsid w:val="00714754"/>
    <w:rsid w:val="00715E10"/>
    <w:rsid w:val="007169BC"/>
    <w:rsid w:val="00720092"/>
    <w:rsid w:val="00720610"/>
    <w:rsid w:val="00720B5B"/>
    <w:rsid w:val="00722481"/>
    <w:rsid w:val="00722D22"/>
    <w:rsid w:val="0072367E"/>
    <w:rsid w:val="007236B0"/>
    <w:rsid w:val="00724017"/>
    <w:rsid w:val="00724A0D"/>
    <w:rsid w:val="00724F74"/>
    <w:rsid w:val="007278B9"/>
    <w:rsid w:val="007306ED"/>
    <w:rsid w:val="00730E37"/>
    <w:rsid w:val="00731217"/>
    <w:rsid w:val="00731F7B"/>
    <w:rsid w:val="00732B82"/>
    <w:rsid w:val="00732FD2"/>
    <w:rsid w:val="007337F2"/>
    <w:rsid w:val="007343FB"/>
    <w:rsid w:val="00735CD7"/>
    <w:rsid w:val="00736562"/>
    <w:rsid w:val="00737121"/>
    <w:rsid w:val="0073718F"/>
    <w:rsid w:val="00737587"/>
    <w:rsid w:val="00740380"/>
    <w:rsid w:val="00740513"/>
    <w:rsid w:val="0074114A"/>
    <w:rsid w:val="00741248"/>
    <w:rsid w:val="007414D7"/>
    <w:rsid w:val="00741699"/>
    <w:rsid w:val="00741901"/>
    <w:rsid w:val="00741F1E"/>
    <w:rsid w:val="00744026"/>
    <w:rsid w:val="00744161"/>
    <w:rsid w:val="00744900"/>
    <w:rsid w:val="0074497E"/>
    <w:rsid w:val="00744E9F"/>
    <w:rsid w:val="00746970"/>
    <w:rsid w:val="00746E27"/>
    <w:rsid w:val="0074756D"/>
    <w:rsid w:val="007507EC"/>
    <w:rsid w:val="00750C22"/>
    <w:rsid w:val="00750C7A"/>
    <w:rsid w:val="00750E6B"/>
    <w:rsid w:val="007531E7"/>
    <w:rsid w:val="007533CE"/>
    <w:rsid w:val="007538F4"/>
    <w:rsid w:val="00753AF0"/>
    <w:rsid w:val="00755B6E"/>
    <w:rsid w:val="007561F8"/>
    <w:rsid w:val="0075637B"/>
    <w:rsid w:val="007565D8"/>
    <w:rsid w:val="00757999"/>
    <w:rsid w:val="007616EC"/>
    <w:rsid w:val="00761B71"/>
    <w:rsid w:val="00761BAC"/>
    <w:rsid w:val="00764D31"/>
    <w:rsid w:val="00764F1B"/>
    <w:rsid w:val="00765258"/>
    <w:rsid w:val="00766782"/>
    <w:rsid w:val="00766AE5"/>
    <w:rsid w:val="00770EDF"/>
    <w:rsid w:val="0077163C"/>
    <w:rsid w:val="0077295E"/>
    <w:rsid w:val="00773BFD"/>
    <w:rsid w:val="007740DD"/>
    <w:rsid w:val="00774638"/>
    <w:rsid w:val="00775233"/>
    <w:rsid w:val="00775BF4"/>
    <w:rsid w:val="007764CD"/>
    <w:rsid w:val="00776D0C"/>
    <w:rsid w:val="0078120B"/>
    <w:rsid w:val="007813F5"/>
    <w:rsid w:val="00781C85"/>
    <w:rsid w:val="00783115"/>
    <w:rsid w:val="007839D6"/>
    <w:rsid w:val="00784C1F"/>
    <w:rsid w:val="007851CA"/>
    <w:rsid w:val="00785442"/>
    <w:rsid w:val="0078565F"/>
    <w:rsid w:val="00786160"/>
    <w:rsid w:val="00786876"/>
    <w:rsid w:val="00786DC4"/>
    <w:rsid w:val="00787BE7"/>
    <w:rsid w:val="00791A9C"/>
    <w:rsid w:val="007921B5"/>
    <w:rsid w:val="0079289F"/>
    <w:rsid w:val="00793218"/>
    <w:rsid w:val="00794D88"/>
    <w:rsid w:val="00796BBE"/>
    <w:rsid w:val="00796BE0"/>
    <w:rsid w:val="00796C0F"/>
    <w:rsid w:val="007972CC"/>
    <w:rsid w:val="00797357"/>
    <w:rsid w:val="007979AA"/>
    <w:rsid w:val="00797F68"/>
    <w:rsid w:val="007A00E5"/>
    <w:rsid w:val="007A02D1"/>
    <w:rsid w:val="007A057F"/>
    <w:rsid w:val="007A1246"/>
    <w:rsid w:val="007A12F8"/>
    <w:rsid w:val="007A3808"/>
    <w:rsid w:val="007A6F44"/>
    <w:rsid w:val="007A7414"/>
    <w:rsid w:val="007A7681"/>
    <w:rsid w:val="007A7F39"/>
    <w:rsid w:val="007B0440"/>
    <w:rsid w:val="007B1A94"/>
    <w:rsid w:val="007B1B43"/>
    <w:rsid w:val="007B24AD"/>
    <w:rsid w:val="007B3D6A"/>
    <w:rsid w:val="007B57FB"/>
    <w:rsid w:val="007B6DC0"/>
    <w:rsid w:val="007B7B95"/>
    <w:rsid w:val="007C0238"/>
    <w:rsid w:val="007C27BC"/>
    <w:rsid w:val="007C2D5F"/>
    <w:rsid w:val="007C383D"/>
    <w:rsid w:val="007C49B7"/>
    <w:rsid w:val="007C4C54"/>
    <w:rsid w:val="007C54B4"/>
    <w:rsid w:val="007C5723"/>
    <w:rsid w:val="007C5965"/>
    <w:rsid w:val="007C6EF0"/>
    <w:rsid w:val="007D0E65"/>
    <w:rsid w:val="007D1AF2"/>
    <w:rsid w:val="007D3414"/>
    <w:rsid w:val="007D39F1"/>
    <w:rsid w:val="007D4668"/>
    <w:rsid w:val="007D513D"/>
    <w:rsid w:val="007D5F9A"/>
    <w:rsid w:val="007D6B2C"/>
    <w:rsid w:val="007E0FEE"/>
    <w:rsid w:val="007E1D6F"/>
    <w:rsid w:val="007E4641"/>
    <w:rsid w:val="007E6775"/>
    <w:rsid w:val="007E6E17"/>
    <w:rsid w:val="007E709C"/>
    <w:rsid w:val="007E7F9D"/>
    <w:rsid w:val="007F02F5"/>
    <w:rsid w:val="007F0AE2"/>
    <w:rsid w:val="007F177F"/>
    <w:rsid w:val="007F1B97"/>
    <w:rsid w:val="007F1DC5"/>
    <w:rsid w:val="007F1F70"/>
    <w:rsid w:val="007F22DB"/>
    <w:rsid w:val="007F28F7"/>
    <w:rsid w:val="007F3028"/>
    <w:rsid w:val="007F3852"/>
    <w:rsid w:val="007F488B"/>
    <w:rsid w:val="007F6D1D"/>
    <w:rsid w:val="007F735B"/>
    <w:rsid w:val="00800A86"/>
    <w:rsid w:val="00800D9D"/>
    <w:rsid w:val="00801A67"/>
    <w:rsid w:val="008021B9"/>
    <w:rsid w:val="008022CA"/>
    <w:rsid w:val="008025E4"/>
    <w:rsid w:val="00802E06"/>
    <w:rsid w:val="008036AF"/>
    <w:rsid w:val="008040FC"/>
    <w:rsid w:val="008049E0"/>
    <w:rsid w:val="00804A43"/>
    <w:rsid w:val="0080549A"/>
    <w:rsid w:val="00805DF2"/>
    <w:rsid w:val="0080624B"/>
    <w:rsid w:val="0080651B"/>
    <w:rsid w:val="00806BDC"/>
    <w:rsid w:val="00807ED6"/>
    <w:rsid w:val="008106BB"/>
    <w:rsid w:val="00812A18"/>
    <w:rsid w:val="00813572"/>
    <w:rsid w:val="00814644"/>
    <w:rsid w:val="00814D31"/>
    <w:rsid w:val="0081561B"/>
    <w:rsid w:val="00815AF1"/>
    <w:rsid w:val="008165E1"/>
    <w:rsid w:val="0081688B"/>
    <w:rsid w:val="00817095"/>
    <w:rsid w:val="00817F91"/>
    <w:rsid w:val="008206A8"/>
    <w:rsid w:val="00821862"/>
    <w:rsid w:val="00822978"/>
    <w:rsid w:val="00823780"/>
    <w:rsid w:val="0082399A"/>
    <w:rsid w:val="008245CD"/>
    <w:rsid w:val="008248DB"/>
    <w:rsid w:val="008268E7"/>
    <w:rsid w:val="008275DE"/>
    <w:rsid w:val="00827A04"/>
    <w:rsid w:val="00830254"/>
    <w:rsid w:val="00830EC7"/>
    <w:rsid w:val="008310BF"/>
    <w:rsid w:val="00831522"/>
    <w:rsid w:val="00831C37"/>
    <w:rsid w:val="008324D3"/>
    <w:rsid w:val="00833BF6"/>
    <w:rsid w:val="008343D8"/>
    <w:rsid w:val="00834BAF"/>
    <w:rsid w:val="008351DE"/>
    <w:rsid w:val="00836100"/>
    <w:rsid w:val="0083697C"/>
    <w:rsid w:val="00836BFD"/>
    <w:rsid w:val="008371C3"/>
    <w:rsid w:val="00837705"/>
    <w:rsid w:val="00837B44"/>
    <w:rsid w:val="0084054E"/>
    <w:rsid w:val="0084296B"/>
    <w:rsid w:val="00843367"/>
    <w:rsid w:val="00843517"/>
    <w:rsid w:val="008437EC"/>
    <w:rsid w:val="00844186"/>
    <w:rsid w:val="00844854"/>
    <w:rsid w:val="0084488C"/>
    <w:rsid w:val="00846C09"/>
    <w:rsid w:val="00847276"/>
    <w:rsid w:val="00852114"/>
    <w:rsid w:val="008525F1"/>
    <w:rsid w:val="008542E8"/>
    <w:rsid w:val="00854B58"/>
    <w:rsid w:val="00855353"/>
    <w:rsid w:val="008568A3"/>
    <w:rsid w:val="00857441"/>
    <w:rsid w:val="00857F6C"/>
    <w:rsid w:val="00857F74"/>
    <w:rsid w:val="008614A3"/>
    <w:rsid w:val="00861B7A"/>
    <w:rsid w:val="00861D61"/>
    <w:rsid w:val="008625B6"/>
    <w:rsid w:val="00862E9F"/>
    <w:rsid w:val="00863232"/>
    <w:rsid w:val="008639A0"/>
    <w:rsid w:val="00864FCE"/>
    <w:rsid w:val="0086532C"/>
    <w:rsid w:val="00866D60"/>
    <w:rsid w:val="00867314"/>
    <w:rsid w:val="00874080"/>
    <w:rsid w:val="008743E7"/>
    <w:rsid w:val="008745FF"/>
    <w:rsid w:val="0087492B"/>
    <w:rsid w:val="00875958"/>
    <w:rsid w:val="0087642A"/>
    <w:rsid w:val="00877108"/>
    <w:rsid w:val="00877350"/>
    <w:rsid w:val="0087744D"/>
    <w:rsid w:val="00877BE7"/>
    <w:rsid w:val="00881522"/>
    <w:rsid w:val="00881F53"/>
    <w:rsid w:val="00882A9F"/>
    <w:rsid w:val="008832B4"/>
    <w:rsid w:val="008835B6"/>
    <w:rsid w:val="008840A1"/>
    <w:rsid w:val="0088566B"/>
    <w:rsid w:val="00885EB6"/>
    <w:rsid w:val="008863CD"/>
    <w:rsid w:val="0088665D"/>
    <w:rsid w:val="0088667F"/>
    <w:rsid w:val="00886F9E"/>
    <w:rsid w:val="00887CA9"/>
    <w:rsid w:val="00890191"/>
    <w:rsid w:val="0089149A"/>
    <w:rsid w:val="00892393"/>
    <w:rsid w:val="008923F8"/>
    <w:rsid w:val="0089252E"/>
    <w:rsid w:val="008932DC"/>
    <w:rsid w:val="00893499"/>
    <w:rsid w:val="00893D67"/>
    <w:rsid w:val="0089556B"/>
    <w:rsid w:val="00895D3A"/>
    <w:rsid w:val="0089664A"/>
    <w:rsid w:val="00896821"/>
    <w:rsid w:val="0089705A"/>
    <w:rsid w:val="00897670"/>
    <w:rsid w:val="008A030D"/>
    <w:rsid w:val="008A0FF3"/>
    <w:rsid w:val="008A120A"/>
    <w:rsid w:val="008A1FED"/>
    <w:rsid w:val="008A27BA"/>
    <w:rsid w:val="008A2DA8"/>
    <w:rsid w:val="008A3164"/>
    <w:rsid w:val="008A3738"/>
    <w:rsid w:val="008A4868"/>
    <w:rsid w:val="008A62F8"/>
    <w:rsid w:val="008A6C3A"/>
    <w:rsid w:val="008A787D"/>
    <w:rsid w:val="008A795F"/>
    <w:rsid w:val="008B0B70"/>
    <w:rsid w:val="008B0C55"/>
    <w:rsid w:val="008B1D9A"/>
    <w:rsid w:val="008B4E32"/>
    <w:rsid w:val="008B5129"/>
    <w:rsid w:val="008B7ED9"/>
    <w:rsid w:val="008C090E"/>
    <w:rsid w:val="008C1626"/>
    <w:rsid w:val="008C212C"/>
    <w:rsid w:val="008C45B1"/>
    <w:rsid w:val="008C4E4B"/>
    <w:rsid w:val="008C5500"/>
    <w:rsid w:val="008C5A42"/>
    <w:rsid w:val="008C6FAC"/>
    <w:rsid w:val="008C7F28"/>
    <w:rsid w:val="008D03E2"/>
    <w:rsid w:val="008D0CBC"/>
    <w:rsid w:val="008D186E"/>
    <w:rsid w:val="008D1F0F"/>
    <w:rsid w:val="008D2160"/>
    <w:rsid w:val="008D49DA"/>
    <w:rsid w:val="008D4DAC"/>
    <w:rsid w:val="008D5EF9"/>
    <w:rsid w:val="008D6190"/>
    <w:rsid w:val="008E1C6A"/>
    <w:rsid w:val="008E21ED"/>
    <w:rsid w:val="008E25BD"/>
    <w:rsid w:val="008E4843"/>
    <w:rsid w:val="008E4D88"/>
    <w:rsid w:val="008E6279"/>
    <w:rsid w:val="008E671F"/>
    <w:rsid w:val="008E69A6"/>
    <w:rsid w:val="008E738A"/>
    <w:rsid w:val="008E7704"/>
    <w:rsid w:val="008F1A5C"/>
    <w:rsid w:val="008F1E91"/>
    <w:rsid w:val="008F1ED0"/>
    <w:rsid w:val="008F2B00"/>
    <w:rsid w:val="008F2BED"/>
    <w:rsid w:val="008F2D9F"/>
    <w:rsid w:val="008F33F0"/>
    <w:rsid w:val="008F359A"/>
    <w:rsid w:val="008F5F49"/>
    <w:rsid w:val="008F64B0"/>
    <w:rsid w:val="008F6A5C"/>
    <w:rsid w:val="008F7790"/>
    <w:rsid w:val="0090021D"/>
    <w:rsid w:val="0090137A"/>
    <w:rsid w:val="00903A08"/>
    <w:rsid w:val="00903CCE"/>
    <w:rsid w:val="00903D26"/>
    <w:rsid w:val="00904D84"/>
    <w:rsid w:val="00906103"/>
    <w:rsid w:val="009066B3"/>
    <w:rsid w:val="0090672F"/>
    <w:rsid w:val="0090677F"/>
    <w:rsid w:val="009105A6"/>
    <w:rsid w:val="009109E9"/>
    <w:rsid w:val="00910FD3"/>
    <w:rsid w:val="00911D5B"/>
    <w:rsid w:val="0091246B"/>
    <w:rsid w:val="00912E86"/>
    <w:rsid w:val="00912ED8"/>
    <w:rsid w:val="0091434F"/>
    <w:rsid w:val="0091555F"/>
    <w:rsid w:val="00915709"/>
    <w:rsid w:val="00915751"/>
    <w:rsid w:val="00915FD1"/>
    <w:rsid w:val="009171E8"/>
    <w:rsid w:val="009175FF"/>
    <w:rsid w:val="0092016A"/>
    <w:rsid w:val="0092020F"/>
    <w:rsid w:val="009202C6"/>
    <w:rsid w:val="009203D2"/>
    <w:rsid w:val="00921784"/>
    <w:rsid w:val="0092200C"/>
    <w:rsid w:val="009228EB"/>
    <w:rsid w:val="00922BC2"/>
    <w:rsid w:val="00922D9E"/>
    <w:rsid w:val="0092379F"/>
    <w:rsid w:val="00923E47"/>
    <w:rsid w:val="00925FD4"/>
    <w:rsid w:val="009264E7"/>
    <w:rsid w:val="009272B9"/>
    <w:rsid w:val="0092791C"/>
    <w:rsid w:val="00927BA4"/>
    <w:rsid w:val="00930363"/>
    <w:rsid w:val="00931DAD"/>
    <w:rsid w:val="0093284A"/>
    <w:rsid w:val="00932888"/>
    <w:rsid w:val="009332E4"/>
    <w:rsid w:val="00936523"/>
    <w:rsid w:val="00936CFB"/>
    <w:rsid w:val="00936F0C"/>
    <w:rsid w:val="009373B8"/>
    <w:rsid w:val="00937AE1"/>
    <w:rsid w:val="00937F57"/>
    <w:rsid w:val="009405B8"/>
    <w:rsid w:val="00941978"/>
    <w:rsid w:val="0094322D"/>
    <w:rsid w:val="0094328F"/>
    <w:rsid w:val="009433F9"/>
    <w:rsid w:val="00944863"/>
    <w:rsid w:val="009457AA"/>
    <w:rsid w:val="00945A65"/>
    <w:rsid w:val="00945D4F"/>
    <w:rsid w:val="009463DF"/>
    <w:rsid w:val="00946CD7"/>
    <w:rsid w:val="0094743C"/>
    <w:rsid w:val="00947B17"/>
    <w:rsid w:val="00947FDB"/>
    <w:rsid w:val="00951456"/>
    <w:rsid w:val="009548DD"/>
    <w:rsid w:val="00957958"/>
    <w:rsid w:val="009603A0"/>
    <w:rsid w:val="00960647"/>
    <w:rsid w:val="00961769"/>
    <w:rsid w:val="009617E8"/>
    <w:rsid w:val="00961ABE"/>
    <w:rsid w:val="0096279C"/>
    <w:rsid w:val="009662D3"/>
    <w:rsid w:val="0096693C"/>
    <w:rsid w:val="00966EE0"/>
    <w:rsid w:val="00966F68"/>
    <w:rsid w:val="00971332"/>
    <w:rsid w:val="009714BC"/>
    <w:rsid w:val="0097188A"/>
    <w:rsid w:val="00972051"/>
    <w:rsid w:val="009726EC"/>
    <w:rsid w:val="0097392C"/>
    <w:rsid w:val="00973988"/>
    <w:rsid w:val="00974E13"/>
    <w:rsid w:val="00975083"/>
    <w:rsid w:val="0097600B"/>
    <w:rsid w:val="00977480"/>
    <w:rsid w:val="00980FDD"/>
    <w:rsid w:val="00981A93"/>
    <w:rsid w:val="009825EE"/>
    <w:rsid w:val="009827BE"/>
    <w:rsid w:val="00982B03"/>
    <w:rsid w:val="00982FA4"/>
    <w:rsid w:val="00984B08"/>
    <w:rsid w:val="00986FED"/>
    <w:rsid w:val="009951BF"/>
    <w:rsid w:val="0099539C"/>
    <w:rsid w:val="00995772"/>
    <w:rsid w:val="009A0189"/>
    <w:rsid w:val="009A0263"/>
    <w:rsid w:val="009A0992"/>
    <w:rsid w:val="009A0FAA"/>
    <w:rsid w:val="009A1115"/>
    <w:rsid w:val="009A3E74"/>
    <w:rsid w:val="009A6B26"/>
    <w:rsid w:val="009A7D86"/>
    <w:rsid w:val="009B0AC3"/>
    <w:rsid w:val="009B0C2F"/>
    <w:rsid w:val="009B14A9"/>
    <w:rsid w:val="009B1563"/>
    <w:rsid w:val="009B1C2A"/>
    <w:rsid w:val="009B2D4C"/>
    <w:rsid w:val="009B367D"/>
    <w:rsid w:val="009B3F41"/>
    <w:rsid w:val="009B59E2"/>
    <w:rsid w:val="009B7649"/>
    <w:rsid w:val="009B79D4"/>
    <w:rsid w:val="009B7C05"/>
    <w:rsid w:val="009B7FC9"/>
    <w:rsid w:val="009C0077"/>
    <w:rsid w:val="009C04AD"/>
    <w:rsid w:val="009C1134"/>
    <w:rsid w:val="009C174C"/>
    <w:rsid w:val="009C1A88"/>
    <w:rsid w:val="009C21A1"/>
    <w:rsid w:val="009C396B"/>
    <w:rsid w:val="009C3A46"/>
    <w:rsid w:val="009C43AA"/>
    <w:rsid w:val="009C5664"/>
    <w:rsid w:val="009C7CAF"/>
    <w:rsid w:val="009D01AF"/>
    <w:rsid w:val="009D0A0D"/>
    <w:rsid w:val="009D14C3"/>
    <w:rsid w:val="009D1BCF"/>
    <w:rsid w:val="009D2210"/>
    <w:rsid w:val="009D5BA7"/>
    <w:rsid w:val="009D5E70"/>
    <w:rsid w:val="009D66FF"/>
    <w:rsid w:val="009D7072"/>
    <w:rsid w:val="009D78F1"/>
    <w:rsid w:val="009D79F5"/>
    <w:rsid w:val="009E0146"/>
    <w:rsid w:val="009E0C39"/>
    <w:rsid w:val="009E0DDB"/>
    <w:rsid w:val="009E1E8A"/>
    <w:rsid w:val="009E1F2C"/>
    <w:rsid w:val="009E3522"/>
    <w:rsid w:val="009E4F74"/>
    <w:rsid w:val="009E51D2"/>
    <w:rsid w:val="009E6241"/>
    <w:rsid w:val="009E66E4"/>
    <w:rsid w:val="009E6CA0"/>
    <w:rsid w:val="009E7001"/>
    <w:rsid w:val="009F0B04"/>
    <w:rsid w:val="009F22D3"/>
    <w:rsid w:val="009F247C"/>
    <w:rsid w:val="009F3719"/>
    <w:rsid w:val="009F381E"/>
    <w:rsid w:val="009F416B"/>
    <w:rsid w:val="009F4B2E"/>
    <w:rsid w:val="009F5042"/>
    <w:rsid w:val="009F5B6C"/>
    <w:rsid w:val="009F6889"/>
    <w:rsid w:val="009F68AD"/>
    <w:rsid w:val="009F75E5"/>
    <w:rsid w:val="009F7640"/>
    <w:rsid w:val="00A002F6"/>
    <w:rsid w:val="00A01393"/>
    <w:rsid w:val="00A01440"/>
    <w:rsid w:val="00A017F2"/>
    <w:rsid w:val="00A0214F"/>
    <w:rsid w:val="00A022EA"/>
    <w:rsid w:val="00A028E1"/>
    <w:rsid w:val="00A03A84"/>
    <w:rsid w:val="00A04E52"/>
    <w:rsid w:val="00A04EFA"/>
    <w:rsid w:val="00A05325"/>
    <w:rsid w:val="00A06218"/>
    <w:rsid w:val="00A06615"/>
    <w:rsid w:val="00A07934"/>
    <w:rsid w:val="00A104F0"/>
    <w:rsid w:val="00A1052F"/>
    <w:rsid w:val="00A10DD5"/>
    <w:rsid w:val="00A11B26"/>
    <w:rsid w:val="00A11F27"/>
    <w:rsid w:val="00A141C8"/>
    <w:rsid w:val="00A15141"/>
    <w:rsid w:val="00A2002A"/>
    <w:rsid w:val="00A22209"/>
    <w:rsid w:val="00A22A5B"/>
    <w:rsid w:val="00A22E01"/>
    <w:rsid w:val="00A23627"/>
    <w:rsid w:val="00A23D24"/>
    <w:rsid w:val="00A25A3C"/>
    <w:rsid w:val="00A272E3"/>
    <w:rsid w:val="00A27D55"/>
    <w:rsid w:val="00A27FD4"/>
    <w:rsid w:val="00A3095A"/>
    <w:rsid w:val="00A3202C"/>
    <w:rsid w:val="00A32555"/>
    <w:rsid w:val="00A3294A"/>
    <w:rsid w:val="00A32D2C"/>
    <w:rsid w:val="00A32DE9"/>
    <w:rsid w:val="00A33D12"/>
    <w:rsid w:val="00A35390"/>
    <w:rsid w:val="00A360E8"/>
    <w:rsid w:val="00A37155"/>
    <w:rsid w:val="00A4053F"/>
    <w:rsid w:val="00A409A7"/>
    <w:rsid w:val="00A40A30"/>
    <w:rsid w:val="00A40EBF"/>
    <w:rsid w:val="00A42C4B"/>
    <w:rsid w:val="00A42FFE"/>
    <w:rsid w:val="00A436D7"/>
    <w:rsid w:val="00A438D1"/>
    <w:rsid w:val="00A44BAD"/>
    <w:rsid w:val="00A46ED8"/>
    <w:rsid w:val="00A514CB"/>
    <w:rsid w:val="00A51677"/>
    <w:rsid w:val="00A52846"/>
    <w:rsid w:val="00A52BB1"/>
    <w:rsid w:val="00A52BC3"/>
    <w:rsid w:val="00A530CC"/>
    <w:rsid w:val="00A531A3"/>
    <w:rsid w:val="00A5351E"/>
    <w:rsid w:val="00A5389F"/>
    <w:rsid w:val="00A5394A"/>
    <w:rsid w:val="00A53ECC"/>
    <w:rsid w:val="00A53F21"/>
    <w:rsid w:val="00A54C2B"/>
    <w:rsid w:val="00A54EB6"/>
    <w:rsid w:val="00A552CA"/>
    <w:rsid w:val="00A56374"/>
    <w:rsid w:val="00A609FB"/>
    <w:rsid w:val="00A60BE7"/>
    <w:rsid w:val="00A6194D"/>
    <w:rsid w:val="00A6732B"/>
    <w:rsid w:val="00A678D5"/>
    <w:rsid w:val="00A70EAE"/>
    <w:rsid w:val="00A7135B"/>
    <w:rsid w:val="00A715A6"/>
    <w:rsid w:val="00A71C24"/>
    <w:rsid w:val="00A72759"/>
    <w:rsid w:val="00A7297A"/>
    <w:rsid w:val="00A72E5F"/>
    <w:rsid w:val="00A73811"/>
    <w:rsid w:val="00A747BB"/>
    <w:rsid w:val="00A777FA"/>
    <w:rsid w:val="00A84DF3"/>
    <w:rsid w:val="00A84EB3"/>
    <w:rsid w:val="00A85418"/>
    <w:rsid w:val="00A855B5"/>
    <w:rsid w:val="00A858BB"/>
    <w:rsid w:val="00A865BB"/>
    <w:rsid w:val="00A90452"/>
    <w:rsid w:val="00A90577"/>
    <w:rsid w:val="00A9115C"/>
    <w:rsid w:val="00A9208C"/>
    <w:rsid w:val="00A929AC"/>
    <w:rsid w:val="00A958FB"/>
    <w:rsid w:val="00A9645F"/>
    <w:rsid w:val="00A9728B"/>
    <w:rsid w:val="00A974CA"/>
    <w:rsid w:val="00A979D0"/>
    <w:rsid w:val="00AA2238"/>
    <w:rsid w:val="00AA53D5"/>
    <w:rsid w:val="00AA61CF"/>
    <w:rsid w:val="00AA63C3"/>
    <w:rsid w:val="00AA6D42"/>
    <w:rsid w:val="00AA74DE"/>
    <w:rsid w:val="00AA7597"/>
    <w:rsid w:val="00AA7B43"/>
    <w:rsid w:val="00AB005C"/>
    <w:rsid w:val="00AB0806"/>
    <w:rsid w:val="00AB1857"/>
    <w:rsid w:val="00AB1928"/>
    <w:rsid w:val="00AB3149"/>
    <w:rsid w:val="00AB31D3"/>
    <w:rsid w:val="00AB3D6A"/>
    <w:rsid w:val="00AB4822"/>
    <w:rsid w:val="00AB48C0"/>
    <w:rsid w:val="00AB4E88"/>
    <w:rsid w:val="00AB565D"/>
    <w:rsid w:val="00AB5CE9"/>
    <w:rsid w:val="00AB6468"/>
    <w:rsid w:val="00AB6617"/>
    <w:rsid w:val="00AB6A2A"/>
    <w:rsid w:val="00AB74E0"/>
    <w:rsid w:val="00AB77AF"/>
    <w:rsid w:val="00AB783E"/>
    <w:rsid w:val="00AB7E39"/>
    <w:rsid w:val="00AC048E"/>
    <w:rsid w:val="00AC08F0"/>
    <w:rsid w:val="00AC1E9F"/>
    <w:rsid w:val="00AC26AB"/>
    <w:rsid w:val="00AC42BD"/>
    <w:rsid w:val="00AC59C8"/>
    <w:rsid w:val="00AC5D67"/>
    <w:rsid w:val="00AC679B"/>
    <w:rsid w:val="00AC6DCB"/>
    <w:rsid w:val="00AD1611"/>
    <w:rsid w:val="00AD1FF8"/>
    <w:rsid w:val="00AD21BF"/>
    <w:rsid w:val="00AD23C8"/>
    <w:rsid w:val="00AD2C16"/>
    <w:rsid w:val="00AD32CB"/>
    <w:rsid w:val="00AD39A4"/>
    <w:rsid w:val="00AD39B9"/>
    <w:rsid w:val="00AD47A3"/>
    <w:rsid w:val="00AD522F"/>
    <w:rsid w:val="00AD5699"/>
    <w:rsid w:val="00AD5797"/>
    <w:rsid w:val="00AD6F61"/>
    <w:rsid w:val="00AE0B40"/>
    <w:rsid w:val="00AE11E1"/>
    <w:rsid w:val="00AE1BE3"/>
    <w:rsid w:val="00AE2FA8"/>
    <w:rsid w:val="00AE33CE"/>
    <w:rsid w:val="00AE36BD"/>
    <w:rsid w:val="00AE3AB4"/>
    <w:rsid w:val="00AE3C18"/>
    <w:rsid w:val="00AE690F"/>
    <w:rsid w:val="00AE7A52"/>
    <w:rsid w:val="00AF09E3"/>
    <w:rsid w:val="00AF1D3B"/>
    <w:rsid w:val="00AF2479"/>
    <w:rsid w:val="00AF2DFE"/>
    <w:rsid w:val="00AF469D"/>
    <w:rsid w:val="00AF4778"/>
    <w:rsid w:val="00AF47D5"/>
    <w:rsid w:val="00B007B2"/>
    <w:rsid w:val="00B00FA2"/>
    <w:rsid w:val="00B02E44"/>
    <w:rsid w:val="00B031DB"/>
    <w:rsid w:val="00B03F18"/>
    <w:rsid w:val="00B04439"/>
    <w:rsid w:val="00B048B6"/>
    <w:rsid w:val="00B06151"/>
    <w:rsid w:val="00B0660B"/>
    <w:rsid w:val="00B070BB"/>
    <w:rsid w:val="00B07315"/>
    <w:rsid w:val="00B07B4A"/>
    <w:rsid w:val="00B07BCF"/>
    <w:rsid w:val="00B07DBF"/>
    <w:rsid w:val="00B108B5"/>
    <w:rsid w:val="00B10B6F"/>
    <w:rsid w:val="00B10FAB"/>
    <w:rsid w:val="00B11474"/>
    <w:rsid w:val="00B1186F"/>
    <w:rsid w:val="00B12461"/>
    <w:rsid w:val="00B1347E"/>
    <w:rsid w:val="00B147E5"/>
    <w:rsid w:val="00B14DD0"/>
    <w:rsid w:val="00B14F76"/>
    <w:rsid w:val="00B15173"/>
    <w:rsid w:val="00B16CBF"/>
    <w:rsid w:val="00B17844"/>
    <w:rsid w:val="00B211A9"/>
    <w:rsid w:val="00B21283"/>
    <w:rsid w:val="00B21F1F"/>
    <w:rsid w:val="00B2358E"/>
    <w:rsid w:val="00B236B6"/>
    <w:rsid w:val="00B23F2B"/>
    <w:rsid w:val="00B24CB0"/>
    <w:rsid w:val="00B25810"/>
    <w:rsid w:val="00B2697D"/>
    <w:rsid w:val="00B26E7F"/>
    <w:rsid w:val="00B30901"/>
    <w:rsid w:val="00B3092E"/>
    <w:rsid w:val="00B31239"/>
    <w:rsid w:val="00B32725"/>
    <w:rsid w:val="00B32CBD"/>
    <w:rsid w:val="00B32EA8"/>
    <w:rsid w:val="00B3326A"/>
    <w:rsid w:val="00B33290"/>
    <w:rsid w:val="00B33643"/>
    <w:rsid w:val="00B3399E"/>
    <w:rsid w:val="00B34C15"/>
    <w:rsid w:val="00B3508C"/>
    <w:rsid w:val="00B36480"/>
    <w:rsid w:val="00B4053A"/>
    <w:rsid w:val="00B40B6E"/>
    <w:rsid w:val="00B40B7B"/>
    <w:rsid w:val="00B41A96"/>
    <w:rsid w:val="00B42966"/>
    <w:rsid w:val="00B465F3"/>
    <w:rsid w:val="00B46B72"/>
    <w:rsid w:val="00B477D9"/>
    <w:rsid w:val="00B500D5"/>
    <w:rsid w:val="00B51DD5"/>
    <w:rsid w:val="00B5265B"/>
    <w:rsid w:val="00B52749"/>
    <w:rsid w:val="00B5343F"/>
    <w:rsid w:val="00B53580"/>
    <w:rsid w:val="00B53798"/>
    <w:rsid w:val="00B55021"/>
    <w:rsid w:val="00B565AC"/>
    <w:rsid w:val="00B60639"/>
    <w:rsid w:val="00B620FE"/>
    <w:rsid w:val="00B6224D"/>
    <w:rsid w:val="00B637F8"/>
    <w:rsid w:val="00B648B9"/>
    <w:rsid w:val="00B65628"/>
    <w:rsid w:val="00B6563E"/>
    <w:rsid w:val="00B70B48"/>
    <w:rsid w:val="00B71C44"/>
    <w:rsid w:val="00B71CE6"/>
    <w:rsid w:val="00B730AE"/>
    <w:rsid w:val="00B732F7"/>
    <w:rsid w:val="00B73FFB"/>
    <w:rsid w:val="00B7423C"/>
    <w:rsid w:val="00B74268"/>
    <w:rsid w:val="00B74474"/>
    <w:rsid w:val="00B74657"/>
    <w:rsid w:val="00B74AE8"/>
    <w:rsid w:val="00B74F58"/>
    <w:rsid w:val="00B751F1"/>
    <w:rsid w:val="00B75969"/>
    <w:rsid w:val="00B77234"/>
    <w:rsid w:val="00B815FA"/>
    <w:rsid w:val="00B8212E"/>
    <w:rsid w:val="00B8365A"/>
    <w:rsid w:val="00B84802"/>
    <w:rsid w:val="00B86705"/>
    <w:rsid w:val="00B87265"/>
    <w:rsid w:val="00B874F7"/>
    <w:rsid w:val="00B87CBD"/>
    <w:rsid w:val="00B90C6B"/>
    <w:rsid w:val="00B93909"/>
    <w:rsid w:val="00B94CCD"/>
    <w:rsid w:val="00B96CE3"/>
    <w:rsid w:val="00B97FA0"/>
    <w:rsid w:val="00BA11E2"/>
    <w:rsid w:val="00BA1B25"/>
    <w:rsid w:val="00BA527C"/>
    <w:rsid w:val="00BA5477"/>
    <w:rsid w:val="00BA6A17"/>
    <w:rsid w:val="00BA784C"/>
    <w:rsid w:val="00BA7EFD"/>
    <w:rsid w:val="00BB02C8"/>
    <w:rsid w:val="00BB02E5"/>
    <w:rsid w:val="00BB0507"/>
    <w:rsid w:val="00BB0E0D"/>
    <w:rsid w:val="00BB12CF"/>
    <w:rsid w:val="00BB1BAA"/>
    <w:rsid w:val="00BB224B"/>
    <w:rsid w:val="00BB26FF"/>
    <w:rsid w:val="00BB2BF6"/>
    <w:rsid w:val="00BB3006"/>
    <w:rsid w:val="00BB3692"/>
    <w:rsid w:val="00BB3D3F"/>
    <w:rsid w:val="00BB3F1D"/>
    <w:rsid w:val="00BB7195"/>
    <w:rsid w:val="00BB7CE8"/>
    <w:rsid w:val="00BB7F89"/>
    <w:rsid w:val="00BC00FA"/>
    <w:rsid w:val="00BC08D1"/>
    <w:rsid w:val="00BC1547"/>
    <w:rsid w:val="00BC27F9"/>
    <w:rsid w:val="00BC4B84"/>
    <w:rsid w:val="00BC4DE3"/>
    <w:rsid w:val="00BC5761"/>
    <w:rsid w:val="00BC5FDB"/>
    <w:rsid w:val="00BC6506"/>
    <w:rsid w:val="00BC6C2E"/>
    <w:rsid w:val="00BC7F2A"/>
    <w:rsid w:val="00BD0D52"/>
    <w:rsid w:val="00BD1E71"/>
    <w:rsid w:val="00BD2EC9"/>
    <w:rsid w:val="00BD4218"/>
    <w:rsid w:val="00BD4703"/>
    <w:rsid w:val="00BD4FC3"/>
    <w:rsid w:val="00BD57EB"/>
    <w:rsid w:val="00BD6AA5"/>
    <w:rsid w:val="00BD704A"/>
    <w:rsid w:val="00BE0058"/>
    <w:rsid w:val="00BE0F44"/>
    <w:rsid w:val="00BE17EB"/>
    <w:rsid w:val="00BE1C27"/>
    <w:rsid w:val="00BE227E"/>
    <w:rsid w:val="00BE3B61"/>
    <w:rsid w:val="00BE3CE6"/>
    <w:rsid w:val="00BE3DBB"/>
    <w:rsid w:val="00BE5902"/>
    <w:rsid w:val="00BE5B02"/>
    <w:rsid w:val="00BE6823"/>
    <w:rsid w:val="00BF0851"/>
    <w:rsid w:val="00BF0A45"/>
    <w:rsid w:val="00BF161B"/>
    <w:rsid w:val="00BF195C"/>
    <w:rsid w:val="00BF1AD8"/>
    <w:rsid w:val="00BF25B2"/>
    <w:rsid w:val="00BF3A70"/>
    <w:rsid w:val="00BF3DB4"/>
    <w:rsid w:val="00BF45A1"/>
    <w:rsid w:val="00BF48D3"/>
    <w:rsid w:val="00BF705E"/>
    <w:rsid w:val="00BF732A"/>
    <w:rsid w:val="00BF7F60"/>
    <w:rsid w:val="00C012E1"/>
    <w:rsid w:val="00C013B6"/>
    <w:rsid w:val="00C02058"/>
    <w:rsid w:val="00C036FE"/>
    <w:rsid w:val="00C03D07"/>
    <w:rsid w:val="00C03EEC"/>
    <w:rsid w:val="00C043FF"/>
    <w:rsid w:val="00C05340"/>
    <w:rsid w:val="00C05731"/>
    <w:rsid w:val="00C05881"/>
    <w:rsid w:val="00C05B52"/>
    <w:rsid w:val="00C06FE8"/>
    <w:rsid w:val="00C11177"/>
    <w:rsid w:val="00C126EA"/>
    <w:rsid w:val="00C1321E"/>
    <w:rsid w:val="00C13A70"/>
    <w:rsid w:val="00C15DB2"/>
    <w:rsid w:val="00C169CD"/>
    <w:rsid w:val="00C16C6A"/>
    <w:rsid w:val="00C17A20"/>
    <w:rsid w:val="00C20281"/>
    <w:rsid w:val="00C20C1F"/>
    <w:rsid w:val="00C20CDF"/>
    <w:rsid w:val="00C216FB"/>
    <w:rsid w:val="00C22AD1"/>
    <w:rsid w:val="00C2333B"/>
    <w:rsid w:val="00C23988"/>
    <w:rsid w:val="00C254D4"/>
    <w:rsid w:val="00C257DA"/>
    <w:rsid w:val="00C269E2"/>
    <w:rsid w:val="00C2714D"/>
    <w:rsid w:val="00C272E4"/>
    <w:rsid w:val="00C2779E"/>
    <w:rsid w:val="00C279B0"/>
    <w:rsid w:val="00C331FA"/>
    <w:rsid w:val="00C344EC"/>
    <w:rsid w:val="00C34F7F"/>
    <w:rsid w:val="00C40500"/>
    <w:rsid w:val="00C4398B"/>
    <w:rsid w:val="00C44465"/>
    <w:rsid w:val="00C4501F"/>
    <w:rsid w:val="00C4560E"/>
    <w:rsid w:val="00C45C21"/>
    <w:rsid w:val="00C470C5"/>
    <w:rsid w:val="00C4713E"/>
    <w:rsid w:val="00C47EB9"/>
    <w:rsid w:val="00C514E7"/>
    <w:rsid w:val="00C51C23"/>
    <w:rsid w:val="00C52394"/>
    <w:rsid w:val="00C52A4B"/>
    <w:rsid w:val="00C52D15"/>
    <w:rsid w:val="00C53617"/>
    <w:rsid w:val="00C537F6"/>
    <w:rsid w:val="00C540EA"/>
    <w:rsid w:val="00C54582"/>
    <w:rsid w:val="00C54C5C"/>
    <w:rsid w:val="00C563AE"/>
    <w:rsid w:val="00C563EA"/>
    <w:rsid w:val="00C564A4"/>
    <w:rsid w:val="00C601EB"/>
    <w:rsid w:val="00C6164B"/>
    <w:rsid w:val="00C619B6"/>
    <w:rsid w:val="00C631C7"/>
    <w:rsid w:val="00C6461E"/>
    <w:rsid w:val="00C65A55"/>
    <w:rsid w:val="00C66E8F"/>
    <w:rsid w:val="00C67BD1"/>
    <w:rsid w:val="00C67D8B"/>
    <w:rsid w:val="00C700A7"/>
    <w:rsid w:val="00C70261"/>
    <w:rsid w:val="00C709A1"/>
    <w:rsid w:val="00C729DF"/>
    <w:rsid w:val="00C74508"/>
    <w:rsid w:val="00C74A5C"/>
    <w:rsid w:val="00C75556"/>
    <w:rsid w:val="00C826F3"/>
    <w:rsid w:val="00C827B1"/>
    <w:rsid w:val="00C829AD"/>
    <w:rsid w:val="00C839D8"/>
    <w:rsid w:val="00C83D3A"/>
    <w:rsid w:val="00C84D26"/>
    <w:rsid w:val="00C84F66"/>
    <w:rsid w:val="00C85F0C"/>
    <w:rsid w:val="00C87C24"/>
    <w:rsid w:val="00C90E60"/>
    <w:rsid w:val="00C9100F"/>
    <w:rsid w:val="00C91970"/>
    <w:rsid w:val="00C91A9E"/>
    <w:rsid w:val="00C91B1D"/>
    <w:rsid w:val="00C91B9F"/>
    <w:rsid w:val="00C92AC7"/>
    <w:rsid w:val="00C92C72"/>
    <w:rsid w:val="00C96B1E"/>
    <w:rsid w:val="00C97BAF"/>
    <w:rsid w:val="00CA1666"/>
    <w:rsid w:val="00CA17E4"/>
    <w:rsid w:val="00CA197E"/>
    <w:rsid w:val="00CA1D4B"/>
    <w:rsid w:val="00CA2B21"/>
    <w:rsid w:val="00CA2BA1"/>
    <w:rsid w:val="00CA3234"/>
    <w:rsid w:val="00CA37CD"/>
    <w:rsid w:val="00CA3915"/>
    <w:rsid w:val="00CA4480"/>
    <w:rsid w:val="00CA45A4"/>
    <w:rsid w:val="00CA45B3"/>
    <w:rsid w:val="00CA51F1"/>
    <w:rsid w:val="00CA6923"/>
    <w:rsid w:val="00CA6FBA"/>
    <w:rsid w:val="00CA71C2"/>
    <w:rsid w:val="00CA731A"/>
    <w:rsid w:val="00CB0475"/>
    <w:rsid w:val="00CB05EF"/>
    <w:rsid w:val="00CB0630"/>
    <w:rsid w:val="00CB07D2"/>
    <w:rsid w:val="00CB0B72"/>
    <w:rsid w:val="00CB0FEA"/>
    <w:rsid w:val="00CB1037"/>
    <w:rsid w:val="00CB1B3E"/>
    <w:rsid w:val="00CB2D07"/>
    <w:rsid w:val="00CB2DE4"/>
    <w:rsid w:val="00CB2E10"/>
    <w:rsid w:val="00CB2F88"/>
    <w:rsid w:val="00CB364A"/>
    <w:rsid w:val="00CB3701"/>
    <w:rsid w:val="00CB3E86"/>
    <w:rsid w:val="00CB47AA"/>
    <w:rsid w:val="00CB5340"/>
    <w:rsid w:val="00CB5578"/>
    <w:rsid w:val="00CB6CFB"/>
    <w:rsid w:val="00CB7928"/>
    <w:rsid w:val="00CB7F6D"/>
    <w:rsid w:val="00CB7F9E"/>
    <w:rsid w:val="00CC00C4"/>
    <w:rsid w:val="00CC076C"/>
    <w:rsid w:val="00CC15D9"/>
    <w:rsid w:val="00CC37A1"/>
    <w:rsid w:val="00CC4E17"/>
    <w:rsid w:val="00CC7A4C"/>
    <w:rsid w:val="00CD0A56"/>
    <w:rsid w:val="00CD0BE2"/>
    <w:rsid w:val="00CD10BF"/>
    <w:rsid w:val="00CD17E8"/>
    <w:rsid w:val="00CD1AA0"/>
    <w:rsid w:val="00CD2B75"/>
    <w:rsid w:val="00CD2FAC"/>
    <w:rsid w:val="00CD3E5D"/>
    <w:rsid w:val="00CD4095"/>
    <w:rsid w:val="00CD45EE"/>
    <w:rsid w:val="00CD493E"/>
    <w:rsid w:val="00CD5E36"/>
    <w:rsid w:val="00CD5EC7"/>
    <w:rsid w:val="00CE031B"/>
    <w:rsid w:val="00CE18EF"/>
    <w:rsid w:val="00CE1C62"/>
    <w:rsid w:val="00CE25C2"/>
    <w:rsid w:val="00CE2EA0"/>
    <w:rsid w:val="00CE40B6"/>
    <w:rsid w:val="00CE40C7"/>
    <w:rsid w:val="00CE486B"/>
    <w:rsid w:val="00CE487C"/>
    <w:rsid w:val="00CE69EF"/>
    <w:rsid w:val="00CE6F3C"/>
    <w:rsid w:val="00CE7B52"/>
    <w:rsid w:val="00CF0A7B"/>
    <w:rsid w:val="00CF0E6A"/>
    <w:rsid w:val="00CF134C"/>
    <w:rsid w:val="00CF1458"/>
    <w:rsid w:val="00CF2441"/>
    <w:rsid w:val="00CF28ED"/>
    <w:rsid w:val="00CF4148"/>
    <w:rsid w:val="00CF6260"/>
    <w:rsid w:val="00CF6BE0"/>
    <w:rsid w:val="00D02194"/>
    <w:rsid w:val="00D0288F"/>
    <w:rsid w:val="00D03D5A"/>
    <w:rsid w:val="00D050CD"/>
    <w:rsid w:val="00D054AC"/>
    <w:rsid w:val="00D05678"/>
    <w:rsid w:val="00D059D9"/>
    <w:rsid w:val="00D05FC7"/>
    <w:rsid w:val="00D06068"/>
    <w:rsid w:val="00D06073"/>
    <w:rsid w:val="00D07AD5"/>
    <w:rsid w:val="00D100A6"/>
    <w:rsid w:val="00D10B65"/>
    <w:rsid w:val="00D10C1C"/>
    <w:rsid w:val="00D117C6"/>
    <w:rsid w:val="00D12151"/>
    <w:rsid w:val="00D1254E"/>
    <w:rsid w:val="00D12C61"/>
    <w:rsid w:val="00D12D56"/>
    <w:rsid w:val="00D1312D"/>
    <w:rsid w:val="00D136D8"/>
    <w:rsid w:val="00D1468B"/>
    <w:rsid w:val="00D146E5"/>
    <w:rsid w:val="00D164A5"/>
    <w:rsid w:val="00D16601"/>
    <w:rsid w:val="00D16B66"/>
    <w:rsid w:val="00D209EA"/>
    <w:rsid w:val="00D20BAF"/>
    <w:rsid w:val="00D2102D"/>
    <w:rsid w:val="00D21782"/>
    <w:rsid w:val="00D22AA6"/>
    <w:rsid w:val="00D232D0"/>
    <w:rsid w:val="00D23A53"/>
    <w:rsid w:val="00D25597"/>
    <w:rsid w:val="00D258E2"/>
    <w:rsid w:val="00D261D9"/>
    <w:rsid w:val="00D26389"/>
    <w:rsid w:val="00D26649"/>
    <w:rsid w:val="00D277F3"/>
    <w:rsid w:val="00D27824"/>
    <w:rsid w:val="00D306F6"/>
    <w:rsid w:val="00D31727"/>
    <w:rsid w:val="00D33447"/>
    <w:rsid w:val="00D33691"/>
    <w:rsid w:val="00D37949"/>
    <w:rsid w:val="00D41C0C"/>
    <w:rsid w:val="00D42083"/>
    <w:rsid w:val="00D447F2"/>
    <w:rsid w:val="00D45296"/>
    <w:rsid w:val="00D4537D"/>
    <w:rsid w:val="00D46CEC"/>
    <w:rsid w:val="00D46EDF"/>
    <w:rsid w:val="00D473C5"/>
    <w:rsid w:val="00D50074"/>
    <w:rsid w:val="00D50864"/>
    <w:rsid w:val="00D50D5E"/>
    <w:rsid w:val="00D518B9"/>
    <w:rsid w:val="00D53AC5"/>
    <w:rsid w:val="00D56A62"/>
    <w:rsid w:val="00D5779D"/>
    <w:rsid w:val="00D60873"/>
    <w:rsid w:val="00D60FF9"/>
    <w:rsid w:val="00D61334"/>
    <w:rsid w:val="00D6177A"/>
    <w:rsid w:val="00D61783"/>
    <w:rsid w:val="00D645AB"/>
    <w:rsid w:val="00D64F56"/>
    <w:rsid w:val="00D65283"/>
    <w:rsid w:val="00D6590D"/>
    <w:rsid w:val="00D65C29"/>
    <w:rsid w:val="00D716C8"/>
    <w:rsid w:val="00D7305A"/>
    <w:rsid w:val="00D738A7"/>
    <w:rsid w:val="00D73932"/>
    <w:rsid w:val="00D74324"/>
    <w:rsid w:val="00D74A0D"/>
    <w:rsid w:val="00D7561D"/>
    <w:rsid w:val="00D756D7"/>
    <w:rsid w:val="00D758BF"/>
    <w:rsid w:val="00D763A3"/>
    <w:rsid w:val="00D774E2"/>
    <w:rsid w:val="00D810BA"/>
    <w:rsid w:val="00D81418"/>
    <w:rsid w:val="00D81A54"/>
    <w:rsid w:val="00D83198"/>
    <w:rsid w:val="00D83F03"/>
    <w:rsid w:val="00D841B6"/>
    <w:rsid w:val="00D8451E"/>
    <w:rsid w:val="00D845A1"/>
    <w:rsid w:val="00D84D41"/>
    <w:rsid w:val="00D84DBD"/>
    <w:rsid w:val="00D863D8"/>
    <w:rsid w:val="00D869C1"/>
    <w:rsid w:val="00D87754"/>
    <w:rsid w:val="00D87C17"/>
    <w:rsid w:val="00D87E8A"/>
    <w:rsid w:val="00D908C9"/>
    <w:rsid w:val="00D90FFD"/>
    <w:rsid w:val="00D91571"/>
    <w:rsid w:val="00D935B4"/>
    <w:rsid w:val="00D9378A"/>
    <w:rsid w:val="00D93F56"/>
    <w:rsid w:val="00D93F8D"/>
    <w:rsid w:val="00D950C0"/>
    <w:rsid w:val="00D95D4D"/>
    <w:rsid w:val="00D970FC"/>
    <w:rsid w:val="00D974CC"/>
    <w:rsid w:val="00D974F3"/>
    <w:rsid w:val="00DA0032"/>
    <w:rsid w:val="00DA018D"/>
    <w:rsid w:val="00DA0822"/>
    <w:rsid w:val="00DA0951"/>
    <w:rsid w:val="00DA1D45"/>
    <w:rsid w:val="00DA2BD5"/>
    <w:rsid w:val="00DA33ED"/>
    <w:rsid w:val="00DA4344"/>
    <w:rsid w:val="00DA50AA"/>
    <w:rsid w:val="00DA5578"/>
    <w:rsid w:val="00DA65D9"/>
    <w:rsid w:val="00DA6695"/>
    <w:rsid w:val="00DA7061"/>
    <w:rsid w:val="00DA71DB"/>
    <w:rsid w:val="00DA7222"/>
    <w:rsid w:val="00DA74F3"/>
    <w:rsid w:val="00DA7CA1"/>
    <w:rsid w:val="00DB0E3F"/>
    <w:rsid w:val="00DB1E6E"/>
    <w:rsid w:val="00DB329A"/>
    <w:rsid w:val="00DB3939"/>
    <w:rsid w:val="00DB4818"/>
    <w:rsid w:val="00DB4E1B"/>
    <w:rsid w:val="00DB6A25"/>
    <w:rsid w:val="00DB6EF9"/>
    <w:rsid w:val="00DB79CA"/>
    <w:rsid w:val="00DB7D2A"/>
    <w:rsid w:val="00DC20EC"/>
    <w:rsid w:val="00DC3C35"/>
    <w:rsid w:val="00DC4559"/>
    <w:rsid w:val="00DC4A44"/>
    <w:rsid w:val="00DC54C9"/>
    <w:rsid w:val="00DC5A04"/>
    <w:rsid w:val="00DC5AE6"/>
    <w:rsid w:val="00DC5FB5"/>
    <w:rsid w:val="00DC700A"/>
    <w:rsid w:val="00DC740A"/>
    <w:rsid w:val="00DC7849"/>
    <w:rsid w:val="00DC7C76"/>
    <w:rsid w:val="00DD043F"/>
    <w:rsid w:val="00DD0C44"/>
    <w:rsid w:val="00DD195F"/>
    <w:rsid w:val="00DD19FA"/>
    <w:rsid w:val="00DD2D93"/>
    <w:rsid w:val="00DD30F8"/>
    <w:rsid w:val="00DD3706"/>
    <w:rsid w:val="00DD37B9"/>
    <w:rsid w:val="00DD3E39"/>
    <w:rsid w:val="00DD4180"/>
    <w:rsid w:val="00DD439C"/>
    <w:rsid w:val="00DD46D9"/>
    <w:rsid w:val="00DD52B5"/>
    <w:rsid w:val="00DD728A"/>
    <w:rsid w:val="00DD7E39"/>
    <w:rsid w:val="00DD7FC6"/>
    <w:rsid w:val="00DE02E2"/>
    <w:rsid w:val="00DE0566"/>
    <w:rsid w:val="00DE0D1B"/>
    <w:rsid w:val="00DE109A"/>
    <w:rsid w:val="00DE2B5A"/>
    <w:rsid w:val="00DE3153"/>
    <w:rsid w:val="00DE367F"/>
    <w:rsid w:val="00DE38BF"/>
    <w:rsid w:val="00DE3958"/>
    <w:rsid w:val="00DE3EAA"/>
    <w:rsid w:val="00DE5A2B"/>
    <w:rsid w:val="00DE5C53"/>
    <w:rsid w:val="00DE5DF9"/>
    <w:rsid w:val="00DE6295"/>
    <w:rsid w:val="00DE65A2"/>
    <w:rsid w:val="00DE6BD8"/>
    <w:rsid w:val="00DE7736"/>
    <w:rsid w:val="00DE7F18"/>
    <w:rsid w:val="00DE7F1F"/>
    <w:rsid w:val="00DF014C"/>
    <w:rsid w:val="00DF03DC"/>
    <w:rsid w:val="00DF0623"/>
    <w:rsid w:val="00DF0729"/>
    <w:rsid w:val="00DF17D5"/>
    <w:rsid w:val="00DF2750"/>
    <w:rsid w:val="00DF3510"/>
    <w:rsid w:val="00DF45D5"/>
    <w:rsid w:val="00DF4D7C"/>
    <w:rsid w:val="00DF5B76"/>
    <w:rsid w:val="00DF6500"/>
    <w:rsid w:val="00DF71A2"/>
    <w:rsid w:val="00DF798E"/>
    <w:rsid w:val="00E00996"/>
    <w:rsid w:val="00E0170C"/>
    <w:rsid w:val="00E01A41"/>
    <w:rsid w:val="00E0218C"/>
    <w:rsid w:val="00E02AE4"/>
    <w:rsid w:val="00E02B7C"/>
    <w:rsid w:val="00E02EB1"/>
    <w:rsid w:val="00E03E4E"/>
    <w:rsid w:val="00E04879"/>
    <w:rsid w:val="00E04FAC"/>
    <w:rsid w:val="00E05C41"/>
    <w:rsid w:val="00E05CF7"/>
    <w:rsid w:val="00E10462"/>
    <w:rsid w:val="00E11B9A"/>
    <w:rsid w:val="00E12500"/>
    <w:rsid w:val="00E14519"/>
    <w:rsid w:val="00E16954"/>
    <w:rsid w:val="00E17B2A"/>
    <w:rsid w:val="00E17EEB"/>
    <w:rsid w:val="00E20E43"/>
    <w:rsid w:val="00E21D1C"/>
    <w:rsid w:val="00E238B8"/>
    <w:rsid w:val="00E23F65"/>
    <w:rsid w:val="00E2435C"/>
    <w:rsid w:val="00E244DC"/>
    <w:rsid w:val="00E248A1"/>
    <w:rsid w:val="00E24CCA"/>
    <w:rsid w:val="00E24EE9"/>
    <w:rsid w:val="00E26F0B"/>
    <w:rsid w:val="00E3144C"/>
    <w:rsid w:val="00E3200A"/>
    <w:rsid w:val="00E32902"/>
    <w:rsid w:val="00E32EC3"/>
    <w:rsid w:val="00E33201"/>
    <w:rsid w:val="00E332BF"/>
    <w:rsid w:val="00E3422F"/>
    <w:rsid w:val="00E34A13"/>
    <w:rsid w:val="00E353B6"/>
    <w:rsid w:val="00E35540"/>
    <w:rsid w:val="00E35C27"/>
    <w:rsid w:val="00E36196"/>
    <w:rsid w:val="00E379D6"/>
    <w:rsid w:val="00E37D36"/>
    <w:rsid w:val="00E40CB0"/>
    <w:rsid w:val="00E42431"/>
    <w:rsid w:val="00E43140"/>
    <w:rsid w:val="00E435AE"/>
    <w:rsid w:val="00E43DCA"/>
    <w:rsid w:val="00E444C9"/>
    <w:rsid w:val="00E4531C"/>
    <w:rsid w:val="00E51342"/>
    <w:rsid w:val="00E51911"/>
    <w:rsid w:val="00E527B5"/>
    <w:rsid w:val="00E52E92"/>
    <w:rsid w:val="00E52F89"/>
    <w:rsid w:val="00E53735"/>
    <w:rsid w:val="00E5580F"/>
    <w:rsid w:val="00E5757D"/>
    <w:rsid w:val="00E5769A"/>
    <w:rsid w:val="00E60080"/>
    <w:rsid w:val="00E60F30"/>
    <w:rsid w:val="00E6118C"/>
    <w:rsid w:val="00E6366E"/>
    <w:rsid w:val="00E63FAF"/>
    <w:rsid w:val="00E64913"/>
    <w:rsid w:val="00E650B0"/>
    <w:rsid w:val="00E6517F"/>
    <w:rsid w:val="00E666DB"/>
    <w:rsid w:val="00E70E3F"/>
    <w:rsid w:val="00E7174B"/>
    <w:rsid w:val="00E71FE0"/>
    <w:rsid w:val="00E72069"/>
    <w:rsid w:val="00E72149"/>
    <w:rsid w:val="00E7233D"/>
    <w:rsid w:val="00E725C5"/>
    <w:rsid w:val="00E73102"/>
    <w:rsid w:val="00E73644"/>
    <w:rsid w:val="00E74EC8"/>
    <w:rsid w:val="00E7528E"/>
    <w:rsid w:val="00E75616"/>
    <w:rsid w:val="00E76C7A"/>
    <w:rsid w:val="00E773D5"/>
    <w:rsid w:val="00E8030E"/>
    <w:rsid w:val="00E805EF"/>
    <w:rsid w:val="00E811F8"/>
    <w:rsid w:val="00E82070"/>
    <w:rsid w:val="00E82C52"/>
    <w:rsid w:val="00E841B2"/>
    <w:rsid w:val="00E85052"/>
    <w:rsid w:val="00E85B3E"/>
    <w:rsid w:val="00E85D8C"/>
    <w:rsid w:val="00E870EC"/>
    <w:rsid w:val="00E87405"/>
    <w:rsid w:val="00E87854"/>
    <w:rsid w:val="00E878D0"/>
    <w:rsid w:val="00E90018"/>
    <w:rsid w:val="00E9024B"/>
    <w:rsid w:val="00E906FE"/>
    <w:rsid w:val="00E925FA"/>
    <w:rsid w:val="00E94E13"/>
    <w:rsid w:val="00E96209"/>
    <w:rsid w:val="00E96F29"/>
    <w:rsid w:val="00E971E8"/>
    <w:rsid w:val="00E974F0"/>
    <w:rsid w:val="00E97F7B"/>
    <w:rsid w:val="00EA03BB"/>
    <w:rsid w:val="00EA07A7"/>
    <w:rsid w:val="00EA209B"/>
    <w:rsid w:val="00EA21C2"/>
    <w:rsid w:val="00EA3187"/>
    <w:rsid w:val="00EA3557"/>
    <w:rsid w:val="00EA3A27"/>
    <w:rsid w:val="00EA4236"/>
    <w:rsid w:val="00EA4306"/>
    <w:rsid w:val="00EA5699"/>
    <w:rsid w:val="00EA5CFA"/>
    <w:rsid w:val="00EA629C"/>
    <w:rsid w:val="00EA69A8"/>
    <w:rsid w:val="00EA6BD7"/>
    <w:rsid w:val="00EB0C8E"/>
    <w:rsid w:val="00EB15A6"/>
    <w:rsid w:val="00EB2A5E"/>
    <w:rsid w:val="00EB33D0"/>
    <w:rsid w:val="00EB373C"/>
    <w:rsid w:val="00EB3BFD"/>
    <w:rsid w:val="00EB680D"/>
    <w:rsid w:val="00EB6BBF"/>
    <w:rsid w:val="00EB6C05"/>
    <w:rsid w:val="00EB6F89"/>
    <w:rsid w:val="00EB7332"/>
    <w:rsid w:val="00EB7889"/>
    <w:rsid w:val="00EB7A2F"/>
    <w:rsid w:val="00EC2C9A"/>
    <w:rsid w:val="00EC34AA"/>
    <w:rsid w:val="00EC398C"/>
    <w:rsid w:val="00EC3BF2"/>
    <w:rsid w:val="00EC57E5"/>
    <w:rsid w:val="00EC5BC9"/>
    <w:rsid w:val="00EC6812"/>
    <w:rsid w:val="00EC6FA4"/>
    <w:rsid w:val="00EC7BF0"/>
    <w:rsid w:val="00EC7FF7"/>
    <w:rsid w:val="00ED04F2"/>
    <w:rsid w:val="00ED09D3"/>
    <w:rsid w:val="00ED1272"/>
    <w:rsid w:val="00ED13D8"/>
    <w:rsid w:val="00ED142C"/>
    <w:rsid w:val="00ED1ADF"/>
    <w:rsid w:val="00ED2007"/>
    <w:rsid w:val="00ED20F0"/>
    <w:rsid w:val="00ED213B"/>
    <w:rsid w:val="00ED6A12"/>
    <w:rsid w:val="00EE08F0"/>
    <w:rsid w:val="00EE160F"/>
    <w:rsid w:val="00EE22DC"/>
    <w:rsid w:val="00EE23E9"/>
    <w:rsid w:val="00EE24B3"/>
    <w:rsid w:val="00EE266A"/>
    <w:rsid w:val="00EE373B"/>
    <w:rsid w:val="00EE579C"/>
    <w:rsid w:val="00EE71E4"/>
    <w:rsid w:val="00EE7520"/>
    <w:rsid w:val="00EF0D75"/>
    <w:rsid w:val="00EF0E18"/>
    <w:rsid w:val="00EF1022"/>
    <w:rsid w:val="00EF19AF"/>
    <w:rsid w:val="00EF40F3"/>
    <w:rsid w:val="00EF4158"/>
    <w:rsid w:val="00EF4BFB"/>
    <w:rsid w:val="00EF6140"/>
    <w:rsid w:val="00EF78D0"/>
    <w:rsid w:val="00EF7AF2"/>
    <w:rsid w:val="00F006D1"/>
    <w:rsid w:val="00F00745"/>
    <w:rsid w:val="00F00B40"/>
    <w:rsid w:val="00F00BA0"/>
    <w:rsid w:val="00F00C09"/>
    <w:rsid w:val="00F0111C"/>
    <w:rsid w:val="00F02AF5"/>
    <w:rsid w:val="00F03111"/>
    <w:rsid w:val="00F04316"/>
    <w:rsid w:val="00F050AE"/>
    <w:rsid w:val="00F0527B"/>
    <w:rsid w:val="00F053D0"/>
    <w:rsid w:val="00F053E6"/>
    <w:rsid w:val="00F06327"/>
    <w:rsid w:val="00F07242"/>
    <w:rsid w:val="00F10829"/>
    <w:rsid w:val="00F10D48"/>
    <w:rsid w:val="00F12161"/>
    <w:rsid w:val="00F12D0F"/>
    <w:rsid w:val="00F144A1"/>
    <w:rsid w:val="00F176A1"/>
    <w:rsid w:val="00F208E5"/>
    <w:rsid w:val="00F20A21"/>
    <w:rsid w:val="00F23855"/>
    <w:rsid w:val="00F25FDC"/>
    <w:rsid w:val="00F26093"/>
    <w:rsid w:val="00F26627"/>
    <w:rsid w:val="00F26971"/>
    <w:rsid w:val="00F2741C"/>
    <w:rsid w:val="00F306B2"/>
    <w:rsid w:val="00F309DA"/>
    <w:rsid w:val="00F32A96"/>
    <w:rsid w:val="00F32B3F"/>
    <w:rsid w:val="00F34552"/>
    <w:rsid w:val="00F34B9C"/>
    <w:rsid w:val="00F34FFC"/>
    <w:rsid w:val="00F363D3"/>
    <w:rsid w:val="00F42243"/>
    <w:rsid w:val="00F436A0"/>
    <w:rsid w:val="00F438C8"/>
    <w:rsid w:val="00F44281"/>
    <w:rsid w:val="00F442BE"/>
    <w:rsid w:val="00F47C07"/>
    <w:rsid w:val="00F5047E"/>
    <w:rsid w:val="00F514C8"/>
    <w:rsid w:val="00F517BF"/>
    <w:rsid w:val="00F52400"/>
    <w:rsid w:val="00F52590"/>
    <w:rsid w:val="00F560B0"/>
    <w:rsid w:val="00F56C0E"/>
    <w:rsid w:val="00F57F0D"/>
    <w:rsid w:val="00F60E1F"/>
    <w:rsid w:val="00F610B4"/>
    <w:rsid w:val="00F6165A"/>
    <w:rsid w:val="00F6192F"/>
    <w:rsid w:val="00F62D1E"/>
    <w:rsid w:val="00F630A5"/>
    <w:rsid w:val="00F630CE"/>
    <w:rsid w:val="00F637D9"/>
    <w:rsid w:val="00F63B83"/>
    <w:rsid w:val="00F641E3"/>
    <w:rsid w:val="00F656F4"/>
    <w:rsid w:val="00F6626F"/>
    <w:rsid w:val="00F6662A"/>
    <w:rsid w:val="00F672C0"/>
    <w:rsid w:val="00F6777C"/>
    <w:rsid w:val="00F67A4B"/>
    <w:rsid w:val="00F70A75"/>
    <w:rsid w:val="00F72259"/>
    <w:rsid w:val="00F72FAE"/>
    <w:rsid w:val="00F730C5"/>
    <w:rsid w:val="00F73474"/>
    <w:rsid w:val="00F73F1C"/>
    <w:rsid w:val="00F73F1F"/>
    <w:rsid w:val="00F74161"/>
    <w:rsid w:val="00F746E6"/>
    <w:rsid w:val="00F763F2"/>
    <w:rsid w:val="00F76545"/>
    <w:rsid w:val="00F81EE6"/>
    <w:rsid w:val="00F8281C"/>
    <w:rsid w:val="00F83742"/>
    <w:rsid w:val="00F83A6F"/>
    <w:rsid w:val="00F83F19"/>
    <w:rsid w:val="00F858A3"/>
    <w:rsid w:val="00F87212"/>
    <w:rsid w:val="00F87F26"/>
    <w:rsid w:val="00F900E3"/>
    <w:rsid w:val="00F90CF5"/>
    <w:rsid w:val="00F90F33"/>
    <w:rsid w:val="00F9176A"/>
    <w:rsid w:val="00F936C8"/>
    <w:rsid w:val="00F93E4F"/>
    <w:rsid w:val="00F942BD"/>
    <w:rsid w:val="00F94428"/>
    <w:rsid w:val="00F944E4"/>
    <w:rsid w:val="00F96D6D"/>
    <w:rsid w:val="00F97540"/>
    <w:rsid w:val="00F97D97"/>
    <w:rsid w:val="00FA0D44"/>
    <w:rsid w:val="00FA1593"/>
    <w:rsid w:val="00FA3AF1"/>
    <w:rsid w:val="00FA4E33"/>
    <w:rsid w:val="00FA6907"/>
    <w:rsid w:val="00FA723E"/>
    <w:rsid w:val="00FA7452"/>
    <w:rsid w:val="00FB0035"/>
    <w:rsid w:val="00FB0F11"/>
    <w:rsid w:val="00FB1ED1"/>
    <w:rsid w:val="00FB1F57"/>
    <w:rsid w:val="00FB232D"/>
    <w:rsid w:val="00FB361B"/>
    <w:rsid w:val="00FB3B55"/>
    <w:rsid w:val="00FB3F25"/>
    <w:rsid w:val="00FB678B"/>
    <w:rsid w:val="00FB71AF"/>
    <w:rsid w:val="00FB741F"/>
    <w:rsid w:val="00FB7D31"/>
    <w:rsid w:val="00FC0C74"/>
    <w:rsid w:val="00FC18F0"/>
    <w:rsid w:val="00FC36A3"/>
    <w:rsid w:val="00FC4589"/>
    <w:rsid w:val="00FC4888"/>
    <w:rsid w:val="00FC73D5"/>
    <w:rsid w:val="00FC7459"/>
    <w:rsid w:val="00FC762F"/>
    <w:rsid w:val="00FC7713"/>
    <w:rsid w:val="00FD09C6"/>
    <w:rsid w:val="00FD10BF"/>
    <w:rsid w:val="00FD1C98"/>
    <w:rsid w:val="00FD23C4"/>
    <w:rsid w:val="00FD3AF6"/>
    <w:rsid w:val="00FD457A"/>
    <w:rsid w:val="00FD464C"/>
    <w:rsid w:val="00FD4A96"/>
    <w:rsid w:val="00FD4BD2"/>
    <w:rsid w:val="00FD6326"/>
    <w:rsid w:val="00FD6D11"/>
    <w:rsid w:val="00FD76A1"/>
    <w:rsid w:val="00FD79E9"/>
    <w:rsid w:val="00FE0729"/>
    <w:rsid w:val="00FE105A"/>
    <w:rsid w:val="00FE125F"/>
    <w:rsid w:val="00FE12D4"/>
    <w:rsid w:val="00FE1FAA"/>
    <w:rsid w:val="00FE209E"/>
    <w:rsid w:val="00FE35C1"/>
    <w:rsid w:val="00FE55D4"/>
    <w:rsid w:val="00FE571F"/>
    <w:rsid w:val="00FE6962"/>
    <w:rsid w:val="00FE6E2B"/>
    <w:rsid w:val="00FE6F16"/>
    <w:rsid w:val="00FE74C2"/>
    <w:rsid w:val="00FE7669"/>
    <w:rsid w:val="00FE7D56"/>
    <w:rsid w:val="00FF1DB8"/>
    <w:rsid w:val="00FF21AF"/>
    <w:rsid w:val="00FF28FF"/>
    <w:rsid w:val="00FF3567"/>
    <w:rsid w:val="00FF3716"/>
    <w:rsid w:val="00FF3759"/>
    <w:rsid w:val="00FF3825"/>
    <w:rsid w:val="00FF3DF4"/>
    <w:rsid w:val="00FF40B7"/>
    <w:rsid w:val="00FF45E3"/>
    <w:rsid w:val="00FF51D3"/>
    <w:rsid w:val="00FF52B9"/>
    <w:rsid w:val="00FF6A18"/>
    <w:rsid w:val="00FF6BDB"/>
    <w:rsid w:val="00FF6CCC"/>
    <w:rsid w:val="00FF7758"/>
    <w:rsid w:val="00FF77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5A4FE"/>
  <w15:docId w15:val="{B06DA33D-70F6-4705-BA2B-D9745D94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1AFF"/>
  </w:style>
  <w:style w:type="paragraph" w:styleId="Ttulo1">
    <w:name w:val="heading 1"/>
    <w:basedOn w:val="Normal"/>
    <w:link w:val="Ttulo1Char"/>
    <w:qFormat/>
    <w:rsid w:val="009B156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Ttulo2">
    <w:name w:val="heading 2"/>
    <w:basedOn w:val="Normal"/>
    <w:next w:val="Normal"/>
    <w:link w:val="Ttulo2Char"/>
    <w:unhideWhenUsed/>
    <w:qFormat/>
    <w:rsid w:val="001F64E4"/>
    <w:pPr>
      <w:keepNext/>
      <w:keepLines/>
      <w:spacing w:before="360" w:after="120"/>
      <w:outlineLvl w:val="1"/>
    </w:pPr>
    <w:rPr>
      <w:rFonts w:ascii="Arial" w:eastAsia="Arial" w:hAnsi="Arial" w:cs="Arial"/>
      <w:color w:val="000000"/>
      <w:sz w:val="32"/>
      <w:szCs w:val="32"/>
    </w:rPr>
  </w:style>
  <w:style w:type="paragraph" w:styleId="Ttulo3">
    <w:name w:val="heading 3"/>
    <w:basedOn w:val="Normal"/>
    <w:next w:val="Normal"/>
    <w:link w:val="Ttulo3Char"/>
    <w:unhideWhenUsed/>
    <w:qFormat/>
    <w:rsid w:val="001F64E4"/>
    <w:pPr>
      <w:keepNext/>
      <w:keepLines/>
      <w:spacing w:before="320" w:after="80"/>
      <w:outlineLvl w:val="2"/>
    </w:pPr>
    <w:rPr>
      <w:rFonts w:ascii="Arial" w:eastAsia="Arial" w:hAnsi="Arial" w:cs="Arial"/>
      <w:color w:val="434343"/>
      <w:sz w:val="28"/>
      <w:szCs w:val="28"/>
    </w:rPr>
  </w:style>
  <w:style w:type="paragraph" w:styleId="Ttulo4">
    <w:name w:val="heading 4"/>
    <w:basedOn w:val="Normal"/>
    <w:next w:val="Normal"/>
    <w:link w:val="Ttulo4Char"/>
    <w:unhideWhenUsed/>
    <w:qFormat/>
    <w:rsid w:val="001F64E4"/>
    <w:pPr>
      <w:keepNext/>
      <w:keepLines/>
      <w:spacing w:before="280" w:after="80"/>
      <w:outlineLvl w:val="3"/>
    </w:pPr>
    <w:rPr>
      <w:rFonts w:ascii="Arial" w:eastAsia="Arial" w:hAnsi="Arial" w:cs="Arial"/>
      <w:color w:val="666666"/>
      <w:sz w:val="24"/>
      <w:szCs w:val="24"/>
    </w:rPr>
  </w:style>
  <w:style w:type="paragraph" w:styleId="Ttulo5">
    <w:name w:val="heading 5"/>
    <w:basedOn w:val="Normal"/>
    <w:next w:val="Normal"/>
    <w:link w:val="Ttulo5Char"/>
    <w:unhideWhenUsed/>
    <w:qFormat/>
    <w:rsid w:val="001F64E4"/>
    <w:pPr>
      <w:keepNext/>
      <w:keepLines/>
      <w:spacing w:before="240" w:after="80"/>
      <w:outlineLvl w:val="4"/>
    </w:pPr>
    <w:rPr>
      <w:rFonts w:ascii="Arial" w:eastAsia="Arial" w:hAnsi="Arial" w:cs="Arial"/>
      <w:color w:val="666666"/>
    </w:rPr>
  </w:style>
  <w:style w:type="paragraph" w:styleId="Ttulo6">
    <w:name w:val="heading 6"/>
    <w:basedOn w:val="Normal"/>
    <w:next w:val="Normal"/>
    <w:link w:val="Ttulo6Char"/>
    <w:unhideWhenUsed/>
    <w:qFormat/>
    <w:rsid w:val="001F64E4"/>
    <w:pPr>
      <w:keepNext/>
      <w:keepLines/>
      <w:spacing w:before="240" w:after="80"/>
      <w:outlineLvl w:val="5"/>
    </w:pPr>
    <w:rPr>
      <w:rFonts w:ascii="Arial" w:eastAsia="Arial" w:hAnsi="Arial" w:cs="Arial"/>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FF6BDB"/>
    <w:rPr>
      <w:color w:val="0000FF" w:themeColor="hyperlink"/>
      <w:u w:val="single"/>
    </w:rPr>
  </w:style>
  <w:style w:type="paragraph" w:styleId="Textodebalo">
    <w:name w:val="Balloon Text"/>
    <w:basedOn w:val="Normal"/>
    <w:link w:val="TextodebaloChar"/>
    <w:uiPriority w:val="99"/>
    <w:semiHidden/>
    <w:unhideWhenUsed/>
    <w:rsid w:val="00886F9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86F9E"/>
    <w:rPr>
      <w:rFonts w:ascii="Tahoma" w:hAnsi="Tahoma" w:cs="Tahoma"/>
      <w:sz w:val="16"/>
      <w:szCs w:val="16"/>
    </w:rPr>
  </w:style>
  <w:style w:type="character" w:styleId="Refdecomentrio">
    <w:name w:val="annotation reference"/>
    <w:basedOn w:val="Fontepargpadro"/>
    <w:uiPriority w:val="99"/>
    <w:semiHidden/>
    <w:unhideWhenUsed/>
    <w:rsid w:val="00B55021"/>
    <w:rPr>
      <w:sz w:val="16"/>
      <w:szCs w:val="16"/>
    </w:rPr>
  </w:style>
  <w:style w:type="paragraph" w:styleId="Textodecomentrio">
    <w:name w:val="annotation text"/>
    <w:basedOn w:val="Normal"/>
    <w:link w:val="TextodecomentrioChar"/>
    <w:uiPriority w:val="99"/>
    <w:unhideWhenUsed/>
    <w:rsid w:val="00B55021"/>
    <w:pPr>
      <w:spacing w:line="240" w:lineRule="auto"/>
    </w:pPr>
    <w:rPr>
      <w:sz w:val="20"/>
      <w:szCs w:val="20"/>
    </w:rPr>
  </w:style>
  <w:style w:type="character" w:customStyle="1" w:styleId="TextodecomentrioChar">
    <w:name w:val="Texto de comentário Char"/>
    <w:basedOn w:val="Fontepargpadro"/>
    <w:link w:val="Textodecomentrio"/>
    <w:uiPriority w:val="99"/>
    <w:rsid w:val="00B55021"/>
    <w:rPr>
      <w:sz w:val="20"/>
      <w:szCs w:val="20"/>
    </w:rPr>
  </w:style>
  <w:style w:type="paragraph" w:styleId="Assuntodocomentrio">
    <w:name w:val="annotation subject"/>
    <w:basedOn w:val="Textodecomentrio"/>
    <w:next w:val="Textodecomentrio"/>
    <w:link w:val="AssuntodocomentrioChar"/>
    <w:uiPriority w:val="99"/>
    <w:semiHidden/>
    <w:unhideWhenUsed/>
    <w:rsid w:val="00B55021"/>
    <w:rPr>
      <w:b/>
      <w:bCs/>
    </w:rPr>
  </w:style>
  <w:style w:type="character" w:customStyle="1" w:styleId="AssuntodocomentrioChar">
    <w:name w:val="Assunto do comentário Char"/>
    <w:basedOn w:val="TextodecomentrioChar"/>
    <w:link w:val="Assuntodocomentrio"/>
    <w:uiPriority w:val="99"/>
    <w:semiHidden/>
    <w:rsid w:val="00B55021"/>
    <w:rPr>
      <w:b/>
      <w:bCs/>
      <w:sz w:val="20"/>
      <w:szCs w:val="20"/>
    </w:rPr>
  </w:style>
  <w:style w:type="paragraph" w:styleId="PargrafodaLista">
    <w:name w:val="List Paragraph"/>
    <w:basedOn w:val="Normal"/>
    <w:uiPriority w:val="34"/>
    <w:qFormat/>
    <w:rsid w:val="00450CCD"/>
    <w:pPr>
      <w:ind w:left="720"/>
      <w:contextualSpacing/>
    </w:pPr>
  </w:style>
  <w:style w:type="paragraph" w:styleId="Recuodecorpodetexto">
    <w:name w:val="Body Text Indent"/>
    <w:basedOn w:val="Normal"/>
    <w:link w:val="RecuodecorpodetextoChar"/>
    <w:semiHidden/>
    <w:rsid w:val="0039246B"/>
    <w:pPr>
      <w:widowControl w:val="0"/>
      <w:spacing w:after="0" w:line="240" w:lineRule="auto"/>
      <w:ind w:firstLine="567"/>
      <w:jc w:val="both"/>
    </w:pPr>
    <w:rPr>
      <w:rFonts w:ascii="Arial" w:eastAsia="Times New Roman" w:hAnsi="Arial" w:cs="Times New Roman"/>
      <w:szCs w:val="20"/>
    </w:rPr>
  </w:style>
  <w:style w:type="character" w:customStyle="1" w:styleId="RecuodecorpodetextoChar">
    <w:name w:val="Recuo de corpo de texto Char"/>
    <w:basedOn w:val="Fontepargpadro"/>
    <w:link w:val="Recuodecorpodetexto"/>
    <w:semiHidden/>
    <w:rsid w:val="0039246B"/>
    <w:rPr>
      <w:rFonts w:ascii="Arial" w:eastAsia="Times New Roman" w:hAnsi="Arial" w:cs="Times New Roman"/>
      <w:szCs w:val="20"/>
      <w:lang w:eastAsia="pt-BR"/>
    </w:rPr>
  </w:style>
  <w:style w:type="paragraph" w:styleId="Cabealho">
    <w:name w:val="header"/>
    <w:basedOn w:val="Normal"/>
    <w:link w:val="CabealhoChar"/>
    <w:uiPriority w:val="99"/>
    <w:unhideWhenUsed/>
    <w:rsid w:val="001958E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958E9"/>
  </w:style>
  <w:style w:type="paragraph" w:styleId="Rodap">
    <w:name w:val="footer"/>
    <w:basedOn w:val="Normal"/>
    <w:link w:val="RodapChar"/>
    <w:uiPriority w:val="99"/>
    <w:unhideWhenUsed/>
    <w:rsid w:val="001958E9"/>
    <w:pPr>
      <w:tabs>
        <w:tab w:val="center" w:pos="4252"/>
        <w:tab w:val="right" w:pos="8504"/>
      </w:tabs>
      <w:spacing w:after="0" w:line="240" w:lineRule="auto"/>
    </w:pPr>
  </w:style>
  <w:style w:type="character" w:customStyle="1" w:styleId="RodapChar">
    <w:name w:val="Rodapé Char"/>
    <w:basedOn w:val="Fontepargpadro"/>
    <w:link w:val="Rodap"/>
    <w:uiPriority w:val="99"/>
    <w:rsid w:val="001958E9"/>
  </w:style>
  <w:style w:type="character" w:customStyle="1" w:styleId="Ttulo1Char">
    <w:name w:val="Título 1 Char"/>
    <w:basedOn w:val="Fontepargpadro"/>
    <w:link w:val="Ttulo1"/>
    <w:rsid w:val="009B1563"/>
    <w:rPr>
      <w:rFonts w:ascii="Times New Roman" w:eastAsia="Times New Roman" w:hAnsi="Times New Roman" w:cs="Times New Roman"/>
      <w:b/>
      <w:bCs/>
      <w:kern w:val="36"/>
      <w:sz w:val="48"/>
      <w:szCs w:val="48"/>
      <w:lang w:eastAsia="pt-BR"/>
    </w:rPr>
  </w:style>
  <w:style w:type="table" w:styleId="Tabelacomgrade">
    <w:name w:val="Table Grid"/>
    <w:basedOn w:val="Tabelanormal"/>
    <w:uiPriority w:val="59"/>
    <w:rsid w:val="00B14F7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o">
    <w:name w:val="Revision"/>
    <w:hidden/>
    <w:uiPriority w:val="99"/>
    <w:semiHidden/>
    <w:rsid w:val="00C20281"/>
    <w:pPr>
      <w:spacing w:after="0" w:line="240" w:lineRule="auto"/>
    </w:pPr>
  </w:style>
  <w:style w:type="paragraph" w:styleId="Legenda">
    <w:name w:val="caption"/>
    <w:basedOn w:val="Normal"/>
    <w:next w:val="Normal"/>
    <w:uiPriority w:val="35"/>
    <w:unhideWhenUsed/>
    <w:qFormat/>
    <w:rsid w:val="00F438C8"/>
    <w:pPr>
      <w:spacing w:line="240" w:lineRule="auto"/>
    </w:pPr>
    <w:rPr>
      <w:rFonts w:eastAsiaTheme="minorHAnsi"/>
      <w:b/>
      <w:bCs/>
      <w:color w:val="4F81BD" w:themeColor="accent1"/>
      <w:sz w:val="18"/>
      <w:szCs w:val="18"/>
      <w:lang w:eastAsia="en-US"/>
    </w:rPr>
  </w:style>
  <w:style w:type="paragraph" w:styleId="Textodenotaderodap">
    <w:name w:val="footnote text"/>
    <w:basedOn w:val="Normal"/>
    <w:link w:val="TextodenotaderodapChar"/>
    <w:uiPriority w:val="99"/>
    <w:unhideWhenUsed/>
    <w:rsid w:val="00F438C8"/>
    <w:pPr>
      <w:suppressAutoHyphens/>
      <w:spacing w:after="0" w:line="240" w:lineRule="auto"/>
    </w:pPr>
    <w:rPr>
      <w:rFonts w:eastAsiaTheme="minorHAnsi"/>
      <w:sz w:val="20"/>
      <w:szCs w:val="20"/>
      <w:lang w:eastAsia="en-US"/>
    </w:rPr>
  </w:style>
  <w:style w:type="character" w:customStyle="1" w:styleId="TextodenotaderodapChar">
    <w:name w:val="Texto de nota de rodapé Char"/>
    <w:basedOn w:val="Fontepargpadro"/>
    <w:link w:val="Textodenotaderodap"/>
    <w:uiPriority w:val="99"/>
    <w:rsid w:val="00F438C8"/>
    <w:rPr>
      <w:rFonts w:eastAsiaTheme="minorHAnsi"/>
      <w:sz w:val="20"/>
      <w:szCs w:val="20"/>
      <w:lang w:eastAsia="en-US"/>
    </w:rPr>
  </w:style>
  <w:style w:type="character" w:styleId="Refdenotaderodap">
    <w:name w:val="footnote reference"/>
    <w:basedOn w:val="Fontepargpadro"/>
    <w:uiPriority w:val="99"/>
    <w:semiHidden/>
    <w:unhideWhenUsed/>
    <w:rsid w:val="00F438C8"/>
    <w:rPr>
      <w:vertAlign w:val="superscript"/>
    </w:rPr>
  </w:style>
  <w:style w:type="table" w:customStyle="1" w:styleId="Tabelacomgrade1">
    <w:name w:val="Tabela com grade1"/>
    <w:basedOn w:val="Tabelanormal"/>
    <w:next w:val="Tabelacomgrade"/>
    <w:uiPriority w:val="39"/>
    <w:rsid w:val="00F438C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
    <w:name w:val="texto"/>
    <w:basedOn w:val="Normal"/>
    <w:rsid w:val="00E74E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ao">
    <w:name w:val="secao"/>
    <w:basedOn w:val="Normal"/>
    <w:rsid w:val="007240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ecao">
    <w:name w:val="subsecao"/>
    <w:basedOn w:val="Normal"/>
    <w:rsid w:val="007240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exo">
    <w:name w:val="anexo"/>
    <w:basedOn w:val="Normal"/>
    <w:rsid w:val="00DB1E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itulo">
    <w:name w:val="tabela-titulo"/>
    <w:basedOn w:val="Normal"/>
    <w:rsid w:val="00DB1E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
    <w:name w:val="tabela-texto"/>
    <w:basedOn w:val="Normal"/>
    <w:rsid w:val="00DB1E6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96F29"/>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E96F29"/>
    <w:rPr>
      <w:b/>
      <w:bCs/>
    </w:rPr>
  </w:style>
  <w:style w:type="character" w:customStyle="1" w:styleId="Ttulo2Char">
    <w:name w:val="Título 2 Char"/>
    <w:basedOn w:val="Fontepargpadro"/>
    <w:link w:val="Ttulo2"/>
    <w:rsid w:val="001F64E4"/>
    <w:rPr>
      <w:rFonts w:ascii="Arial" w:eastAsia="Arial" w:hAnsi="Arial" w:cs="Arial"/>
      <w:color w:val="000000"/>
      <w:sz w:val="32"/>
      <w:szCs w:val="32"/>
    </w:rPr>
  </w:style>
  <w:style w:type="character" w:customStyle="1" w:styleId="Ttulo3Char">
    <w:name w:val="Título 3 Char"/>
    <w:basedOn w:val="Fontepargpadro"/>
    <w:link w:val="Ttulo3"/>
    <w:rsid w:val="001F64E4"/>
    <w:rPr>
      <w:rFonts w:ascii="Arial" w:eastAsia="Arial" w:hAnsi="Arial" w:cs="Arial"/>
      <w:color w:val="434343"/>
      <w:sz w:val="28"/>
      <w:szCs w:val="28"/>
    </w:rPr>
  </w:style>
  <w:style w:type="character" w:customStyle="1" w:styleId="Ttulo4Char">
    <w:name w:val="Título 4 Char"/>
    <w:basedOn w:val="Fontepargpadro"/>
    <w:link w:val="Ttulo4"/>
    <w:rsid w:val="001F64E4"/>
    <w:rPr>
      <w:rFonts w:ascii="Arial" w:eastAsia="Arial" w:hAnsi="Arial" w:cs="Arial"/>
      <w:color w:val="666666"/>
      <w:sz w:val="24"/>
      <w:szCs w:val="24"/>
    </w:rPr>
  </w:style>
  <w:style w:type="character" w:customStyle="1" w:styleId="Ttulo5Char">
    <w:name w:val="Título 5 Char"/>
    <w:basedOn w:val="Fontepargpadro"/>
    <w:link w:val="Ttulo5"/>
    <w:rsid w:val="001F64E4"/>
    <w:rPr>
      <w:rFonts w:ascii="Arial" w:eastAsia="Arial" w:hAnsi="Arial" w:cs="Arial"/>
      <w:color w:val="666666"/>
    </w:rPr>
  </w:style>
  <w:style w:type="character" w:customStyle="1" w:styleId="Ttulo6Char">
    <w:name w:val="Título 6 Char"/>
    <w:basedOn w:val="Fontepargpadro"/>
    <w:link w:val="Ttulo6"/>
    <w:rsid w:val="001F64E4"/>
    <w:rPr>
      <w:rFonts w:ascii="Arial" w:eastAsia="Arial" w:hAnsi="Arial" w:cs="Arial"/>
      <w:i/>
      <w:color w:val="666666"/>
    </w:rPr>
  </w:style>
  <w:style w:type="character" w:styleId="HiperlinkVisitado">
    <w:name w:val="FollowedHyperlink"/>
    <w:basedOn w:val="Fontepargpadro"/>
    <w:uiPriority w:val="99"/>
    <w:semiHidden/>
    <w:unhideWhenUsed/>
    <w:rsid w:val="001F64E4"/>
    <w:rPr>
      <w:color w:val="800080" w:themeColor="followedHyperlink"/>
      <w:u w:val="single"/>
    </w:rPr>
  </w:style>
  <w:style w:type="paragraph" w:styleId="Ttulo">
    <w:name w:val="Title"/>
    <w:basedOn w:val="Normal"/>
    <w:next w:val="Normal"/>
    <w:link w:val="TtuloChar"/>
    <w:qFormat/>
    <w:rsid w:val="001F64E4"/>
    <w:pPr>
      <w:keepNext/>
      <w:keepLines/>
      <w:spacing w:after="60"/>
    </w:pPr>
    <w:rPr>
      <w:rFonts w:ascii="Arial" w:eastAsia="Arial" w:hAnsi="Arial" w:cs="Arial"/>
      <w:color w:val="000000"/>
      <w:sz w:val="52"/>
      <w:szCs w:val="52"/>
    </w:rPr>
  </w:style>
  <w:style w:type="character" w:customStyle="1" w:styleId="TtuloChar">
    <w:name w:val="Título Char"/>
    <w:basedOn w:val="Fontepargpadro"/>
    <w:link w:val="Ttulo"/>
    <w:rsid w:val="001F64E4"/>
    <w:rPr>
      <w:rFonts w:ascii="Arial" w:eastAsia="Arial" w:hAnsi="Arial" w:cs="Arial"/>
      <w:color w:val="000000"/>
      <w:sz w:val="52"/>
      <w:szCs w:val="52"/>
    </w:rPr>
  </w:style>
  <w:style w:type="paragraph" w:styleId="Subttulo">
    <w:name w:val="Subtitle"/>
    <w:basedOn w:val="Normal"/>
    <w:next w:val="Normal"/>
    <w:link w:val="SubttuloChar"/>
    <w:qFormat/>
    <w:rsid w:val="001F64E4"/>
    <w:pPr>
      <w:keepNext/>
      <w:keepLines/>
      <w:spacing w:after="320"/>
    </w:pPr>
    <w:rPr>
      <w:rFonts w:ascii="Arial" w:eastAsia="Arial" w:hAnsi="Arial" w:cs="Arial"/>
      <w:color w:val="666666"/>
      <w:sz w:val="30"/>
      <w:szCs w:val="30"/>
    </w:rPr>
  </w:style>
  <w:style w:type="character" w:customStyle="1" w:styleId="SubttuloChar">
    <w:name w:val="Subtítulo Char"/>
    <w:basedOn w:val="Fontepargpadro"/>
    <w:link w:val="Subttulo"/>
    <w:rsid w:val="001F64E4"/>
    <w:rPr>
      <w:rFonts w:ascii="Arial" w:eastAsia="Arial" w:hAnsi="Arial" w:cs="Arial"/>
      <w:color w:val="666666"/>
      <w:sz w:val="30"/>
      <w:szCs w:val="30"/>
    </w:rPr>
  </w:style>
  <w:style w:type="table" w:customStyle="1" w:styleId="TableNormal">
    <w:name w:val="Table Normal"/>
    <w:rsid w:val="001F64E4"/>
    <w:pPr>
      <w:spacing w:after="0"/>
    </w:pPr>
    <w:rPr>
      <w:rFonts w:ascii="Arial" w:eastAsia="Arial" w:hAnsi="Arial" w:cs="Arial"/>
      <w:color w:val="000000"/>
    </w:rPr>
    <w:tblPr>
      <w:tblCellMar>
        <w:top w:w="0" w:type="dxa"/>
        <w:left w:w="0" w:type="dxa"/>
        <w:bottom w:w="0" w:type="dxa"/>
        <w:right w:w="0" w:type="dxa"/>
      </w:tblCellMar>
    </w:tblPr>
  </w:style>
  <w:style w:type="paragraph" w:styleId="Textodenotadefim">
    <w:name w:val="endnote text"/>
    <w:basedOn w:val="Normal"/>
    <w:link w:val="TextodenotadefimChar"/>
    <w:uiPriority w:val="99"/>
    <w:semiHidden/>
    <w:unhideWhenUsed/>
    <w:rsid w:val="003461A1"/>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3461A1"/>
    <w:rPr>
      <w:sz w:val="20"/>
      <w:szCs w:val="20"/>
    </w:rPr>
  </w:style>
  <w:style w:type="character" w:styleId="Refdenotadefim">
    <w:name w:val="endnote reference"/>
    <w:basedOn w:val="Fontepargpadro"/>
    <w:uiPriority w:val="99"/>
    <w:semiHidden/>
    <w:unhideWhenUsed/>
    <w:rsid w:val="003461A1"/>
    <w:rPr>
      <w:vertAlign w:val="superscript"/>
    </w:rPr>
  </w:style>
  <w:style w:type="character" w:customStyle="1" w:styleId="UnresolvedMention">
    <w:name w:val="Unresolved Mention"/>
    <w:basedOn w:val="Fontepargpadro"/>
    <w:uiPriority w:val="99"/>
    <w:semiHidden/>
    <w:unhideWhenUsed/>
    <w:rsid w:val="003461A1"/>
    <w:rPr>
      <w:color w:val="808080"/>
      <w:shd w:val="clear" w:color="auto" w:fill="E6E6E6"/>
    </w:rPr>
  </w:style>
  <w:style w:type="paragraph" w:customStyle="1" w:styleId="Default">
    <w:name w:val="Default"/>
    <w:rsid w:val="0038552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41524">
      <w:bodyDiv w:val="1"/>
      <w:marLeft w:val="0"/>
      <w:marRight w:val="0"/>
      <w:marTop w:val="0"/>
      <w:marBottom w:val="0"/>
      <w:divBdr>
        <w:top w:val="none" w:sz="0" w:space="0" w:color="auto"/>
        <w:left w:val="none" w:sz="0" w:space="0" w:color="auto"/>
        <w:bottom w:val="none" w:sz="0" w:space="0" w:color="auto"/>
        <w:right w:val="none" w:sz="0" w:space="0" w:color="auto"/>
      </w:divBdr>
      <w:divsChild>
        <w:div w:id="1290362470">
          <w:marLeft w:val="0"/>
          <w:marRight w:val="0"/>
          <w:marTop w:val="0"/>
          <w:marBottom w:val="0"/>
          <w:divBdr>
            <w:top w:val="none" w:sz="0" w:space="0" w:color="auto"/>
            <w:left w:val="none" w:sz="0" w:space="0" w:color="auto"/>
            <w:bottom w:val="none" w:sz="0" w:space="0" w:color="auto"/>
            <w:right w:val="none" w:sz="0" w:space="0" w:color="auto"/>
          </w:divBdr>
        </w:div>
        <w:div w:id="224730371">
          <w:marLeft w:val="0"/>
          <w:marRight w:val="0"/>
          <w:marTop w:val="0"/>
          <w:marBottom w:val="0"/>
          <w:divBdr>
            <w:top w:val="none" w:sz="0" w:space="0" w:color="auto"/>
            <w:left w:val="none" w:sz="0" w:space="0" w:color="auto"/>
            <w:bottom w:val="none" w:sz="0" w:space="0" w:color="auto"/>
            <w:right w:val="none" w:sz="0" w:space="0" w:color="auto"/>
          </w:divBdr>
        </w:div>
        <w:div w:id="213201871">
          <w:marLeft w:val="0"/>
          <w:marRight w:val="0"/>
          <w:marTop w:val="0"/>
          <w:marBottom w:val="0"/>
          <w:divBdr>
            <w:top w:val="none" w:sz="0" w:space="0" w:color="auto"/>
            <w:left w:val="none" w:sz="0" w:space="0" w:color="auto"/>
            <w:bottom w:val="none" w:sz="0" w:space="0" w:color="auto"/>
            <w:right w:val="none" w:sz="0" w:space="0" w:color="auto"/>
          </w:divBdr>
        </w:div>
        <w:div w:id="862129453">
          <w:marLeft w:val="0"/>
          <w:marRight w:val="0"/>
          <w:marTop w:val="0"/>
          <w:marBottom w:val="0"/>
          <w:divBdr>
            <w:top w:val="none" w:sz="0" w:space="0" w:color="auto"/>
            <w:left w:val="none" w:sz="0" w:space="0" w:color="auto"/>
            <w:bottom w:val="none" w:sz="0" w:space="0" w:color="auto"/>
            <w:right w:val="none" w:sz="0" w:space="0" w:color="auto"/>
          </w:divBdr>
        </w:div>
      </w:divsChild>
    </w:div>
    <w:div w:id="68356065">
      <w:bodyDiv w:val="1"/>
      <w:marLeft w:val="0"/>
      <w:marRight w:val="0"/>
      <w:marTop w:val="0"/>
      <w:marBottom w:val="0"/>
      <w:divBdr>
        <w:top w:val="none" w:sz="0" w:space="0" w:color="auto"/>
        <w:left w:val="none" w:sz="0" w:space="0" w:color="auto"/>
        <w:bottom w:val="none" w:sz="0" w:space="0" w:color="auto"/>
        <w:right w:val="none" w:sz="0" w:space="0" w:color="auto"/>
      </w:divBdr>
    </w:div>
    <w:div w:id="142285361">
      <w:bodyDiv w:val="1"/>
      <w:marLeft w:val="0"/>
      <w:marRight w:val="0"/>
      <w:marTop w:val="0"/>
      <w:marBottom w:val="0"/>
      <w:divBdr>
        <w:top w:val="none" w:sz="0" w:space="0" w:color="auto"/>
        <w:left w:val="none" w:sz="0" w:space="0" w:color="auto"/>
        <w:bottom w:val="none" w:sz="0" w:space="0" w:color="auto"/>
        <w:right w:val="none" w:sz="0" w:space="0" w:color="auto"/>
      </w:divBdr>
    </w:div>
    <w:div w:id="165944914">
      <w:bodyDiv w:val="1"/>
      <w:marLeft w:val="0"/>
      <w:marRight w:val="0"/>
      <w:marTop w:val="0"/>
      <w:marBottom w:val="0"/>
      <w:divBdr>
        <w:top w:val="none" w:sz="0" w:space="0" w:color="auto"/>
        <w:left w:val="none" w:sz="0" w:space="0" w:color="auto"/>
        <w:bottom w:val="none" w:sz="0" w:space="0" w:color="auto"/>
        <w:right w:val="none" w:sz="0" w:space="0" w:color="auto"/>
      </w:divBdr>
    </w:div>
    <w:div w:id="193614691">
      <w:bodyDiv w:val="1"/>
      <w:marLeft w:val="0"/>
      <w:marRight w:val="0"/>
      <w:marTop w:val="0"/>
      <w:marBottom w:val="0"/>
      <w:divBdr>
        <w:top w:val="none" w:sz="0" w:space="0" w:color="auto"/>
        <w:left w:val="none" w:sz="0" w:space="0" w:color="auto"/>
        <w:bottom w:val="none" w:sz="0" w:space="0" w:color="auto"/>
        <w:right w:val="none" w:sz="0" w:space="0" w:color="auto"/>
      </w:divBdr>
      <w:divsChild>
        <w:div w:id="290861967">
          <w:marLeft w:val="0"/>
          <w:marRight w:val="0"/>
          <w:marTop w:val="0"/>
          <w:marBottom w:val="0"/>
          <w:divBdr>
            <w:top w:val="none" w:sz="0" w:space="0" w:color="auto"/>
            <w:left w:val="none" w:sz="0" w:space="0" w:color="auto"/>
            <w:bottom w:val="none" w:sz="0" w:space="0" w:color="auto"/>
            <w:right w:val="none" w:sz="0" w:space="0" w:color="auto"/>
          </w:divBdr>
        </w:div>
        <w:div w:id="82343444">
          <w:marLeft w:val="0"/>
          <w:marRight w:val="0"/>
          <w:marTop w:val="0"/>
          <w:marBottom w:val="0"/>
          <w:divBdr>
            <w:top w:val="none" w:sz="0" w:space="0" w:color="auto"/>
            <w:left w:val="none" w:sz="0" w:space="0" w:color="auto"/>
            <w:bottom w:val="none" w:sz="0" w:space="0" w:color="auto"/>
            <w:right w:val="none" w:sz="0" w:space="0" w:color="auto"/>
          </w:divBdr>
        </w:div>
        <w:div w:id="193661969">
          <w:marLeft w:val="0"/>
          <w:marRight w:val="0"/>
          <w:marTop w:val="0"/>
          <w:marBottom w:val="0"/>
          <w:divBdr>
            <w:top w:val="none" w:sz="0" w:space="0" w:color="auto"/>
            <w:left w:val="none" w:sz="0" w:space="0" w:color="auto"/>
            <w:bottom w:val="none" w:sz="0" w:space="0" w:color="auto"/>
            <w:right w:val="none" w:sz="0" w:space="0" w:color="auto"/>
          </w:divBdr>
        </w:div>
        <w:div w:id="1758088472">
          <w:marLeft w:val="0"/>
          <w:marRight w:val="0"/>
          <w:marTop w:val="0"/>
          <w:marBottom w:val="0"/>
          <w:divBdr>
            <w:top w:val="none" w:sz="0" w:space="0" w:color="auto"/>
            <w:left w:val="none" w:sz="0" w:space="0" w:color="auto"/>
            <w:bottom w:val="none" w:sz="0" w:space="0" w:color="auto"/>
            <w:right w:val="none" w:sz="0" w:space="0" w:color="auto"/>
          </w:divBdr>
        </w:div>
        <w:div w:id="509611005">
          <w:marLeft w:val="0"/>
          <w:marRight w:val="0"/>
          <w:marTop w:val="0"/>
          <w:marBottom w:val="0"/>
          <w:divBdr>
            <w:top w:val="none" w:sz="0" w:space="0" w:color="auto"/>
            <w:left w:val="none" w:sz="0" w:space="0" w:color="auto"/>
            <w:bottom w:val="none" w:sz="0" w:space="0" w:color="auto"/>
            <w:right w:val="none" w:sz="0" w:space="0" w:color="auto"/>
          </w:divBdr>
        </w:div>
        <w:div w:id="52393890">
          <w:marLeft w:val="0"/>
          <w:marRight w:val="0"/>
          <w:marTop w:val="0"/>
          <w:marBottom w:val="0"/>
          <w:divBdr>
            <w:top w:val="none" w:sz="0" w:space="0" w:color="auto"/>
            <w:left w:val="none" w:sz="0" w:space="0" w:color="auto"/>
            <w:bottom w:val="none" w:sz="0" w:space="0" w:color="auto"/>
            <w:right w:val="none" w:sz="0" w:space="0" w:color="auto"/>
          </w:divBdr>
        </w:div>
        <w:div w:id="1046489395">
          <w:marLeft w:val="0"/>
          <w:marRight w:val="0"/>
          <w:marTop w:val="0"/>
          <w:marBottom w:val="0"/>
          <w:divBdr>
            <w:top w:val="none" w:sz="0" w:space="0" w:color="auto"/>
            <w:left w:val="none" w:sz="0" w:space="0" w:color="auto"/>
            <w:bottom w:val="none" w:sz="0" w:space="0" w:color="auto"/>
            <w:right w:val="none" w:sz="0" w:space="0" w:color="auto"/>
          </w:divBdr>
        </w:div>
      </w:divsChild>
    </w:div>
    <w:div w:id="220286170">
      <w:bodyDiv w:val="1"/>
      <w:marLeft w:val="0"/>
      <w:marRight w:val="0"/>
      <w:marTop w:val="0"/>
      <w:marBottom w:val="0"/>
      <w:divBdr>
        <w:top w:val="none" w:sz="0" w:space="0" w:color="auto"/>
        <w:left w:val="none" w:sz="0" w:space="0" w:color="auto"/>
        <w:bottom w:val="none" w:sz="0" w:space="0" w:color="auto"/>
        <w:right w:val="none" w:sz="0" w:space="0" w:color="auto"/>
      </w:divBdr>
    </w:div>
    <w:div w:id="236550160">
      <w:bodyDiv w:val="1"/>
      <w:marLeft w:val="0"/>
      <w:marRight w:val="0"/>
      <w:marTop w:val="0"/>
      <w:marBottom w:val="0"/>
      <w:divBdr>
        <w:top w:val="none" w:sz="0" w:space="0" w:color="auto"/>
        <w:left w:val="none" w:sz="0" w:space="0" w:color="auto"/>
        <w:bottom w:val="none" w:sz="0" w:space="0" w:color="auto"/>
        <w:right w:val="none" w:sz="0" w:space="0" w:color="auto"/>
      </w:divBdr>
    </w:div>
    <w:div w:id="240677693">
      <w:bodyDiv w:val="1"/>
      <w:marLeft w:val="0"/>
      <w:marRight w:val="0"/>
      <w:marTop w:val="0"/>
      <w:marBottom w:val="0"/>
      <w:divBdr>
        <w:top w:val="none" w:sz="0" w:space="0" w:color="auto"/>
        <w:left w:val="none" w:sz="0" w:space="0" w:color="auto"/>
        <w:bottom w:val="none" w:sz="0" w:space="0" w:color="auto"/>
        <w:right w:val="none" w:sz="0" w:space="0" w:color="auto"/>
      </w:divBdr>
    </w:div>
    <w:div w:id="265775640">
      <w:bodyDiv w:val="1"/>
      <w:marLeft w:val="0"/>
      <w:marRight w:val="0"/>
      <w:marTop w:val="0"/>
      <w:marBottom w:val="0"/>
      <w:divBdr>
        <w:top w:val="none" w:sz="0" w:space="0" w:color="auto"/>
        <w:left w:val="none" w:sz="0" w:space="0" w:color="auto"/>
        <w:bottom w:val="none" w:sz="0" w:space="0" w:color="auto"/>
        <w:right w:val="none" w:sz="0" w:space="0" w:color="auto"/>
      </w:divBdr>
      <w:divsChild>
        <w:div w:id="272132852">
          <w:marLeft w:val="0"/>
          <w:marRight w:val="0"/>
          <w:marTop w:val="0"/>
          <w:marBottom w:val="0"/>
          <w:divBdr>
            <w:top w:val="none" w:sz="0" w:space="0" w:color="auto"/>
            <w:left w:val="none" w:sz="0" w:space="0" w:color="auto"/>
            <w:bottom w:val="none" w:sz="0" w:space="0" w:color="auto"/>
            <w:right w:val="none" w:sz="0" w:space="0" w:color="auto"/>
          </w:divBdr>
        </w:div>
        <w:div w:id="1183471542">
          <w:marLeft w:val="0"/>
          <w:marRight w:val="0"/>
          <w:marTop w:val="0"/>
          <w:marBottom w:val="0"/>
          <w:divBdr>
            <w:top w:val="none" w:sz="0" w:space="0" w:color="auto"/>
            <w:left w:val="none" w:sz="0" w:space="0" w:color="auto"/>
            <w:bottom w:val="none" w:sz="0" w:space="0" w:color="auto"/>
            <w:right w:val="none" w:sz="0" w:space="0" w:color="auto"/>
          </w:divBdr>
        </w:div>
        <w:div w:id="2062705412">
          <w:marLeft w:val="0"/>
          <w:marRight w:val="0"/>
          <w:marTop w:val="0"/>
          <w:marBottom w:val="0"/>
          <w:divBdr>
            <w:top w:val="none" w:sz="0" w:space="0" w:color="auto"/>
            <w:left w:val="none" w:sz="0" w:space="0" w:color="auto"/>
            <w:bottom w:val="none" w:sz="0" w:space="0" w:color="auto"/>
            <w:right w:val="none" w:sz="0" w:space="0" w:color="auto"/>
          </w:divBdr>
        </w:div>
        <w:div w:id="873078122">
          <w:marLeft w:val="0"/>
          <w:marRight w:val="0"/>
          <w:marTop w:val="0"/>
          <w:marBottom w:val="0"/>
          <w:divBdr>
            <w:top w:val="none" w:sz="0" w:space="0" w:color="auto"/>
            <w:left w:val="none" w:sz="0" w:space="0" w:color="auto"/>
            <w:bottom w:val="none" w:sz="0" w:space="0" w:color="auto"/>
            <w:right w:val="none" w:sz="0" w:space="0" w:color="auto"/>
          </w:divBdr>
        </w:div>
        <w:div w:id="226189394">
          <w:marLeft w:val="0"/>
          <w:marRight w:val="0"/>
          <w:marTop w:val="0"/>
          <w:marBottom w:val="0"/>
          <w:divBdr>
            <w:top w:val="none" w:sz="0" w:space="0" w:color="auto"/>
            <w:left w:val="none" w:sz="0" w:space="0" w:color="auto"/>
            <w:bottom w:val="none" w:sz="0" w:space="0" w:color="auto"/>
            <w:right w:val="none" w:sz="0" w:space="0" w:color="auto"/>
          </w:divBdr>
        </w:div>
        <w:div w:id="1037851927">
          <w:marLeft w:val="0"/>
          <w:marRight w:val="0"/>
          <w:marTop w:val="0"/>
          <w:marBottom w:val="0"/>
          <w:divBdr>
            <w:top w:val="none" w:sz="0" w:space="0" w:color="auto"/>
            <w:left w:val="none" w:sz="0" w:space="0" w:color="auto"/>
            <w:bottom w:val="none" w:sz="0" w:space="0" w:color="auto"/>
            <w:right w:val="none" w:sz="0" w:space="0" w:color="auto"/>
          </w:divBdr>
        </w:div>
        <w:div w:id="1595362846">
          <w:marLeft w:val="0"/>
          <w:marRight w:val="0"/>
          <w:marTop w:val="0"/>
          <w:marBottom w:val="0"/>
          <w:divBdr>
            <w:top w:val="none" w:sz="0" w:space="0" w:color="auto"/>
            <w:left w:val="none" w:sz="0" w:space="0" w:color="auto"/>
            <w:bottom w:val="none" w:sz="0" w:space="0" w:color="auto"/>
            <w:right w:val="none" w:sz="0" w:space="0" w:color="auto"/>
          </w:divBdr>
        </w:div>
        <w:div w:id="19553728">
          <w:marLeft w:val="0"/>
          <w:marRight w:val="0"/>
          <w:marTop w:val="0"/>
          <w:marBottom w:val="0"/>
          <w:divBdr>
            <w:top w:val="none" w:sz="0" w:space="0" w:color="auto"/>
            <w:left w:val="none" w:sz="0" w:space="0" w:color="auto"/>
            <w:bottom w:val="none" w:sz="0" w:space="0" w:color="auto"/>
            <w:right w:val="none" w:sz="0" w:space="0" w:color="auto"/>
          </w:divBdr>
        </w:div>
        <w:div w:id="837618980">
          <w:marLeft w:val="0"/>
          <w:marRight w:val="0"/>
          <w:marTop w:val="0"/>
          <w:marBottom w:val="0"/>
          <w:divBdr>
            <w:top w:val="none" w:sz="0" w:space="0" w:color="auto"/>
            <w:left w:val="none" w:sz="0" w:space="0" w:color="auto"/>
            <w:bottom w:val="none" w:sz="0" w:space="0" w:color="auto"/>
            <w:right w:val="none" w:sz="0" w:space="0" w:color="auto"/>
          </w:divBdr>
        </w:div>
        <w:div w:id="381252850">
          <w:marLeft w:val="0"/>
          <w:marRight w:val="0"/>
          <w:marTop w:val="0"/>
          <w:marBottom w:val="0"/>
          <w:divBdr>
            <w:top w:val="none" w:sz="0" w:space="0" w:color="auto"/>
            <w:left w:val="none" w:sz="0" w:space="0" w:color="auto"/>
            <w:bottom w:val="none" w:sz="0" w:space="0" w:color="auto"/>
            <w:right w:val="none" w:sz="0" w:space="0" w:color="auto"/>
          </w:divBdr>
        </w:div>
        <w:div w:id="528492790">
          <w:marLeft w:val="0"/>
          <w:marRight w:val="0"/>
          <w:marTop w:val="0"/>
          <w:marBottom w:val="0"/>
          <w:divBdr>
            <w:top w:val="none" w:sz="0" w:space="0" w:color="auto"/>
            <w:left w:val="none" w:sz="0" w:space="0" w:color="auto"/>
            <w:bottom w:val="none" w:sz="0" w:space="0" w:color="auto"/>
            <w:right w:val="none" w:sz="0" w:space="0" w:color="auto"/>
          </w:divBdr>
        </w:div>
        <w:div w:id="2034651491">
          <w:marLeft w:val="0"/>
          <w:marRight w:val="0"/>
          <w:marTop w:val="0"/>
          <w:marBottom w:val="0"/>
          <w:divBdr>
            <w:top w:val="none" w:sz="0" w:space="0" w:color="auto"/>
            <w:left w:val="none" w:sz="0" w:space="0" w:color="auto"/>
            <w:bottom w:val="none" w:sz="0" w:space="0" w:color="auto"/>
            <w:right w:val="none" w:sz="0" w:space="0" w:color="auto"/>
          </w:divBdr>
        </w:div>
        <w:div w:id="1595362879">
          <w:marLeft w:val="0"/>
          <w:marRight w:val="0"/>
          <w:marTop w:val="0"/>
          <w:marBottom w:val="0"/>
          <w:divBdr>
            <w:top w:val="none" w:sz="0" w:space="0" w:color="auto"/>
            <w:left w:val="none" w:sz="0" w:space="0" w:color="auto"/>
            <w:bottom w:val="none" w:sz="0" w:space="0" w:color="auto"/>
            <w:right w:val="none" w:sz="0" w:space="0" w:color="auto"/>
          </w:divBdr>
        </w:div>
        <w:div w:id="1921019264">
          <w:marLeft w:val="0"/>
          <w:marRight w:val="0"/>
          <w:marTop w:val="0"/>
          <w:marBottom w:val="0"/>
          <w:divBdr>
            <w:top w:val="none" w:sz="0" w:space="0" w:color="auto"/>
            <w:left w:val="none" w:sz="0" w:space="0" w:color="auto"/>
            <w:bottom w:val="none" w:sz="0" w:space="0" w:color="auto"/>
            <w:right w:val="none" w:sz="0" w:space="0" w:color="auto"/>
          </w:divBdr>
        </w:div>
        <w:div w:id="11422397">
          <w:marLeft w:val="0"/>
          <w:marRight w:val="0"/>
          <w:marTop w:val="0"/>
          <w:marBottom w:val="0"/>
          <w:divBdr>
            <w:top w:val="none" w:sz="0" w:space="0" w:color="auto"/>
            <w:left w:val="none" w:sz="0" w:space="0" w:color="auto"/>
            <w:bottom w:val="none" w:sz="0" w:space="0" w:color="auto"/>
            <w:right w:val="none" w:sz="0" w:space="0" w:color="auto"/>
          </w:divBdr>
        </w:div>
        <w:div w:id="1485387278">
          <w:marLeft w:val="0"/>
          <w:marRight w:val="0"/>
          <w:marTop w:val="0"/>
          <w:marBottom w:val="0"/>
          <w:divBdr>
            <w:top w:val="none" w:sz="0" w:space="0" w:color="auto"/>
            <w:left w:val="none" w:sz="0" w:space="0" w:color="auto"/>
            <w:bottom w:val="none" w:sz="0" w:space="0" w:color="auto"/>
            <w:right w:val="none" w:sz="0" w:space="0" w:color="auto"/>
          </w:divBdr>
        </w:div>
        <w:div w:id="1399791476">
          <w:marLeft w:val="0"/>
          <w:marRight w:val="0"/>
          <w:marTop w:val="0"/>
          <w:marBottom w:val="0"/>
          <w:divBdr>
            <w:top w:val="none" w:sz="0" w:space="0" w:color="auto"/>
            <w:left w:val="none" w:sz="0" w:space="0" w:color="auto"/>
            <w:bottom w:val="none" w:sz="0" w:space="0" w:color="auto"/>
            <w:right w:val="none" w:sz="0" w:space="0" w:color="auto"/>
          </w:divBdr>
        </w:div>
        <w:div w:id="867447379">
          <w:marLeft w:val="0"/>
          <w:marRight w:val="0"/>
          <w:marTop w:val="0"/>
          <w:marBottom w:val="0"/>
          <w:divBdr>
            <w:top w:val="none" w:sz="0" w:space="0" w:color="auto"/>
            <w:left w:val="none" w:sz="0" w:space="0" w:color="auto"/>
            <w:bottom w:val="none" w:sz="0" w:space="0" w:color="auto"/>
            <w:right w:val="none" w:sz="0" w:space="0" w:color="auto"/>
          </w:divBdr>
        </w:div>
        <w:div w:id="950742548">
          <w:marLeft w:val="0"/>
          <w:marRight w:val="0"/>
          <w:marTop w:val="0"/>
          <w:marBottom w:val="0"/>
          <w:divBdr>
            <w:top w:val="none" w:sz="0" w:space="0" w:color="auto"/>
            <w:left w:val="none" w:sz="0" w:space="0" w:color="auto"/>
            <w:bottom w:val="none" w:sz="0" w:space="0" w:color="auto"/>
            <w:right w:val="none" w:sz="0" w:space="0" w:color="auto"/>
          </w:divBdr>
        </w:div>
        <w:div w:id="1150831211">
          <w:marLeft w:val="0"/>
          <w:marRight w:val="0"/>
          <w:marTop w:val="0"/>
          <w:marBottom w:val="0"/>
          <w:divBdr>
            <w:top w:val="none" w:sz="0" w:space="0" w:color="auto"/>
            <w:left w:val="none" w:sz="0" w:space="0" w:color="auto"/>
            <w:bottom w:val="none" w:sz="0" w:space="0" w:color="auto"/>
            <w:right w:val="none" w:sz="0" w:space="0" w:color="auto"/>
          </w:divBdr>
        </w:div>
        <w:div w:id="85613209">
          <w:marLeft w:val="0"/>
          <w:marRight w:val="0"/>
          <w:marTop w:val="0"/>
          <w:marBottom w:val="0"/>
          <w:divBdr>
            <w:top w:val="none" w:sz="0" w:space="0" w:color="auto"/>
            <w:left w:val="none" w:sz="0" w:space="0" w:color="auto"/>
            <w:bottom w:val="none" w:sz="0" w:space="0" w:color="auto"/>
            <w:right w:val="none" w:sz="0" w:space="0" w:color="auto"/>
          </w:divBdr>
        </w:div>
        <w:div w:id="1249072116">
          <w:marLeft w:val="0"/>
          <w:marRight w:val="0"/>
          <w:marTop w:val="0"/>
          <w:marBottom w:val="0"/>
          <w:divBdr>
            <w:top w:val="none" w:sz="0" w:space="0" w:color="auto"/>
            <w:left w:val="none" w:sz="0" w:space="0" w:color="auto"/>
            <w:bottom w:val="none" w:sz="0" w:space="0" w:color="auto"/>
            <w:right w:val="none" w:sz="0" w:space="0" w:color="auto"/>
          </w:divBdr>
        </w:div>
        <w:div w:id="1604453705">
          <w:marLeft w:val="0"/>
          <w:marRight w:val="0"/>
          <w:marTop w:val="0"/>
          <w:marBottom w:val="0"/>
          <w:divBdr>
            <w:top w:val="none" w:sz="0" w:space="0" w:color="auto"/>
            <w:left w:val="none" w:sz="0" w:space="0" w:color="auto"/>
            <w:bottom w:val="none" w:sz="0" w:space="0" w:color="auto"/>
            <w:right w:val="none" w:sz="0" w:space="0" w:color="auto"/>
          </w:divBdr>
        </w:div>
        <w:div w:id="1027566204">
          <w:marLeft w:val="0"/>
          <w:marRight w:val="0"/>
          <w:marTop w:val="0"/>
          <w:marBottom w:val="0"/>
          <w:divBdr>
            <w:top w:val="none" w:sz="0" w:space="0" w:color="auto"/>
            <w:left w:val="none" w:sz="0" w:space="0" w:color="auto"/>
            <w:bottom w:val="none" w:sz="0" w:space="0" w:color="auto"/>
            <w:right w:val="none" w:sz="0" w:space="0" w:color="auto"/>
          </w:divBdr>
        </w:div>
        <w:div w:id="814840321">
          <w:marLeft w:val="0"/>
          <w:marRight w:val="0"/>
          <w:marTop w:val="0"/>
          <w:marBottom w:val="0"/>
          <w:divBdr>
            <w:top w:val="none" w:sz="0" w:space="0" w:color="auto"/>
            <w:left w:val="none" w:sz="0" w:space="0" w:color="auto"/>
            <w:bottom w:val="none" w:sz="0" w:space="0" w:color="auto"/>
            <w:right w:val="none" w:sz="0" w:space="0" w:color="auto"/>
          </w:divBdr>
        </w:div>
        <w:div w:id="712464110">
          <w:marLeft w:val="0"/>
          <w:marRight w:val="0"/>
          <w:marTop w:val="0"/>
          <w:marBottom w:val="0"/>
          <w:divBdr>
            <w:top w:val="none" w:sz="0" w:space="0" w:color="auto"/>
            <w:left w:val="none" w:sz="0" w:space="0" w:color="auto"/>
            <w:bottom w:val="none" w:sz="0" w:space="0" w:color="auto"/>
            <w:right w:val="none" w:sz="0" w:space="0" w:color="auto"/>
          </w:divBdr>
        </w:div>
        <w:div w:id="294411649">
          <w:marLeft w:val="0"/>
          <w:marRight w:val="0"/>
          <w:marTop w:val="0"/>
          <w:marBottom w:val="0"/>
          <w:divBdr>
            <w:top w:val="none" w:sz="0" w:space="0" w:color="auto"/>
            <w:left w:val="none" w:sz="0" w:space="0" w:color="auto"/>
            <w:bottom w:val="none" w:sz="0" w:space="0" w:color="auto"/>
            <w:right w:val="none" w:sz="0" w:space="0" w:color="auto"/>
          </w:divBdr>
        </w:div>
        <w:div w:id="1302494126">
          <w:marLeft w:val="0"/>
          <w:marRight w:val="0"/>
          <w:marTop w:val="0"/>
          <w:marBottom w:val="0"/>
          <w:divBdr>
            <w:top w:val="none" w:sz="0" w:space="0" w:color="auto"/>
            <w:left w:val="none" w:sz="0" w:space="0" w:color="auto"/>
            <w:bottom w:val="none" w:sz="0" w:space="0" w:color="auto"/>
            <w:right w:val="none" w:sz="0" w:space="0" w:color="auto"/>
          </w:divBdr>
        </w:div>
        <w:div w:id="2101296074">
          <w:marLeft w:val="0"/>
          <w:marRight w:val="0"/>
          <w:marTop w:val="0"/>
          <w:marBottom w:val="0"/>
          <w:divBdr>
            <w:top w:val="none" w:sz="0" w:space="0" w:color="auto"/>
            <w:left w:val="none" w:sz="0" w:space="0" w:color="auto"/>
            <w:bottom w:val="none" w:sz="0" w:space="0" w:color="auto"/>
            <w:right w:val="none" w:sz="0" w:space="0" w:color="auto"/>
          </w:divBdr>
        </w:div>
        <w:div w:id="1397705725">
          <w:marLeft w:val="0"/>
          <w:marRight w:val="0"/>
          <w:marTop w:val="0"/>
          <w:marBottom w:val="0"/>
          <w:divBdr>
            <w:top w:val="none" w:sz="0" w:space="0" w:color="auto"/>
            <w:left w:val="none" w:sz="0" w:space="0" w:color="auto"/>
            <w:bottom w:val="none" w:sz="0" w:space="0" w:color="auto"/>
            <w:right w:val="none" w:sz="0" w:space="0" w:color="auto"/>
          </w:divBdr>
        </w:div>
        <w:div w:id="895816297">
          <w:marLeft w:val="0"/>
          <w:marRight w:val="0"/>
          <w:marTop w:val="0"/>
          <w:marBottom w:val="0"/>
          <w:divBdr>
            <w:top w:val="none" w:sz="0" w:space="0" w:color="auto"/>
            <w:left w:val="none" w:sz="0" w:space="0" w:color="auto"/>
            <w:bottom w:val="none" w:sz="0" w:space="0" w:color="auto"/>
            <w:right w:val="none" w:sz="0" w:space="0" w:color="auto"/>
          </w:divBdr>
        </w:div>
        <w:div w:id="1125126082">
          <w:marLeft w:val="0"/>
          <w:marRight w:val="0"/>
          <w:marTop w:val="0"/>
          <w:marBottom w:val="0"/>
          <w:divBdr>
            <w:top w:val="none" w:sz="0" w:space="0" w:color="auto"/>
            <w:left w:val="none" w:sz="0" w:space="0" w:color="auto"/>
            <w:bottom w:val="none" w:sz="0" w:space="0" w:color="auto"/>
            <w:right w:val="none" w:sz="0" w:space="0" w:color="auto"/>
          </w:divBdr>
        </w:div>
        <w:div w:id="176315689">
          <w:marLeft w:val="0"/>
          <w:marRight w:val="0"/>
          <w:marTop w:val="0"/>
          <w:marBottom w:val="0"/>
          <w:divBdr>
            <w:top w:val="none" w:sz="0" w:space="0" w:color="auto"/>
            <w:left w:val="none" w:sz="0" w:space="0" w:color="auto"/>
            <w:bottom w:val="none" w:sz="0" w:space="0" w:color="auto"/>
            <w:right w:val="none" w:sz="0" w:space="0" w:color="auto"/>
          </w:divBdr>
        </w:div>
        <w:div w:id="239564639">
          <w:marLeft w:val="0"/>
          <w:marRight w:val="0"/>
          <w:marTop w:val="0"/>
          <w:marBottom w:val="0"/>
          <w:divBdr>
            <w:top w:val="none" w:sz="0" w:space="0" w:color="auto"/>
            <w:left w:val="none" w:sz="0" w:space="0" w:color="auto"/>
            <w:bottom w:val="none" w:sz="0" w:space="0" w:color="auto"/>
            <w:right w:val="none" w:sz="0" w:space="0" w:color="auto"/>
          </w:divBdr>
        </w:div>
        <w:div w:id="681975070">
          <w:marLeft w:val="0"/>
          <w:marRight w:val="0"/>
          <w:marTop w:val="0"/>
          <w:marBottom w:val="0"/>
          <w:divBdr>
            <w:top w:val="none" w:sz="0" w:space="0" w:color="auto"/>
            <w:left w:val="none" w:sz="0" w:space="0" w:color="auto"/>
            <w:bottom w:val="none" w:sz="0" w:space="0" w:color="auto"/>
            <w:right w:val="none" w:sz="0" w:space="0" w:color="auto"/>
          </w:divBdr>
        </w:div>
        <w:div w:id="539125892">
          <w:marLeft w:val="0"/>
          <w:marRight w:val="0"/>
          <w:marTop w:val="0"/>
          <w:marBottom w:val="0"/>
          <w:divBdr>
            <w:top w:val="none" w:sz="0" w:space="0" w:color="auto"/>
            <w:left w:val="none" w:sz="0" w:space="0" w:color="auto"/>
            <w:bottom w:val="none" w:sz="0" w:space="0" w:color="auto"/>
            <w:right w:val="none" w:sz="0" w:space="0" w:color="auto"/>
          </w:divBdr>
        </w:div>
        <w:div w:id="1030690672">
          <w:marLeft w:val="0"/>
          <w:marRight w:val="0"/>
          <w:marTop w:val="0"/>
          <w:marBottom w:val="0"/>
          <w:divBdr>
            <w:top w:val="none" w:sz="0" w:space="0" w:color="auto"/>
            <w:left w:val="none" w:sz="0" w:space="0" w:color="auto"/>
            <w:bottom w:val="none" w:sz="0" w:space="0" w:color="auto"/>
            <w:right w:val="none" w:sz="0" w:space="0" w:color="auto"/>
          </w:divBdr>
        </w:div>
        <w:div w:id="592202888">
          <w:marLeft w:val="0"/>
          <w:marRight w:val="0"/>
          <w:marTop w:val="0"/>
          <w:marBottom w:val="0"/>
          <w:divBdr>
            <w:top w:val="none" w:sz="0" w:space="0" w:color="auto"/>
            <w:left w:val="none" w:sz="0" w:space="0" w:color="auto"/>
            <w:bottom w:val="none" w:sz="0" w:space="0" w:color="auto"/>
            <w:right w:val="none" w:sz="0" w:space="0" w:color="auto"/>
          </w:divBdr>
        </w:div>
        <w:div w:id="780955408">
          <w:marLeft w:val="0"/>
          <w:marRight w:val="0"/>
          <w:marTop w:val="0"/>
          <w:marBottom w:val="0"/>
          <w:divBdr>
            <w:top w:val="none" w:sz="0" w:space="0" w:color="auto"/>
            <w:left w:val="none" w:sz="0" w:space="0" w:color="auto"/>
            <w:bottom w:val="none" w:sz="0" w:space="0" w:color="auto"/>
            <w:right w:val="none" w:sz="0" w:space="0" w:color="auto"/>
          </w:divBdr>
        </w:div>
        <w:div w:id="1505315463">
          <w:marLeft w:val="0"/>
          <w:marRight w:val="0"/>
          <w:marTop w:val="0"/>
          <w:marBottom w:val="0"/>
          <w:divBdr>
            <w:top w:val="none" w:sz="0" w:space="0" w:color="auto"/>
            <w:left w:val="none" w:sz="0" w:space="0" w:color="auto"/>
            <w:bottom w:val="none" w:sz="0" w:space="0" w:color="auto"/>
            <w:right w:val="none" w:sz="0" w:space="0" w:color="auto"/>
          </w:divBdr>
        </w:div>
        <w:div w:id="1261599925">
          <w:marLeft w:val="0"/>
          <w:marRight w:val="0"/>
          <w:marTop w:val="0"/>
          <w:marBottom w:val="0"/>
          <w:divBdr>
            <w:top w:val="none" w:sz="0" w:space="0" w:color="auto"/>
            <w:left w:val="none" w:sz="0" w:space="0" w:color="auto"/>
            <w:bottom w:val="none" w:sz="0" w:space="0" w:color="auto"/>
            <w:right w:val="none" w:sz="0" w:space="0" w:color="auto"/>
          </w:divBdr>
        </w:div>
        <w:div w:id="1174371240">
          <w:marLeft w:val="0"/>
          <w:marRight w:val="0"/>
          <w:marTop w:val="0"/>
          <w:marBottom w:val="0"/>
          <w:divBdr>
            <w:top w:val="none" w:sz="0" w:space="0" w:color="auto"/>
            <w:left w:val="none" w:sz="0" w:space="0" w:color="auto"/>
            <w:bottom w:val="none" w:sz="0" w:space="0" w:color="auto"/>
            <w:right w:val="none" w:sz="0" w:space="0" w:color="auto"/>
          </w:divBdr>
        </w:div>
      </w:divsChild>
    </w:div>
    <w:div w:id="331756937">
      <w:bodyDiv w:val="1"/>
      <w:marLeft w:val="0"/>
      <w:marRight w:val="0"/>
      <w:marTop w:val="0"/>
      <w:marBottom w:val="0"/>
      <w:divBdr>
        <w:top w:val="none" w:sz="0" w:space="0" w:color="auto"/>
        <w:left w:val="none" w:sz="0" w:space="0" w:color="auto"/>
        <w:bottom w:val="none" w:sz="0" w:space="0" w:color="auto"/>
        <w:right w:val="none" w:sz="0" w:space="0" w:color="auto"/>
      </w:divBdr>
      <w:divsChild>
        <w:div w:id="204830926">
          <w:marLeft w:val="0"/>
          <w:marRight w:val="0"/>
          <w:marTop w:val="0"/>
          <w:marBottom w:val="0"/>
          <w:divBdr>
            <w:top w:val="none" w:sz="0" w:space="0" w:color="auto"/>
            <w:left w:val="none" w:sz="0" w:space="0" w:color="auto"/>
            <w:bottom w:val="none" w:sz="0" w:space="0" w:color="auto"/>
            <w:right w:val="none" w:sz="0" w:space="0" w:color="auto"/>
          </w:divBdr>
        </w:div>
        <w:div w:id="858548840">
          <w:marLeft w:val="0"/>
          <w:marRight w:val="0"/>
          <w:marTop w:val="0"/>
          <w:marBottom w:val="0"/>
          <w:divBdr>
            <w:top w:val="none" w:sz="0" w:space="0" w:color="auto"/>
            <w:left w:val="none" w:sz="0" w:space="0" w:color="auto"/>
            <w:bottom w:val="none" w:sz="0" w:space="0" w:color="auto"/>
            <w:right w:val="none" w:sz="0" w:space="0" w:color="auto"/>
          </w:divBdr>
        </w:div>
        <w:div w:id="1242447643">
          <w:marLeft w:val="0"/>
          <w:marRight w:val="0"/>
          <w:marTop w:val="0"/>
          <w:marBottom w:val="0"/>
          <w:divBdr>
            <w:top w:val="none" w:sz="0" w:space="0" w:color="auto"/>
            <w:left w:val="none" w:sz="0" w:space="0" w:color="auto"/>
            <w:bottom w:val="none" w:sz="0" w:space="0" w:color="auto"/>
            <w:right w:val="none" w:sz="0" w:space="0" w:color="auto"/>
          </w:divBdr>
        </w:div>
        <w:div w:id="70473032">
          <w:marLeft w:val="0"/>
          <w:marRight w:val="0"/>
          <w:marTop w:val="0"/>
          <w:marBottom w:val="0"/>
          <w:divBdr>
            <w:top w:val="none" w:sz="0" w:space="0" w:color="auto"/>
            <w:left w:val="none" w:sz="0" w:space="0" w:color="auto"/>
            <w:bottom w:val="none" w:sz="0" w:space="0" w:color="auto"/>
            <w:right w:val="none" w:sz="0" w:space="0" w:color="auto"/>
          </w:divBdr>
        </w:div>
        <w:div w:id="1138451325">
          <w:marLeft w:val="0"/>
          <w:marRight w:val="0"/>
          <w:marTop w:val="0"/>
          <w:marBottom w:val="0"/>
          <w:divBdr>
            <w:top w:val="none" w:sz="0" w:space="0" w:color="auto"/>
            <w:left w:val="none" w:sz="0" w:space="0" w:color="auto"/>
            <w:bottom w:val="none" w:sz="0" w:space="0" w:color="auto"/>
            <w:right w:val="none" w:sz="0" w:space="0" w:color="auto"/>
          </w:divBdr>
        </w:div>
        <w:div w:id="1204825887">
          <w:marLeft w:val="0"/>
          <w:marRight w:val="0"/>
          <w:marTop w:val="0"/>
          <w:marBottom w:val="0"/>
          <w:divBdr>
            <w:top w:val="none" w:sz="0" w:space="0" w:color="auto"/>
            <w:left w:val="none" w:sz="0" w:space="0" w:color="auto"/>
            <w:bottom w:val="none" w:sz="0" w:space="0" w:color="auto"/>
            <w:right w:val="none" w:sz="0" w:space="0" w:color="auto"/>
          </w:divBdr>
        </w:div>
        <w:div w:id="1043480965">
          <w:marLeft w:val="0"/>
          <w:marRight w:val="0"/>
          <w:marTop w:val="0"/>
          <w:marBottom w:val="0"/>
          <w:divBdr>
            <w:top w:val="none" w:sz="0" w:space="0" w:color="auto"/>
            <w:left w:val="none" w:sz="0" w:space="0" w:color="auto"/>
            <w:bottom w:val="none" w:sz="0" w:space="0" w:color="auto"/>
            <w:right w:val="none" w:sz="0" w:space="0" w:color="auto"/>
          </w:divBdr>
        </w:div>
        <w:div w:id="595551677">
          <w:marLeft w:val="0"/>
          <w:marRight w:val="0"/>
          <w:marTop w:val="0"/>
          <w:marBottom w:val="0"/>
          <w:divBdr>
            <w:top w:val="none" w:sz="0" w:space="0" w:color="auto"/>
            <w:left w:val="none" w:sz="0" w:space="0" w:color="auto"/>
            <w:bottom w:val="none" w:sz="0" w:space="0" w:color="auto"/>
            <w:right w:val="none" w:sz="0" w:space="0" w:color="auto"/>
          </w:divBdr>
        </w:div>
        <w:div w:id="885066722">
          <w:marLeft w:val="0"/>
          <w:marRight w:val="0"/>
          <w:marTop w:val="0"/>
          <w:marBottom w:val="0"/>
          <w:divBdr>
            <w:top w:val="none" w:sz="0" w:space="0" w:color="auto"/>
            <w:left w:val="none" w:sz="0" w:space="0" w:color="auto"/>
            <w:bottom w:val="none" w:sz="0" w:space="0" w:color="auto"/>
            <w:right w:val="none" w:sz="0" w:space="0" w:color="auto"/>
          </w:divBdr>
        </w:div>
        <w:div w:id="1999188828">
          <w:marLeft w:val="0"/>
          <w:marRight w:val="0"/>
          <w:marTop w:val="0"/>
          <w:marBottom w:val="0"/>
          <w:divBdr>
            <w:top w:val="none" w:sz="0" w:space="0" w:color="auto"/>
            <w:left w:val="none" w:sz="0" w:space="0" w:color="auto"/>
            <w:bottom w:val="none" w:sz="0" w:space="0" w:color="auto"/>
            <w:right w:val="none" w:sz="0" w:space="0" w:color="auto"/>
          </w:divBdr>
        </w:div>
        <w:div w:id="1708143313">
          <w:marLeft w:val="0"/>
          <w:marRight w:val="0"/>
          <w:marTop w:val="0"/>
          <w:marBottom w:val="0"/>
          <w:divBdr>
            <w:top w:val="none" w:sz="0" w:space="0" w:color="auto"/>
            <w:left w:val="none" w:sz="0" w:space="0" w:color="auto"/>
            <w:bottom w:val="none" w:sz="0" w:space="0" w:color="auto"/>
            <w:right w:val="none" w:sz="0" w:space="0" w:color="auto"/>
          </w:divBdr>
        </w:div>
      </w:divsChild>
    </w:div>
    <w:div w:id="345909155">
      <w:bodyDiv w:val="1"/>
      <w:marLeft w:val="0"/>
      <w:marRight w:val="0"/>
      <w:marTop w:val="0"/>
      <w:marBottom w:val="0"/>
      <w:divBdr>
        <w:top w:val="none" w:sz="0" w:space="0" w:color="auto"/>
        <w:left w:val="none" w:sz="0" w:space="0" w:color="auto"/>
        <w:bottom w:val="none" w:sz="0" w:space="0" w:color="auto"/>
        <w:right w:val="none" w:sz="0" w:space="0" w:color="auto"/>
      </w:divBdr>
    </w:div>
    <w:div w:id="415975544">
      <w:bodyDiv w:val="1"/>
      <w:marLeft w:val="0"/>
      <w:marRight w:val="0"/>
      <w:marTop w:val="0"/>
      <w:marBottom w:val="0"/>
      <w:divBdr>
        <w:top w:val="none" w:sz="0" w:space="0" w:color="auto"/>
        <w:left w:val="none" w:sz="0" w:space="0" w:color="auto"/>
        <w:bottom w:val="none" w:sz="0" w:space="0" w:color="auto"/>
        <w:right w:val="none" w:sz="0" w:space="0" w:color="auto"/>
      </w:divBdr>
      <w:divsChild>
        <w:div w:id="844124797">
          <w:marLeft w:val="0"/>
          <w:marRight w:val="0"/>
          <w:marTop w:val="0"/>
          <w:marBottom w:val="0"/>
          <w:divBdr>
            <w:top w:val="none" w:sz="0" w:space="0" w:color="auto"/>
            <w:left w:val="none" w:sz="0" w:space="0" w:color="auto"/>
            <w:bottom w:val="none" w:sz="0" w:space="0" w:color="auto"/>
            <w:right w:val="none" w:sz="0" w:space="0" w:color="auto"/>
          </w:divBdr>
        </w:div>
        <w:div w:id="810174817">
          <w:marLeft w:val="0"/>
          <w:marRight w:val="0"/>
          <w:marTop w:val="0"/>
          <w:marBottom w:val="0"/>
          <w:divBdr>
            <w:top w:val="none" w:sz="0" w:space="0" w:color="auto"/>
            <w:left w:val="none" w:sz="0" w:space="0" w:color="auto"/>
            <w:bottom w:val="none" w:sz="0" w:space="0" w:color="auto"/>
            <w:right w:val="none" w:sz="0" w:space="0" w:color="auto"/>
          </w:divBdr>
        </w:div>
        <w:div w:id="840782323">
          <w:marLeft w:val="0"/>
          <w:marRight w:val="0"/>
          <w:marTop w:val="0"/>
          <w:marBottom w:val="0"/>
          <w:divBdr>
            <w:top w:val="none" w:sz="0" w:space="0" w:color="auto"/>
            <w:left w:val="none" w:sz="0" w:space="0" w:color="auto"/>
            <w:bottom w:val="none" w:sz="0" w:space="0" w:color="auto"/>
            <w:right w:val="none" w:sz="0" w:space="0" w:color="auto"/>
          </w:divBdr>
        </w:div>
        <w:div w:id="1987931239">
          <w:marLeft w:val="0"/>
          <w:marRight w:val="0"/>
          <w:marTop w:val="0"/>
          <w:marBottom w:val="0"/>
          <w:divBdr>
            <w:top w:val="none" w:sz="0" w:space="0" w:color="auto"/>
            <w:left w:val="none" w:sz="0" w:space="0" w:color="auto"/>
            <w:bottom w:val="none" w:sz="0" w:space="0" w:color="auto"/>
            <w:right w:val="none" w:sz="0" w:space="0" w:color="auto"/>
          </w:divBdr>
        </w:div>
        <w:div w:id="1527138358">
          <w:marLeft w:val="0"/>
          <w:marRight w:val="0"/>
          <w:marTop w:val="0"/>
          <w:marBottom w:val="0"/>
          <w:divBdr>
            <w:top w:val="none" w:sz="0" w:space="0" w:color="auto"/>
            <w:left w:val="none" w:sz="0" w:space="0" w:color="auto"/>
            <w:bottom w:val="none" w:sz="0" w:space="0" w:color="auto"/>
            <w:right w:val="none" w:sz="0" w:space="0" w:color="auto"/>
          </w:divBdr>
        </w:div>
        <w:div w:id="1622296685">
          <w:marLeft w:val="0"/>
          <w:marRight w:val="0"/>
          <w:marTop w:val="0"/>
          <w:marBottom w:val="0"/>
          <w:divBdr>
            <w:top w:val="none" w:sz="0" w:space="0" w:color="auto"/>
            <w:left w:val="none" w:sz="0" w:space="0" w:color="auto"/>
            <w:bottom w:val="none" w:sz="0" w:space="0" w:color="auto"/>
            <w:right w:val="none" w:sz="0" w:space="0" w:color="auto"/>
          </w:divBdr>
        </w:div>
        <w:div w:id="610017975">
          <w:marLeft w:val="0"/>
          <w:marRight w:val="0"/>
          <w:marTop w:val="0"/>
          <w:marBottom w:val="0"/>
          <w:divBdr>
            <w:top w:val="none" w:sz="0" w:space="0" w:color="auto"/>
            <w:left w:val="none" w:sz="0" w:space="0" w:color="auto"/>
            <w:bottom w:val="none" w:sz="0" w:space="0" w:color="auto"/>
            <w:right w:val="none" w:sz="0" w:space="0" w:color="auto"/>
          </w:divBdr>
        </w:div>
        <w:div w:id="1187986030">
          <w:marLeft w:val="0"/>
          <w:marRight w:val="0"/>
          <w:marTop w:val="0"/>
          <w:marBottom w:val="0"/>
          <w:divBdr>
            <w:top w:val="none" w:sz="0" w:space="0" w:color="auto"/>
            <w:left w:val="none" w:sz="0" w:space="0" w:color="auto"/>
            <w:bottom w:val="none" w:sz="0" w:space="0" w:color="auto"/>
            <w:right w:val="none" w:sz="0" w:space="0" w:color="auto"/>
          </w:divBdr>
        </w:div>
        <w:div w:id="710032338">
          <w:marLeft w:val="0"/>
          <w:marRight w:val="0"/>
          <w:marTop w:val="0"/>
          <w:marBottom w:val="0"/>
          <w:divBdr>
            <w:top w:val="none" w:sz="0" w:space="0" w:color="auto"/>
            <w:left w:val="none" w:sz="0" w:space="0" w:color="auto"/>
            <w:bottom w:val="none" w:sz="0" w:space="0" w:color="auto"/>
            <w:right w:val="none" w:sz="0" w:space="0" w:color="auto"/>
          </w:divBdr>
        </w:div>
        <w:div w:id="94256067">
          <w:marLeft w:val="0"/>
          <w:marRight w:val="0"/>
          <w:marTop w:val="0"/>
          <w:marBottom w:val="0"/>
          <w:divBdr>
            <w:top w:val="none" w:sz="0" w:space="0" w:color="auto"/>
            <w:left w:val="none" w:sz="0" w:space="0" w:color="auto"/>
            <w:bottom w:val="none" w:sz="0" w:space="0" w:color="auto"/>
            <w:right w:val="none" w:sz="0" w:space="0" w:color="auto"/>
          </w:divBdr>
        </w:div>
        <w:div w:id="1337153162">
          <w:marLeft w:val="0"/>
          <w:marRight w:val="0"/>
          <w:marTop w:val="0"/>
          <w:marBottom w:val="0"/>
          <w:divBdr>
            <w:top w:val="none" w:sz="0" w:space="0" w:color="auto"/>
            <w:left w:val="none" w:sz="0" w:space="0" w:color="auto"/>
            <w:bottom w:val="none" w:sz="0" w:space="0" w:color="auto"/>
            <w:right w:val="none" w:sz="0" w:space="0" w:color="auto"/>
          </w:divBdr>
        </w:div>
        <w:div w:id="2135364010">
          <w:marLeft w:val="0"/>
          <w:marRight w:val="0"/>
          <w:marTop w:val="0"/>
          <w:marBottom w:val="0"/>
          <w:divBdr>
            <w:top w:val="none" w:sz="0" w:space="0" w:color="auto"/>
            <w:left w:val="none" w:sz="0" w:space="0" w:color="auto"/>
            <w:bottom w:val="none" w:sz="0" w:space="0" w:color="auto"/>
            <w:right w:val="none" w:sz="0" w:space="0" w:color="auto"/>
          </w:divBdr>
        </w:div>
        <w:div w:id="943734868">
          <w:marLeft w:val="0"/>
          <w:marRight w:val="0"/>
          <w:marTop w:val="0"/>
          <w:marBottom w:val="0"/>
          <w:divBdr>
            <w:top w:val="none" w:sz="0" w:space="0" w:color="auto"/>
            <w:left w:val="none" w:sz="0" w:space="0" w:color="auto"/>
            <w:bottom w:val="none" w:sz="0" w:space="0" w:color="auto"/>
            <w:right w:val="none" w:sz="0" w:space="0" w:color="auto"/>
          </w:divBdr>
        </w:div>
        <w:div w:id="2029285466">
          <w:marLeft w:val="0"/>
          <w:marRight w:val="0"/>
          <w:marTop w:val="0"/>
          <w:marBottom w:val="0"/>
          <w:divBdr>
            <w:top w:val="none" w:sz="0" w:space="0" w:color="auto"/>
            <w:left w:val="none" w:sz="0" w:space="0" w:color="auto"/>
            <w:bottom w:val="none" w:sz="0" w:space="0" w:color="auto"/>
            <w:right w:val="none" w:sz="0" w:space="0" w:color="auto"/>
          </w:divBdr>
        </w:div>
        <w:div w:id="1201360383">
          <w:marLeft w:val="0"/>
          <w:marRight w:val="0"/>
          <w:marTop w:val="0"/>
          <w:marBottom w:val="0"/>
          <w:divBdr>
            <w:top w:val="none" w:sz="0" w:space="0" w:color="auto"/>
            <w:left w:val="none" w:sz="0" w:space="0" w:color="auto"/>
            <w:bottom w:val="none" w:sz="0" w:space="0" w:color="auto"/>
            <w:right w:val="none" w:sz="0" w:space="0" w:color="auto"/>
          </w:divBdr>
        </w:div>
        <w:div w:id="1057240966">
          <w:marLeft w:val="0"/>
          <w:marRight w:val="0"/>
          <w:marTop w:val="0"/>
          <w:marBottom w:val="0"/>
          <w:divBdr>
            <w:top w:val="none" w:sz="0" w:space="0" w:color="auto"/>
            <w:left w:val="none" w:sz="0" w:space="0" w:color="auto"/>
            <w:bottom w:val="none" w:sz="0" w:space="0" w:color="auto"/>
            <w:right w:val="none" w:sz="0" w:space="0" w:color="auto"/>
          </w:divBdr>
        </w:div>
        <w:div w:id="440997202">
          <w:marLeft w:val="0"/>
          <w:marRight w:val="0"/>
          <w:marTop w:val="0"/>
          <w:marBottom w:val="0"/>
          <w:divBdr>
            <w:top w:val="none" w:sz="0" w:space="0" w:color="auto"/>
            <w:left w:val="none" w:sz="0" w:space="0" w:color="auto"/>
            <w:bottom w:val="none" w:sz="0" w:space="0" w:color="auto"/>
            <w:right w:val="none" w:sz="0" w:space="0" w:color="auto"/>
          </w:divBdr>
        </w:div>
        <w:div w:id="7609349">
          <w:marLeft w:val="0"/>
          <w:marRight w:val="0"/>
          <w:marTop w:val="0"/>
          <w:marBottom w:val="0"/>
          <w:divBdr>
            <w:top w:val="none" w:sz="0" w:space="0" w:color="auto"/>
            <w:left w:val="none" w:sz="0" w:space="0" w:color="auto"/>
            <w:bottom w:val="none" w:sz="0" w:space="0" w:color="auto"/>
            <w:right w:val="none" w:sz="0" w:space="0" w:color="auto"/>
          </w:divBdr>
        </w:div>
        <w:div w:id="114181883">
          <w:marLeft w:val="0"/>
          <w:marRight w:val="0"/>
          <w:marTop w:val="0"/>
          <w:marBottom w:val="0"/>
          <w:divBdr>
            <w:top w:val="none" w:sz="0" w:space="0" w:color="auto"/>
            <w:left w:val="none" w:sz="0" w:space="0" w:color="auto"/>
            <w:bottom w:val="none" w:sz="0" w:space="0" w:color="auto"/>
            <w:right w:val="none" w:sz="0" w:space="0" w:color="auto"/>
          </w:divBdr>
        </w:div>
        <w:div w:id="802161337">
          <w:marLeft w:val="0"/>
          <w:marRight w:val="0"/>
          <w:marTop w:val="0"/>
          <w:marBottom w:val="0"/>
          <w:divBdr>
            <w:top w:val="none" w:sz="0" w:space="0" w:color="auto"/>
            <w:left w:val="none" w:sz="0" w:space="0" w:color="auto"/>
            <w:bottom w:val="none" w:sz="0" w:space="0" w:color="auto"/>
            <w:right w:val="none" w:sz="0" w:space="0" w:color="auto"/>
          </w:divBdr>
        </w:div>
        <w:div w:id="117065520">
          <w:marLeft w:val="0"/>
          <w:marRight w:val="0"/>
          <w:marTop w:val="0"/>
          <w:marBottom w:val="0"/>
          <w:divBdr>
            <w:top w:val="none" w:sz="0" w:space="0" w:color="auto"/>
            <w:left w:val="none" w:sz="0" w:space="0" w:color="auto"/>
            <w:bottom w:val="none" w:sz="0" w:space="0" w:color="auto"/>
            <w:right w:val="none" w:sz="0" w:space="0" w:color="auto"/>
          </w:divBdr>
        </w:div>
        <w:div w:id="580023395">
          <w:marLeft w:val="0"/>
          <w:marRight w:val="0"/>
          <w:marTop w:val="0"/>
          <w:marBottom w:val="0"/>
          <w:divBdr>
            <w:top w:val="none" w:sz="0" w:space="0" w:color="auto"/>
            <w:left w:val="none" w:sz="0" w:space="0" w:color="auto"/>
            <w:bottom w:val="none" w:sz="0" w:space="0" w:color="auto"/>
            <w:right w:val="none" w:sz="0" w:space="0" w:color="auto"/>
          </w:divBdr>
        </w:div>
        <w:div w:id="588467682">
          <w:marLeft w:val="0"/>
          <w:marRight w:val="0"/>
          <w:marTop w:val="0"/>
          <w:marBottom w:val="0"/>
          <w:divBdr>
            <w:top w:val="none" w:sz="0" w:space="0" w:color="auto"/>
            <w:left w:val="none" w:sz="0" w:space="0" w:color="auto"/>
            <w:bottom w:val="none" w:sz="0" w:space="0" w:color="auto"/>
            <w:right w:val="none" w:sz="0" w:space="0" w:color="auto"/>
          </w:divBdr>
        </w:div>
        <w:div w:id="127550827">
          <w:marLeft w:val="0"/>
          <w:marRight w:val="0"/>
          <w:marTop w:val="0"/>
          <w:marBottom w:val="0"/>
          <w:divBdr>
            <w:top w:val="none" w:sz="0" w:space="0" w:color="auto"/>
            <w:left w:val="none" w:sz="0" w:space="0" w:color="auto"/>
            <w:bottom w:val="none" w:sz="0" w:space="0" w:color="auto"/>
            <w:right w:val="none" w:sz="0" w:space="0" w:color="auto"/>
          </w:divBdr>
        </w:div>
        <w:div w:id="748691843">
          <w:marLeft w:val="0"/>
          <w:marRight w:val="0"/>
          <w:marTop w:val="0"/>
          <w:marBottom w:val="0"/>
          <w:divBdr>
            <w:top w:val="none" w:sz="0" w:space="0" w:color="auto"/>
            <w:left w:val="none" w:sz="0" w:space="0" w:color="auto"/>
            <w:bottom w:val="none" w:sz="0" w:space="0" w:color="auto"/>
            <w:right w:val="none" w:sz="0" w:space="0" w:color="auto"/>
          </w:divBdr>
        </w:div>
        <w:div w:id="817037493">
          <w:marLeft w:val="0"/>
          <w:marRight w:val="0"/>
          <w:marTop w:val="0"/>
          <w:marBottom w:val="0"/>
          <w:divBdr>
            <w:top w:val="none" w:sz="0" w:space="0" w:color="auto"/>
            <w:left w:val="none" w:sz="0" w:space="0" w:color="auto"/>
            <w:bottom w:val="none" w:sz="0" w:space="0" w:color="auto"/>
            <w:right w:val="none" w:sz="0" w:space="0" w:color="auto"/>
          </w:divBdr>
        </w:div>
        <w:div w:id="653988348">
          <w:marLeft w:val="0"/>
          <w:marRight w:val="0"/>
          <w:marTop w:val="0"/>
          <w:marBottom w:val="0"/>
          <w:divBdr>
            <w:top w:val="none" w:sz="0" w:space="0" w:color="auto"/>
            <w:left w:val="none" w:sz="0" w:space="0" w:color="auto"/>
            <w:bottom w:val="none" w:sz="0" w:space="0" w:color="auto"/>
            <w:right w:val="none" w:sz="0" w:space="0" w:color="auto"/>
          </w:divBdr>
        </w:div>
        <w:div w:id="120850044">
          <w:marLeft w:val="0"/>
          <w:marRight w:val="0"/>
          <w:marTop w:val="0"/>
          <w:marBottom w:val="0"/>
          <w:divBdr>
            <w:top w:val="none" w:sz="0" w:space="0" w:color="auto"/>
            <w:left w:val="none" w:sz="0" w:space="0" w:color="auto"/>
            <w:bottom w:val="none" w:sz="0" w:space="0" w:color="auto"/>
            <w:right w:val="none" w:sz="0" w:space="0" w:color="auto"/>
          </w:divBdr>
        </w:div>
        <w:div w:id="1466584268">
          <w:marLeft w:val="0"/>
          <w:marRight w:val="0"/>
          <w:marTop w:val="0"/>
          <w:marBottom w:val="0"/>
          <w:divBdr>
            <w:top w:val="none" w:sz="0" w:space="0" w:color="auto"/>
            <w:left w:val="none" w:sz="0" w:space="0" w:color="auto"/>
            <w:bottom w:val="none" w:sz="0" w:space="0" w:color="auto"/>
            <w:right w:val="none" w:sz="0" w:space="0" w:color="auto"/>
          </w:divBdr>
        </w:div>
        <w:div w:id="1309823579">
          <w:marLeft w:val="0"/>
          <w:marRight w:val="0"/>
          <w:marTop w:val="0"/>
          <w:marBottom w:val="0"/>
          <w:divBdr>
            <w:top w:val="none" w:sz="0" w:space="0" w:color="auto"/>
            <w:left w:val="none" w:sz="0" w:space="0" w:color="auto"/>
            <w:bottom w:val="none" w:sz="0" w:space="0" w:color="auto"/>
            <w:right w:val="none" w:sz="0" w:space="0" w:color="auto"/>
          </w:divBdr>
        </w:div>
        <w:div w:id="334041536">
          <w:marLeft w:val="0"/>
          <w:marRight w:val="0"/>
          <w:marTop w:val="0"/>
          <w:marBottom w:val="0"/>
          <w:divBdr>
            <w:top w:val="none" w:sz="0" w:space="0" w:color="auto"/>
            <w:left w:val="none" w:sz="0" w:space="0" w:color="auto"/>
            <w:bottom w:val="none" w:sz="0" w:space="0" w:color="auto"/>
            <w:right w:val="none" w:sz="0" w:space="0" w:color="auto"/>
          </w:divBdr>
        </w:div>
        <w:div w:id="127862583">
          <w:marLeft w:val="0"/>
          <w:marRight w:val="0"/>
          <w:marTop w:val="0"/>
          <w:marBottom w:val="0"/>
          <w:divBdr>
            <w:top w:val="none" w:sz="0" w:space="0" w:color="auto"/>
            <w:left w:val="none" w:sz="0" w:space="0" w:color="auto"/>
            <w:bottom w:val="none" w:sz="0" w:space="0" w:color="auto"/>
            <w:right w:val="none" w:sz="0" w:space="0" w:color="auto"/>
          </w:divBdr>
        </w:div>
        <w:div w:id="1298217409">
          <w:marLeft w:val="0"/>
          <w:marRight w:val="0"/>
          <w:marTop w:val="0"/>
          <w:marBottom w:val="0"/>
          <w:divBdr>
            <w:top w:val="none" w:sz="0" w:space="0" w:color="auto"/>
            <w:left w:val="none" w:sz="0" w:space="0" w:color="auto"/>
            <w:bottom w:val="none" w:sz="0" w:space="0" w:color="auto"/>
            <w:right w:val="none" w:sz="0" w:space="0" w:color="auto"/>
          </w:divBdr>
        </w:div>
        <w:div w:id="1011954154">
          <w:marLeft w:val="0"/>
          <w:marRight w:val="0"/>
          <w:marTop w:val="0"/>
          <w:marBottom w:val="0"/>
          <w:divBdr>
            <w:top w:val="none" w:sz="0" w:space="0" w:color="auto"/>
            <w:left w:val="none" w:sz="0" w:space="0" w:color="auto"/>
            <w:bottom w:val="none" w:sz="0" w:space="0" w:color="auto"/>
            <w:right w:val="none" w:sz="0" w:space="0" w:color="auto"/>
          </w:divBdr>
        </w:div>
        <w:div w:id="1966427165">
          <w:marLeft w:val="0"/>
          <w:marRight w:val="0"/>
          <w:marTop w:val="0"/>
          <w:marBottom w:val="0"/>
          <w:divBdr>
            <w:top w:val="none" w:sz="0" w:space="0" w:color="auto"/>
            <w:left w:val="none" w:sz="0" w:space="0" w:color="auto"/>
            <w:bottom w:val="none" w:sz="0" w:space="0" w:color="auto"/>
            <w:right w:val="none" w:sz="0" w:space="0" w:color="auto"/>
          </w:divBdr>
        </w:div>
        <w:div w:id="96341116">
          <w:marLeft w:val="0"/>
          <w:marRight w:val="0"/>
          <w:marTop w:val="0"/>
          <w:marBottom w:val="0"/>
          <w:divBdr>
            <w:top w:val="none" w:sz="0" w:space="0" w:color="auto"/>
            <w:left w:val="none" w:sz="0" w:space="0" w:color="auto"/>
            <w:bottom w:val="none" w:sz="0" w:space="0" w:color="auto"/>
            <w:right w:val="none" w:sz="0" w:space="0" w:color="auto"/>
          </w:divBdr>
        </w:div>
        <w:div w:id="1769958834">
          <w:marLeft w:val="0"/>
          <w:marRight w:val="0"/>
          <w:marTop w:val="0"/>
          <w:marBottom w:val="0"/>
          <w:divBdr>
            <w:top w:val="none" w:sz="0" w:space="0" w:color="auto"/>
            <w:left w:val="none" w:sz="0" w:space="0" w:color="auto"/>
            <w:bottom w:val="none" w:sz="0" w:space="0" w:color="auto"/>
            <w:right w:val="none" w:sz="0" w:space="0" w:color="auto"/>
          </w:divBdr>
        </w:div>
        <w:div w:id="1810394472">
          <w:marLeft w:val="0"/>
          <w:marRight w:val="0"/>
          <w:marTop w:val="0"/>
          <w:marBottom w:val="0"/>
          <w:divBdr>
            <w:top w:val="none" w:sz="0" w:space="0" w:color="auto"/>
            <w:left w:val="none" w:sz="0" w:space="0" w:color="auto"/>
            <w:bottom w:val="none" w:sz="0" w:space="0" w:color="auto"/>
            <w:right w:val="none" w:sz="0" w:space="0" w:color="auto"/>
          </w:divBdr>
        </w:div>
        <w:div w:id="1733307405">
          <w:marLeft w:val="0"/>
          <w:marRight w:val="0"/>
          <w:marTop w:val="0"/>
          <w:marBottom w:val="0"/>
          <w:divBdr>
            <w:top w:val="none" w:sz="0" w:space="0" w:color="auto"/>
            <w:left w:val="none" w:sz="0" w:space="0" w:color="auto"/>
            <w:bottom w:val="none" w:sz="0" w:space="0" w:color="auto"/>
            <w:right w:val="none" w:sz="0" w:space="0" w:color="auto"/>
          </w:divBdr>
        </w:div>
        <w:div w:id="121929428">
          <w:marLeft w:val="0"/>
          <w:marRight w:val="0"/>
          <w:marTop w:val="0"/>
          <w:marBottom w:val="0"/>
          <w:divBdr>
            <w:top w:val="none" w:sz="0" w:space="0" w:color="auto"/>
            <w:left w:val="none" w:sz="0" w:space="0" w:color="auto"/>
            <w:bottom w:val="none" w:sz="0" w:space="0" w:color="auto"/>
            <w:right w:val="none" w:sz="0" w:space="0" w:color="auto"/>
          </w:divBdr>
        </w:div>
        <w:div w:id="814875953">
          <w:marLeft w:val="0"/>
          <w:marRight w:val="0"/>
          <w:marTop w:val="0"/>
          <w:marBottom w:val="0"/>
          <w:divBdr>
            <w:top w:val="none" w:sz="0" w:space="0" w:color="auto"/>
            <w:left w:val="none" w:sz="0" w:space="0" w:color="auto"/>
            <w:bottom w:val="none" w:sz="0" w:space="0" w:color="auto"/>
            <w:right w:val="none" w:sz="0" w:space="0" w:color="auto"/>
          </w:divBdr>
        </w:div>
        <w:div w:id="757209940">
          <w:marLeft w:val="0"/>
          <w:marRight w:val="0"/>
          <w:marTop w:val="0"/>
          <w:marBottom w:val="0"/>
          <w:divBdr>
            <w:top w:val="none" w:sz="0" w:space="0" w:color="auto"/>
            <w:left w:val="none" w:sz="0" w:space="0" w:color="auto"/>
            <w:bottom w:val="none" w:sz="0" w:space="0" w:color="auto"/>
            <w:right w:val="none" w:sz="0" w:space="0" w:color="auto"/>
          </w:divBdr>
        </w:div>
        <w:div w:id="2128039765">
          <w:marLeft w:val="0"/>
          <w:marRight w:val="0"/>
          <w:marTop w:val="0"/>
          <w:marBottom w:val="0"/>
          <w:divBdr>
            <w:top w:val="none" w:sz="0" w:space="0" w:color="auto"/>
            <w:left w:val="none" w:sz="0" w:space="0" w:color="auto"/>
            <w:bottom w:val="none" w:sz="0" w:space="0" w:color="auto"/>
            <w:right w:val="none" w:sz="0" w:space="0" w:color="auto"/>
          </w:divBdr>
        </w:div>
        <w:div w:id="466777714">
          <w:marLeft w:val="0"/>
          <w:marRight w:val="0"/>
          <w:marTop w:val="0"/>
          <w:marBottom w:val="0"/>
          <w:divBdr>
            <w:top w:val="none" w:sz="0" w:space="0" w:color="auto"/>
            <w:left w:val="none" w:sz="0" w:space="0" w:color="auto"/>
            <w:bottom w:val="none" w:sz="0" w:space="0" w:color="auto"/>
            <w:right w:val="none" w:sz="0" w:space="0" w:color="auto"/>
          </w:divBdr>
        </w:div>
        <w:div w:id="567346087">
          <w:marLeft w:val="0"/>
          <w:marRight w:val="0"/>
          <w:marTop w:val="0"/>
          <w:marBottom w:val="0"/>
          <w:divBdr>
            <w:top w:val="none" w:sz="0" w:space="0" w:color="auto"/>
            <w:left w:val="none" w:sz="0" w:space="0" w:color="auto"/>
            <w:bottom w:val="none" w:sz="0" w:space="0" w:color="auto"/>
            <w:right w:val="none" w:sz="0" w:space="0" w:color="auto"/>
          </w:divBdr>
        </w:div>
        <w:div w:id="711686809">
          <w:marLeft w:val="0"/>
          <w:marRight w:val="0"/>
          <w:marTop w:val="0"/>
          <w:marBottom w:val="0"/>
          <w:divBdr>
            <w:top w:val="none" w:sz="0" w:space="0" w:color="auto"/>
            <w:left w:val="none" w:sz="0" w:space="0" w:color="auto"/>
            <w:bottom w:val="none" w:sz="0" w:space="0" w:color="auto"/>
            <w:right w:val="none" w:sz="0" w:space="0" w:color="auto"/>
          </w:divBdr>
        </w:div>
        <w:div w:id="1794978911">
          <w:marLeft w:val="0"/>
          <w:marRight w:val="0"/>
          <w:marTop w:val="0"/>
          <w:marBottom w:val="0"/>
          <w:divBdr>
            <w:top w:val="none" w:sz="0" w:space="0" w:color="auto"/>
            <w:left w:val="none" w:sz="0" w:space="0" w:color="auto"/>
            <w:bottom w:val="none" w:sz="0" w:space="0" w:color="auto"/>
            <w:right w:val="none" w:sz="0" w:space="0" w:color="auto"/>
          </w:divBdr>
        </w:div>
        <w:div w:id="647318284">
          <w:marLeft w:val="0"/>
          <w:marRight w:val="0"/>
          <w:marTop w:val="0"/>
          <w:marBottom w:val="0"/>
          <w:divBdr>
            <w:top w:val="none" w:sz="0" w:space="0" w:color="auto"/>
            <w:left w:val="none" w:sz="0" w:space="0" w:color="auto"/>
            <w:bottom w:val="none" w:sz="0" w:space="0" w:color="auto"/>
            <w:right w:val="none" w:sz="0" w:space="0" w:color="auto"/>
          </w:divBdr>
        </w:div>
        <w:div w:id="843780712">
          <w:marLeft w:val="0"/>
          <w:marRight w:val="0"/>
          <w:marTop w:val="0"/>
          <w:marBottom w:val="0"/>
          <w:divBdr>
            <w:top w:val="none" w:sz="0" w:space="0" w:color="auto"/>
            <w:left w:val="none" w:sz="0" w:space="0" w:color="auto"/>
            <w:bottom w:val="none" w:sz="0" w:space="0" w:color="auto"/>
            <w:right w:val="none" w:sz="0" w:space="0" w:color="auto"/>
          </w:divBdr>
        </w:div>
        <w:div w:id="446699458">
          <w:marLeft w:val="0"/>
          <w:marRight w:val="0"/>
          <w:marTop w:val="0"/>
          <w:marBottom w:val="0"/>
          <w:divBdr>
            <w:top w:val="none" w:sz="0" w:space="0" w:color="auto"/>
            <w:left w:val="none" w:sz="0" w:space="0" w:color="auto"/>
            <w:bottom w:val="none" w:sz="0" w:space="0" w:color="auto"/>
            <w:right w:val="none" w:sz="0" w:space="0" w:color="auto"/>
          </w:divBdr>
        </w:div>
        <w:div w:id="1774548580">
          <w:marLeft w:val="0"/>
          <w:marRight w:val="0"/>
          <w:marTop w:val="0"/>
          <w:marBottom w:val="0"/>
          <w:divBdr>
            <w:top w:val="none" w:sz="0" w:space="0" w:color="auto"/>
            <w:left w:val="none" w:sz="0" w:space="0" w:color="auto"/>
            <w:bottom w:val="none" w:sz="0" w:space="0" w:color="auto"/>
            <w:right w:val="none" w:sz="0" w:space="0" w:color="auto"/>
          </w:divBdr>
        </w:div>
        <w:div w:id="2069377365">
          <w:marLeft w:val="0"/>
          <w:marRight w:val="0"/>
          <w:marTop w:val="0"/>
          <w:marBottom w:val="0"/>
          <w:divBdr>
            <w:top w:val="none" w:sz="0" w:space="0" w:color="auto"/>
            <w:left w:val="none" w:sz="0" w:space="0" w:color="auto"/>
            <w:bottom w:val="none" w:sz="0" w:space="0" w:color="auto"/>
            <w:right w:val="none" w:sz="0" w:space="0" w:color="auto"/>
          </w:divBdr>
        </w:div>
        <w:div w:id="316960705">
          <w:marLeft w:val="0"/>
          <w:marRight w:val="0"/>
          <w:marTop w:val="0"/>
          <w:marBottom w:val="0"/>
          <w:divBdr>
            <w:top w:val="none" w:sz="0" w:space="0" w:color="auto"/>
            <w:left w:val="none" w:sz="0" w:space="0" w:color="auto"/>
            <w:bottom w:val="none" w:sz="0" w:space="0" w:color="auto"/>
            <w:right w:val="none" w:sz="0" w:space="0" w:color="auto"/>
          </w:divBdr>
        </w:div>
        <w:div w:id="2043631146">
          <w:marLeft w:val="0"/>
          <w:marRight w:val="0"/>
          <w:marTop w:val="0"/>
          <w:marBottom w:val="0"/>
          <w:divBdr>
            <w:top w:val="none" w:sz="0" w:space="0" w:color="auto"/>
            <w:left w:val="none" w:sz="0" w:space="0" w:color="auto"/>
            <w:bottom w:val="none" w:sz="0" w:space="0" w:color="auto"/>
            <w:right w:val="none" w:sz="0" w:space="0" w:color="auto"/>
          </w:divBdr>
        </w:div>
        <w:div w:id="708575604">
          <w:marLeft w:val="0"/>
          <w:marRight w:val="0"/>
          <w:marTop w:val="0"/>
          <w:marBottom w:val="0"/>
          <w:divBdr>
            <w:top w:val="none" w:sz="0" w:space="0" w:color="auto"/>
            <w:left w:val="none" w:sz="0" w:space="0" w:color="auto"/>
            <w:bottom w:val="none" w:sz="0" w:space="0" w:color="auto"/>
            <w:right w:val="none" w:sz="0" w:space="0" w:color="auto"/>
          </w:divBdr>
        </w:div>
        <w:div w:id="1056900533">
          <w:marLeft w:val="0"/>
          <w:marRight w:val="0"/>
          <w:marTop w:val="0"/>
          <w:marBottom w:val="0"/>
          <w:divBdr>
            <w:top w:val="none" w:sz="0" w:space="0" w:color="auto"/>
            <w:left w:val="none" w:sz="0" w:space="0" w:color="auto"/>
            <w:bottom w:val="none" w:sz="0" w:space="0" w:color="auto"/>
            <w:right w:val="none" w:sz="0" w:space="0" w:color="auto"/>
          </w:divBdr>
        </w:div>
        <w:div w:id="1973368321">
          <w:marLeft w:val="0"/>
          <w:marRight w:val="0"/>
          <w:marTop w:val="0"/>
          <w:marBottom w:val="0"/>
          <w:divBdr>
            <w:top w:val="none" w:sz="0" w:space="0" w:color="auto"/>
            <w:left w:val="none" w:sz="0" w:space="0" w:color="auto"/>
            <w:bottom w:val="none" w:sz="0" w:space="0" w:color="auto"/>
            <w:right w:val="none" w:sz="0" w:space="0" w:color="auto"/>
          </w:divBdr>
        </w:div>
        <w:div w:id="1283656359">
          <w:marLeft w:val="0"/>
          <w:marRight w:val="0"/>
          <w:marTop w:val="0"/>
          <w:marBottom w:val="0"/>
          <w:divBdr>
            <w:top w:val="none" w:sz="0" w:space="0" w:color="auto"/>
            <w:left w:val="none" w:sz="0" w:space="0" w:color="auto"/>
            <w:bottom w:val="none" w:sz="0" w:space="0" w:color="auto"/>
            <w:right w:val="none" w:sz="0" w:space="0" w:color="auto"/>
          </w:divBdr>
        </w:div>
        <w:div w:id="623998171">
          <w:marLeft w:val="0"/>
          <w:marRight w:val="0"/>
          <w:marTop w:val="0"/>
          <w:marBottom w:val="0"/>
          <w:divBdr>
            <w:top w:val="none" w:sz="0" w:space="0" w:color="auto"/>
            <w:left w:val="none" w:sz="0" w:space="0" w:color="auto"/>
            <w:bottom w:val="none" w:sz="0" w:space="0" w:color="auto"/>
            <w:right w:val="none" w:sz="0" w:space="0" w:color="auto"/>
          </w:divBdr>
        </w:div>
        <w:div w:id="279456364">
          <w:marLeft w:val="0"/>
          <w:marRight w:val="0"/>
          <w:marTop w:val="0"/>
          <w:marBottom w:val="0"/>
          <w:divBdr>
            <w:top w:val="none" w:sz="0" w:space="0" w:color="auto"/>
            <w:left w:val="none" w:sz="0" w:space="0" w:color="auto"/>
            <w:bottom w:val="none" w:sz="0" w:space="0" w:color="auto"/>
            <w:right w:val="none" w:sz="0" w:space="0" w:color="auto"/>
          </w:divBdr>
        </w:div>
      </w:divsChild>
    </w:div>
    <w:div w:id="419646041">
      <w:bodyDiv w:val="1"/>
      <w:marLeft w:val="0"/>
      <w:marRight w:val="0"/>
      <w:marTop w:val="0"/>
      <w:marBottom w:val="0"/>
      <w:divBdr>
        <w:top w:val="none" w:sz="0" w:space="0" w:color="auto"/>
        <w:left w:val="none" w:sz="0" w:space="0" w:color="auto"/>
        <w:bottom w:val="none" w:sz="0" w:space="0" w:color="auto"/>
        <w:right w:val="none" w:sz="0" w:space="0" w:color="auto"/>
      </w:divBdr>
    </w:div>
    <w:div w:id="459958321">
      <w:bodyDiv w:val="1"/>
      <w:marLeft w:val="0"/>
      <w:marRight w:val="0"/>
      <w:marTop w:val="0"/>
      <w:marBottom w:val="0"/>
      <w:divBdr>
        <w:top w:val="none" w:sz="0" w:space="0" w:color="auto"/>
        <w:left w:val="none" w:sz="0" w:space="0" w:color="auto"/>
        <w:bottom w:val="none" w:sz="0" w:space="0" w:color="auto"/>
        <w:right w:val="none" w:sz="0" w:space="0" w:color="auto"/>
      </w:divBdr>
    </w:div>
    <w:div w:id="518008644">
      <w:bodyDiv w:val="1"/>
      <w:marLeft w:val="0"/>
      <w:marRight w:val="0"/>
      <w:marTop w:val="0"/>
      <w:marBottom w:val="0"/>
      <w:divBdr>
        <w:top w:val="none" w:sz="0" w:space="0" w:color="auto"/>
        <w:left w:val="none" w:sz="0" w:space="0" w:color="auto"/>
        <w:bottom w:val="none" w:sz="0" w:space="0" w:color="auto"/>
        <w:right w:val="none" w:sz="0" w:space="0" w:color="auto"/>
      </w:divBdr>
      <w:divsChild>
        <w:div w:id="2094736270">
          <w:marLeft w:val="0"/>
          <w:marRight w:val="0"/>
          <w:marTop w:val="0"/>
          <w:marBottom w:val="0"/>
          <w:divBdr>
            <w:top w:val="none" w:sz="0" w:space="0" w:color="auto"/>
            <w:left w:val="none" w:sz="0" w:space="0" w:color="auto"/>
            <w:bottom w:val="none" w:sz="0" w:space="0" w:color="auto"/>
            <w:right w:val="none" w:sz="0" w:space="0" w:color="auto"/>
          </w:divBdr>
        </w:div>
        <w:div w:id="202600893">
          <w:marLeft w:val="0"/>
          <w:marRight w:val="0"/>
          <w:marTop w:val="0"/>
          <w:marBottom w:val="0"/>
          <w:divBdr>
            <w:top w:val="none" w:sz="0" w:space="0" w:color="auto"/>
            <w:left w:val="none" w:sz="0" w:space="0" w:color="auto"/>
            <w:bottom w:val="none" w:sz="0" w:space="0" w:color="auto"/>
            <w:right w:val="none" w:sz="0" w:space="0" w:color="auto"/>
          </w:divBdr>
        </w:div>
        <w:div w:id="232088975">
          <w:marLeft w:val="0"/>
          <w:marRight w:val="0"/>
          <w:marTop w:val="0"/>
          <w:marBottom w:val="0"/>
          <w:divBdr>
            <w:top w:val="none" w:sz="0" w:space="0" w:color="auto"/>
            <w:left w:val="none" w:sz="0" w:space="0" w:color="auto"/>
            <w:bottom w:val="none" w:sz="0" w:space="0" w:color="auto"/>
            <w:right w:val="none" w:sz="0" w:space="0" w:color="auto"/>
          </w:divBdr>
        </w:div>
        <w:div w:id="1391730167">
          <w:marLeft w:val="0"/>
          <w:marRight w:val="0"/>
          <w:marTop w:val="0"/>
          <w:marBottom w:val="0"/>
          <w:divBdr>
            <w:top w:val="none" w:sz="0" w:space="0" w:color="auto"/>
            <w:left w:val="none" w:sz="0" w:space="0" w:color="auto"/>
            <w:bottom w:val="none" w:sz="0" w:space="0" w:color="auto"/>
            <w:right w:val="none" w:sz="0" w:space="0" w:color="auto"/>
          </w:divBdr>
        </w:div>
      </w:divsChild>
    </w:div>
    <w:div w:id="647176369">
      <w:bodyDiv w:val="1"/>
      <w:marLeft w:val="0"/>
      <w:marRight w:val="0"/>
      <w:marTop w:val="0"/>
      <w:marBottom w:val="0"/>
      <w:divBdr>
        <w:top w:val="none" w:sz="0" w:space="0" w:color="auto"/>
        <w:left w:val="none" w:sz="0" w:space="0" w:color="auto"/>
        <w:bottom w:val="none" w:sz="0" w:space="0" w:color="auto"/>
        <w:right w:val="none" w:sz="0" w:space="0" w:color="auto"/>
      </w:divBdr>
    </w:div>
    <w:div w:id="773790832">
      <w:bodyDiv w:val="1"/>
      <w:marLeft w:val="0"/>
      <w:marRight w:val="0"/>
      <w:marTop w:val="0"/>
      <w:marBottom w:val="0"/>
      <w:divBdr>
        <w:top w:val="none" w:sz="0" w:space="0" w:color="auto"/>
        <w:left w:val="none" w:sz="0" w:space="0" w:color="auto"/>
        <w:bottom w:val="none" w:sz="0" w:space="0" w:color="auto"/>
        <w:right w:val="none" w:sz="0" w:space="0" w:color="auto"/>
      </w:divBdr>
    </w:div>
    <w:div w:id="785661893">
      <w:bodyDiv w:val="1"/>
      <w:marLeft w:val="0"/>
      <w:marRight w:val="0"/>
      <w:marTop w:val="0"/>
      <w:marBottom w:val="0"/>
      <w:divBdr>
        <w:top w:val="none" w:sz="0" w:space="0" w:color="auto"/>
        <w:left w:val="none" w:sz="0" w:space="0" w:color="auto"/>
        <w:bottom w:val="none" w:sz="0" w:space="0" w:color="auto"/>
        <w:right w:val="none" w:sz="0" w:space="0" w:color="auto"/>
      </w:divBdr>
    </w:div>
    <w:div w:id="810831854">
      <w:bodyDiv w:val="1"/>
      <w:marLeft w:val="0"/>
      <w:marRight w:val="0"/>
      <w:marTop w:val="0"/>
      <w:marBottom w:val="0"/>
      <w:divBdr>
        <w:top w:val="none" w:sz="0" w:space="0" w:color="auto"/>
        <w:left w:val="none" w:sz="0" w:space="0" w:color="auto"/>
        <w:bottom w:val="none" w:sz="0" w:space="0" w:color="auto"/>
        <w:right w:val="none" w:sz="0" w:space="0" w:color="auto"/>
      </w:divBdr>
    </w:div>
    <w:div w:id="840851014">
      <w:bodyDiv w:val="1"/>
      <w:marLeft w:val="0"/>
      <w:marRight w:val="0"/>
      <w:marTop w:val="0"/>
      <w:marBottom w:val="0"/>
      <w:divBdr>
        <w:top w:val="none" w:sz="0" w:space="0" w:color="auto"/>
        <w:left w:val="none" w:sz="0" w:space="0" w:color="auto"/>
        <w:bottom w:val="none" w:sz="0" w:space="0" w:color="auto"/>
        <w:right w:val="none" w:sz="0" w:space="0" w:color="auto"/>
      </w:divBdr>
    </w:div>
    <w:div w:id="884605569">
      <w:bodyDiv w:val="1"/>
      <w:marLeft w:val="0"/>
      <w:marRight w:val="0"/>
      <w:marTop w:val="0"/>
      <w:marBottom w:val="0"/>
      <w:divBdr>
        <w:top w:val="none" w:sz="0" w:space="0" w:color="auto"/>
        <w:left w:val="none" w:sz="0" w:space="0" w:color="auto"/>
        <w:bottom w:val="none" w:sz="0" w:space="0" w:color="auto"/>
        <w:right w:val="none" w:sz="0" w:space="0" w:color="auto"/>
      </w:divBdr>
    </w:div>
    <w:div w:id="964238413">
      <w:bodyDiv w:val="1"/>
      <w:marLeft w:val="0"/>
      <w:marRight w:val="0"/>
      <w:marTop w:val="0"/>
      <w:marBottom w:val="0"/>
      <w:divBdr>
        <w:top w:val="none" w:sz="0" w:space="0" w:color="auto"/>
        <w:left w:val="none" w:sz="0" w:space="0" w:color="auto"/>
        <w:bottom w:val="none" w:sz="0" w:space="0" w:color="auto"/>
        <w:right w:val="none" w:sz="0" w:space="0" w:color="auto"/>
      </w:divBdr>
      <w:divsChild>
        <w:div w:id="255482149">
          <w:marLeft w:val="0"/>
          <w:marRight w:val="0"/>
          <w:marTop w:val="0"/>
          <w:marBottom w:val="0"/>
          <w:divBdr>
            <w:top w:val="none" w:sz="0" w:space="0" w:color="auto"/>
            <w:left w:val="none" w:sz="0" w:space="0" w:color="auto"/>
            <w:bottom w:val="none" w:sz="0" w:space="0" w:color="auto"/>
            <w:right w:val="none" w:sz="0" w:space="0" w:color="auto"/>
          </w:divBdr>
        </w:div>
        <w:div w:id="1958950063">
          <w:marLeft w:val="0"/>
          <w:marRight w:val="0"/>
          <w:marTop w:val="0"/>
          <w:marBottom w:val="0"/>
          <w:divBdr>
            <w:top w:val="none" w:sz="0" w:space="0" w:color="auto"/>
            <w:left w:val="none" w:sz="0" w:space="0" w:color="auto"/>
            <w:bottom w:val="none" w:sz="0" w:space="0" w:color="auto"/>
            <w:right w:val="none" w:sz="0" w:space="0" w:color="auto"/>
          </w:divBdr>
        </w:div>
        <w:div w:id="720054806">
          <w:marLeft w:val="0"/>
          <w:marRight w:val="0"/>
          <w:marTop w:val="0"/>
          <w:marBottom w:val="0"/>
          <w:divBdr>
            <w:top w:val="none" w:sz="0" w:space="0" w:color="auto"/>
            <w:left w:val="none" w:sz="0" w:space="0" w:color="auto"/>
            <w:bottom w:val="none" w:sz="0" w:space="0" w:color="auto"/>
            <w:right w:val="none" w:sz="0" w:space="0" w:color="auto"/>
          </w:divBdr>
        </w:div>
        <w:div w:id="467017906">
          <w:marLeft w:val="0"/>
          <w:marRight w:val="0"/>
          <w:marTop w:val="0"/>
          <w:marBottom w:val="0"/>
          <w:divBdr>
            <w:top w:val="none" w:sz="0" w:space="0" w:color="auto"/>
            <w:left w:val="none" w:sz="0" w:space="0" w:color="auto"/>
            <w:bottom w:val="none" w:sz="0" w:space="0" w:color="auto"/>
            <w:right w:val="none" w:sz="0" w:space="0" w:color="auto"/>
          </w:divBdr>
        </w:div>
        <w:div w:id="1606617949">
          <w:marLeft w:val="0"/>
          <w:marRight w:val="0"/>
          <w:marTop w:val="0"/>
          <w:marBottom w:val="0"/>
          <w:divBdr>
            <w:top w:val="none" w:sz="0" w:space="0" w:color="auto"/>
            <w:left w:val="none" w:sz="0" w:space="0" w:color="auto"/>
            <w:bottom w:val="none" w:sz="0" w:space="0" w:color="auto"/>
            <w:right w:val="none" w:sz="0" w:space="0" w:color="auto"/>
          </w:divBdr>
        </w:div>
        <w:div w:id="1912538531">
          <w:marLeft w:val="0"/>
          <w:marRight w:val="0"/>
          <w:marTop w:val="0"/>
          <w:marBottom w:val="0"/>
          <w:divBdr>
            <w:top w:val="none" w:sz="0" w:space="0" w:color="auto"/>
            <w:left w:val="none" w:sz="0" w:space="0" w:color="auto"/>
            <w:bottom w:val="none" w:sz="0" w:space="0" w:color="auto"/>
            <w:right w:val="none" w:sz="0" w:space="0" w:color="auto"/>
          </w:divBdr>
        </w:div>
        <w:div w:id="1085689585">
          <w:marLeft w:val="0"/>
          <w:marRight w:val="0"/>
          <w:marTop w:val="0"/>
          <w:marBottom w:val="0"/>
          <w:divBdr>
            <w:top w:val="none" w:sz="0" w:space="0" w:color="auto"/>
            <w:left w:val="none" w:sz="0" w:space="0" w:color="auto"/>
            <w:bottom w:val="none" w:sz="0" w:space="0" w:color="auto"/>
            <w:right w:val="none" w:sz="0" w:space="0" w:color="auto"/>
          </w:divBdr>
        </w:div>
        <w:div w:id="26218659">
          <w:marLeft w:val="0"/>
          <w:marRight w:val="0"/>
          <w:marTop w:val="0"/>
          <w:marBottom w:val="0"/>
          <w:divBdr>
            <w:top w:val="none" w:sz="0" w:space="0" w:color="auto"/>
            <w:left w:val="none" w:sz="0" w:space="0" w:color="auto"/>
            <w:bottom w:val="none" w:sz="0" w:space="0" w:color="auto"/>
            <w:right w:val="none" w:sz="0" w:space="0" w:color="auto"/>
          </w:divBdr>
        </w:div>
        <w:div w:id="1508444100">
          <w:marLeft w:val="0"/>
          <w:marRight w:val="0"/>
          <w:marTop w:val="0"/>
          <w:marBottom w:val="0"/>
          <w:divBdr>
            <w:top w:val="none" w:sz="0" w:space="0" w:color="auto"/>
            <w:left w:val="none" w:sz="0" w:space="0" w:color="auto"/>
            <w:bottom w:val="none" w:sz="0" w:space="0" w:color="auto"/>
            <w:right w:val="none" w:sz="0" w:space="0" w:color="auto"/>
          </w:divBdr>
        </w:div>
        <w:div w:id="79176562">
          <w:marLeft w:val="0"/>
          <w:marRight w:val="0"/>
          <w:marTop w:val="0"/>
          <w:marBottom w:val="0"/>
          <w:divBdr>
            <w:top w:val="none" w:sz="0" w:space="0" w:color="auto"/>
            <w:left w:val="none" w:sz="0" w:space="0" w:color="auto"/>
            <w:bottom w:val="none" w:sz="0" w:space="0" w:color="auto"/>
            <w:right w:val="none" w:sz="0" w:space="0" w:color="auto"/>
          </w:divBdr>
        </w:div>
        <w:div w:id="1336493673">
          <w:marLeft w:val="0"/>
          <w:marRight w:val="0"/>
          <w:marTop w:val="0"/>
          <w:marBottom w:val="0"/>
          <w:divBdr>
            <w:top w:val="none" w:sz="0" w:space="0" w:color="auto"/>
            <w:left w:val="none" w:sz="0" w:space="0" w:color="auto"/>
            <w:bottom w:val="none" w:sz="0" w:space="0" w:color="auto"/>
            <w:right w:val="none" w:sz="0" w:space="0" w:color="auto"/>
          </w:divBdr>
        </w:div>
        <w:div w:id="1347636188">
          <w:marLeft w:val="0"/>
          <w:marRight w:val="0"/>
          <w:marTop w:val="0"/>
          <w:marBottom w:val="0"/>
          <w:divBdr>
            <w:top w:val="none" w:sz="0" w:space="0" w:color="auto"/>
            <w:left w:val="none" w:sz="0" w:space="0" w:color="auto"/>
            <w:bottom w:val="none" w:sz="0" w:space="0" w:color="auto"/>
            <w:right w:val="none" w:sz="0" w:space="0" w:color="auto"/>
          </w:divBdr>
        </w:div>
        <w:div w:id="1335449428">
          <w:marLeft w:val="0"/>
          <w:marRight w:val="0"/>
          <w:marTop w:val="0"/>
          <w:marBottom w:val="0"/>
          <w:divBdr>
            <w:top w:val="none" w:sz="0" w:space="0" w:color="auto"/>
            <w:left w:val="none" w:sz="0" w:space="0" w:color="auto"/>
            <w:bottom w:val="none" w:sz="0" w:space="0" w:color="auto"/>
            <w:right w:val="none" w:sz="0" w:space="0" w:color="auto"/>
          </w:divBdr>
        </w:div>
        <w:div w:id="1539974152">
          <w:marLeft w:val="0"/>
          <w:marRight w:val="0"/>
          <w:marTop w:val="0"/>
          <w:marBottom w:val="0"/>
          <w:divBdr>
            <w:top w:val="none" w:sz="0" w:space="0" w:color="auto"/>
            <w:left w:val="none" w:sz="0" w:space="0" w:color="auto"/>
            <w:bottom w:val="none" w:sz="0" w:space="0" w:color="auto"/>
            <w:right w:val="none" w:sz="0" w:space="0" w:color="auto"/>
          </w:divBdr>
        </w:div>
        <w:div w:id="1268663418">
          <w:marLeft w:val="0"/>
          <w:marRight w:val="0"/>
          <w:marTop w:val="0"/>
          <w:marBottom w:val="0"/>
          <w:divBdr>
            <w:top w:val="none" w:sz="0" w:space="0" w:color="auto"/>
            <w:left w:val="none" w:sz="0" w:space="0" w:color="auto"/>
            <w:bottom w:val="none" w:sz="0" w:space="0" w:color="auto"/>
            <w:right w:val="none" w:sz="0" w:space="0" w:color="auto"/>
          </w:divBdr>
        </w:div>
        <w:div w:id="365953735">
          <w:marLeft w:val="0"/>
          <w:marRight w:val="0"/>
          <w:marTop w:val="0"/>
          <w:marBottom w:val="0"/>
          <w:divBdr>
            <w:top w:val="none" w:sz="0" w:space="0" w:color="auto"/>
            <w:left w:val="none" w:sz="0" w:space="0" w:color="auto"/>
            <w:bottom w:val="none" w:sz="0" w:space="0" w:color="auto"/>
            <w:right w:val="none" w:sz="0" w:space="0" w:color="auto"/>
          </w:divBdr>
        </w:div>
        <w:div w:id="620040735">
          <w:marLeft w:val="0"/>
          <w:marRight w:val="0"/>
          <w:marTop w:val="0"/>
          <w:marBottom w:val="0"/>
          <w:divBdr>
            <w:top w:val="none" w:sz="0" w:space="0" w:color="auto"/>
            <w:left w:val="none" w:sz="0" w:space="0" w:color="auto"/>
            <w:bottom w:val="none" w:sz="0" w:space="0" w:color="auto"/>
            <w:right w:val="none" w:sz="0" w:space="0" w:color="auto"/>
          </w:divBdr>
        </w:div>
        <w:div w:id="1142769010">
          <w:marLeft w:val="0"/>
          <w:marRight w:val="0"/>
          <w:marTop w:val="0"/>
          <w:marBottom w:val="0"/>
          <w:divBdr>
            <w:top w:val="none" w:sz="0" w:space="0" w:color="auto"/>
            <w:left w:val="none" w:sz="0" w:space="0" w:color="auto"/>
            <w:bottom w:val="none" w:sz="0" w:space="0" w:color="auto"/>
            <w:right w:val="none" w:sz="0" w:space="0" w:color="auto"/>
          </w:divBdr>
        </w:div>
        <w:div w:id="1371147752">
          <w:marLeft w:val="0"/>
          <w:marRight w:val="0"/>
          <w:marTop w:val="0"/>
          <w:marBottom w:val="0"/>
          <w:divBdr>
            <w:top w:val="none" w:sz="0" w:space="0" w:color="auto"/>
            <w:left w:val="none" w:sz="0" w:space="0" w:color="auto"/>
            <w:bottom w:val="none" w:sz="0" w:space="0" w:color="auto"/>
            <w:right w:val="none" w:sz="0" w:space="0" w:color="auto"/>
          </w:divBdr>
        </w:div>
        <w:div w:id="2119255257">
          <w:marLeft w:val="0"/>
          <w:marRight w:val="0"/>
          <w:marTop w:val="0"/>
          <w:marBottom w:val="0"/>
          <w:divBdr>
            <w:top w:val="none" w:sz="0" w:space="0" w:color="auto"/>
            <w:left w:val="none" w:sz="0" w:space="0" w:color="auto"/>
            <w:bottom w:val="none" w:sz="0" w:space="0" w:color="auto"/>
            <w:right w:val="none" w:sz="0" w:space="0" w:color="auto"/>
          </w:divBdr>
        </w:div>
        <w:div w:id="1629628574">
          <w:marLeft w:val="0"/>
          <w:marRight w:val="0"/>
          <w:marTop w:val="0"/>
          <w:marBottom w:val="0"/>
          <w:divBdr>
            <w:top w:val="none" w:sz="0" w:space="0" w:color="auto"/>
            <w:left w:val="none" w:sz="0" w:space="0" w:color="auto"/>
            <w:bottom w:val="none" w:sz="0" w:space="0" w:color="auto"/>
            <w:right w:val="none" w:sz="0" w:space="0" w:color="auto"/>
          </w:divBdr>
        </w:div>
        <w:div w:id="1032807283">
          <w:marLeft w:val="0"/>
          <w:marRight w:val="0"/>
          <w:marTop w:val="0"/>
          <w:marBottom w:val="0"/>
          <w:divBdr>
            <w:top w:val="none" w:sz="0" w:space="0" w:color="auto"/>
            <w:left w:val="none" w:sz="0" w:space="0" w:color="auto"/>
            <w:bottom w:val="none" w:sz="0" w:space="0" w:color="auto"/>
            <w:right w:val="none" w:sz="0" w:space="0" w:color="auto"/>
          </w:divBdr>
        </w:div>
        <w:div w:id="1338776228">
          <w:marLeft w:val="0"/>
          <w:marRight w:val="0"/>
          <w:marTop w:val="0"/>
          <w:marBottom w:val="0"/>
          <w:divBdr>
            <w:top w:val="none" w:sz="0" w:space="0" w:color="auto"/>
            <w:left w:val="none" w:sz="0" w:space="0" w:color="auto"/>
            <w:bottom w:val="none" w:sz="0" w:space="0" w:color="auto"/>
            <w:right w:val="none" w:sz="0" w:space="0" w:color="auto"/>
          </w:divBdr>
        </w:div>
        <w:div w:id="277222971">
          <w:marLeft w:val="0"/>
          <w:marRight w:val="0"/>
          <w:marTop w:val="0"/>
          <w:marBottom w:val="0"/>
          <w:divBdr>
            <w:top w:val="none" w:sz="0" w:space="0" w:color="auto"/>
            <w:left w:val="none" w:sz="0" w:space="0" w:color="auto"/>
            <w:bottom w:val="none" w:sz="0" w:space="0" w:color="auto"/>
            <w:right w:val="none" w:sz="0" w:space="0" w:color="auto"/>
          </w:divBdr>
        </w:div>
        <w:div w:id="1970282369">
          <w:marLeft w:val="0"/>
          <w:marRight w:val="0"/>
          <w:marTop w:val="0"/>
          <w:marBottom w:val="0"/>
          <w:divBdr>
            <w:top w:val="none" w:sz="0" w:space="0" w:color="auto"/>
            <w:left w:val="none" w:sz="0" w:space="0" w:color="auto"/>
            <w:bottom w:val="none" w:sz="0" w:space="0" w:color="auto"/>
            <w:right w:val="none" w:sz="0" w:space="0" w:color="auto"/>
          </w:divBdr>
        </w:div>
        <w:div w:id="472523062">
          <w:marLeft w:val="0"/>
          <w:marRight w:val="0"/>
          <w:marTop w:val="0"/>
          <w:marBottom w:val="0"/>
          <w:divBdr>
            <w:top w:val="none" w:sz="0" w:space="0" w:color="auto"/>
            <w:left w:val="none" w:sz="0" w:space="0" w:color="auto"/>
            <w:bottom w:val="none" w:sz="0" w:space="0" w:color="auto"/>
            <w:right w:val="none" w:sz="0" w:space="0" w:color="auto"/>
          </w:divBdr>
        </w:div>
        <w:div w:id="567496989">
          <w:marLeft w:val="0"/>
          <w:marRight w:val="0"/>
          <w:marTop w:val="0"/>
          <w:marBottom w:val="0"/>
          <w:divBdr>
            <w:top w:val="none" w:sz="0" w:space="0" w:color="auto"/>
            <w:left w:val="none" w:sz="0" w:space="0" w:color="auto"/>
            <w:bottom w:val="none" w:sz="0" w:space="0" w:color="auto"/>
            <w:right w:val="none" w:sz="0" w:space="0" w:color="auto"/>
          </w:divBdr>
        </w:div>
        <w:div w:id="2007853325">
          <w:marLeft w:val="0"/>
          <w:marRight w:val="0"/>
          <w:marTop w:val="0"/>
          <w:marBottom w:val="0"/>
          <w:divBdr>
            <w:top w:val="none" w:sz="0" w:space="0" w:color="auto"/>
            <w:left w:val="none" w:sz="0" w:space="0" w:color="auto"/>
            <w:bottom w:val="none" w:sz="0" w:space="0" w:color="auto"/>
            <w:right w:val="none" w:sz="0" w:space="0" w:color="auto"/>
          </w:divBdr>
        </w:div>
        <w:div w:id="1198011879">
          <w:marLeft w:val="0"/>
          <w:marRight w:val="0"/>
          <w:marTop w:val="0"/>
          <w:marBottom w:val="0"/>
          <w:divBdr>
            <w:top w:val="none" w:sz="0" w:space="0" w:color="auto"/>
            <w:left w:val="none" w:sz="0" w:space="0" w:color="auto"/>
            <w:bottom w:val="none" w:sz="0" w:space="0" w:color="auto"/>
            <w:right w:val="none" w:sz="0" w:space="0" w:color="auto"/>
          </w:divBdr>
        </w:div>
        <w:div w:id="1913004751">
          <w:marLeft w:val="0"/>
          <w:marRight w:val="0"/>
          <w:marTop w:val="0"/>
          <w:marBottom w:val="0"/>
          <w:divBdr>
            <w:top w:val="none" w:sz="0" w:space="0" w:color="auto"/>
            <w:left w:val="none" w:sz="0" w:space="0" w:color="auto"/>
            <w:bottom w:val="none" w:sz="0" w:space="0" w:color="auto"/>
            <w:right w:val="none" w:sz="0" w:space="0" w:color="auto"/>
          </w:divBdr>
        </w:div>
        <w:div w:id="2074624611">
          <w:marLeft w:val="0"/>
          <w:marRight w:val="0"/>
          <w:marTop w:val="0"/>
          <w:marBottom w:val="0"/>
          <w:divBdr>
            <w:top w:val="none" w:sz="0" w:space="0" w:color="auto"/>
            <w:left w:val="none" w:sz="0" w:space="0" w:color="auto"/>
            <w:bottom w:val="none" w:sz="0" w:space="0" w:color="auto"/>
            <w:right w:val="none" w:sz="0" w:space="0" w:color="auto"/>
          </w:divBdr>
        </w:div>
        <w:div w:id="1709455690">
          <w:marLeft w:val="0"/>
          <w:marRight w:val="0"/>
          <w:marTop w:val="0"/>
          <w:marBottom w:val="0"/>
          <w:divBdr>
            <w:top w:val="none" w:sz="0" w:space="0" w:color="auto"/>
            <w:left w:val="none" w:sz="0" w:space="0" w:color="auto"/>
            <w:bottom w:val="none" w:sz="0" w:space="0" w:color="auto"/>
            <w:right w:val="none" w:sz="0" w:space="0" w:color="auto"/>
          </w:divBdr>
        </w:div>
        <w:div w:id="1489394413">
          <w:marLeft w:val="0"/>
          <w:marRight w:val="0"/>
          <w:marTop w:val="0"/>
          <w:marBottom w:val="0"/>
          <w:divBdr>
            <w:top w:val="none" w:sz="0" w:space="0" w:color="auto"/>
            <w:left w:val="none" w:sz="0" w:space="0" w:color="auto"/>
            <w:bottom w:val="none" w:sz="0" w:space="0" w:color="auto"/>
            <w:right w:val="none" w:sz="0" w:space="0" w:color="auto"/>
          </w:divBdr>
        </w:div>
        <w:div w:id="1579287775">
          <w:marLeft w:val="0"/>
          <w:marRight w:val="0"/>
          <w:marTop w:val="0"/>
          <w:marBottom w:val="0"/>
          <w:divBdr>
            <w:top w:val="none" w:sz="0" w:space="0" w:color="auto"/>
            <w:left w:val="none" w:sz="0" w:space="0" w:color="auto"/>
            <w:bottom w:val="none" w:sz="0" w:space="0" w:color="auto"/>
            <w:right w:val="none" w:sz="0" w:space="0" w:color="auto"/>
          </w:divBdr>
        </w:div>
        <w:div w:id="1693069937">
          <w:marLeft w:val="0"/>
          <w:marRight w:val="0"/>
          <w:marTop w:val="0"/>
          <w:marBottom w:val="0"/>
          <w:divBdr>
            <w:top w:val="none" w:sz="0" w:space="0" w:color="auto"/>
            <w:left w:val="none" w:sz="0" w:space="0" w:color="auto"/>
            <w:bottom w:val="none" w:sz="0" w:space="0" w:color="auto"/>
            <w:right w:val="none" w:sz="0" w:space="0" w:color="auto"/>
          </w:divBdr>
        </w:div>
        <w:div w:id="639072111">
          <w:marLeft w:val="0"/>
          <w:marRight w:val="0"/>
          <w:marTop w:val="0"/>
          <w:marBottom w:val="0"/>
          <w:divBdr>
            <w:top w:val="none" w:sz="0" w:space="0" w:color="auto"/>
            <w:left w:val="none" w:sz="0" w:space="0" w:color="auto"/>
            <w:bottom w:val="none" w:sz="0" w:space="0" w:color="auto"/>
            <w:right w:val="none" w:sz="0" w:space="0" w:color="auto"/>
          </w:divBdr>
        </w:div>
        <w:div w:id="2017614146">
          <w:marLeft w:val="0"/>
          <w:marRight w:val="0"/>
          <w:marTop w:val="0"/>
          <w:marBottom w:val="0"/>
          <w:divBdr>
            <w:top w:val="none" w:sz="0" w:space="0" w:color="auto"/>
            <w:left w:val="none" w:sz="0" w:space="0" w:color="auto"/>
            <w:bottom w:val="none" w:sz="0" w:space="0" w:color="auto"/>
            <w:right w:val="none" w:sz="0" w:space="0" w:color="auto"/>
          </w:divBdr>
        </w:div>
        <w:div w:id="1836527211">
          <w:marLeft w:val="0"/>
          <w:marRight w:val="0"/>
          <w:marTop w:val="0"/>
          <w:marBottom w:val="0"/>
          <w:divBdr>
            <w:top w:val="none" w:sz="0" w:space="0" w:color="auto"/>
            <w:left w:val="none" w:sz="0" w:space="0" w:color="auto"/>
            <w:bottom w:val="none" w:sz="0" w:space="0" w:color="auto"/>
            <w:right w:val="none" w:sz="0" w:space="0" w:color="auto"/>
          </w:divBdr>
        </w:div>
        <w:div w:id="1193616172">
          <w:marLeft w:val="0"/>
          <w:marRight w:val="0"/>
          <w:marTop w:val="0"/>
          <w:marBottom w:val="0"/>
          <w:divBdr>
            <w:top w:val="none" w:sz="0" w:space="0" w:color="auto"/>
            <w:left w:val="none" w:sz="0" w:space="0" w:color="auto"/>
            <w:bottom w:val="none" w:sz="0" w:space="0" w:color="auto"/>
            <w:right w:val="none" w:sz="0" w:space="0" w:color="auto"/>
          </w:divBdr>
        </w:div>
        <w:div w:id="1931547185">
          <w:marLeft w:val="0"/>
          <w:marRight w:val="0"/>
          <w:marTop w:val="0"/>
          <w:marBottom w:val="0"/>
          <w:divBdr>
            <w:top w:val="none" w:sz="0" w:space="0" w:color="auto"/>
            <w:left w:val="none" w:sz="0" w:space="0" w:color="auto"/>
            <w:bottom w:val="none" w:sz="0" w:space="0" w:color="auto"/>
            <w:right w:val="none" w:sz="0" w:space="0" w:color="auto"/>
          </w:divBdr>
        </w:div>
        <w:div w:id="1740327521">
          <w:marLeft w:val="0"/>
          <w:marRight w:val="0"/>
          <w:marTop w:val="0"/>
          <w:marBottom w:val="0"/>
          <w:divBdr>
            <w:top w:val="none" w:sz="0" w:space="0" w:color="auto"/>
            <w:left w:val="none" w:sz="0" w:space="0" w:color="auto"/>
            <w:bottom w:val="none" w:sz="0" w:space="0" w:color="auto"/>
            <w:right w:val="none" w:sz="0" w:space="0" w:color="auto"/>
          </w:divBdr>
        </w:div>
        <w:div w:id="2099985325">
          <w:marLeft w:val="0"/>
          <w:marRight w:val="0"/>
          <w:marTop w:val="0"/>
          <w:marBottom w:val="0"/>
          <w:divBdr>
            <w:top w:val="none" w:sz="0" w:space="0" w:color="auto"/>
            <w:left w:val="none" w:sz="0" w:space="0" w:color="auto"/>
            <w:bottom w:val="none" w:sz="0" w:space="0" w:color="auto"/>
            <w:right w:val="none" w:sz="0" w:space="0" w:color="auto"/>
          </w:divBdr>
        </w:div>
        <w:div w:id="1938363171">
          <w:marLeft w:val="0"/>
          <w:marRight w:val="0"/>
          <w:marTop w:val="0"/>
          <w:marBottom w:val="0"/>
          <w:divBdr>
            <w:top w:val="none" w:sz="0" w:space="0" w:color="auto"/>
            <w:left w:val="none" w:sz="0" w:space="0" w:color="auto"/>
            <w:bottom w:val="none" w:sz="0" w:space="0" w:color="auto"/>
            <w:right w:val="none" w:sz="0" w:space="0" w:color="auto"/>
          </w:divBdr>
        </w:div>
        <w:div w:id="981035180">
          <w:marLeft w:val="0"/>
          <w:marRight w:val="0"/>
          <w:marTop w:val="0"/>
          <w:marBottom w:val="0"/>
          <w:divBdr>
            <w:top w:val="none" w:sz="0" w:space="0" w:color="auto"/>
            <w:left w:val="none" w:sz="0" w:space="0" w:color="auto"/>
            <w:bottom w:val="none" w:sz="0" w:space="0" w:color="auto"/>
            <w:right w:val="none" w:sz="0" w:space="0" w:color="auto"/>
          </w:divBdr>
        </w:div>
        <w:div w:id="1042171693">
          <w:marLeft w:val="0"/>
          <w:marRight w:val="0"/>
          <w:marTop w:val="0"/>
          <w:marBottom w:val="0"/>
          <w:divBdr>
            <w:top w:val="none" w:sz="0" w:space="0" w:color="auto"/>
            <w:left w:val="none" w:sz="0" w:space="0" w:color="auto"/>
            <w:bottom w:val="none" w:sz="0" w:space="0" w:color="auto"/>
            <w:right w:val="none" w:sz="0" w:space="0" w:color="auto"/>
          </w:divBdr>
        </w:div>
        <w:div w:id="500463117">
          <w:marLeft w:val="0"/>
          <w:marRight w:val="0"/>
          <w:marTop w:val="0"/>
          <w:marBottom w:val="0"/>
          <w:divBdr>
            <w:top w:val="none" w:sz="0" w:space="0" w:color="auto"/>
            <w:left w:val="none" w:sz="0" w:space="0" w:color="auto"/>
            <w:bottom w:val="none" w:sz="0" w:space="0" w:color="auto"/>
            <w:right w:val="none" w:sz="0" w:space="0" w:color="auto"/>
          </w:divBdr>
        </w:div>
        <w:div w:id="1906379847">
          <w:marLeft w:val="0"/>
          <w:marRight w:val="0"/>
          <w:marTop w:val="0"/>
          <w:marBottom w:val="0"/>
          <w:divBdr>
            <w:top w:val="none" w:sz="0" w:space="0" w:color="auto"/>
            <w:left w:val="none" w:sz="0" w:space="0" w:color="auto"/>
            <w:bottom w:val="none" w:sz="0" w:space="0" w:color="auto"/>
            <w:right w:val="none" w:sz="0" w:space="0" w:color="auto"/>
          </w:divBdr>
        </w:div>
        <w:div w:id="481653274">
          <w:marLeft w:val="0"/>
          <w:marRight w:val="0"/>
          <w:marTop w:val="0"/>
          <w:marBottom w:val="0"/>
          <w:divBdr>
            <w:top w:val="none" w:sz="0" w:space="0" w:color="auto"/>
            <w:left w:val="none" w:sz="0" w:space="0" w:color="auto"/>
            <w:bottom w:val="none" w:sz="0" w:space="0" w:color="auto"/>
            <w:right w:val="none" w:sz="0" w:space="0" w:color="auto"/>
          </w:divBdr>
        </w:div>
        <w:div w:id="2143691182">
          <w:marLeft w:val="0"/>
          <w:marRight w:val="0"/>
          <w:marTop w:val="0"/>
          <w:marBottom w:val="0"/>
          <w:divBdr>
            <w:top w:val="none" w:sz="0" w:space="0" w:color="auto"/>
            <w:left w:val="none" w:sz="0" w:space="0" w:color="auto"/>
            <w:bottom w:val="none" w:sz="0" w:space="0" w:color="auto"/>
            <w:right w:val="none" w:sz="0" w:space="0" w:color="auto"/>
          </w:divBdr>
        </w:div>
        <w:div w:id="797063866">
          <w:marLeft w:val="0"/>
          <w:marRight w:val="0"/>
          <w:marTop w:val="0"/>
          <w:marBottom w:val="0"/>
          <w:divBdr>
            <w:top w:val="none" w:sz="0" w:space="0" w:color="auto"/>
            <w:left w:val="none" w:sz="0" w:space="0" w:color="auto"/>
            <w:bottom w:val="none" w:sz="0" w:space="0" w:color="auto"/>
            <w:right w:val="none" w:sz="0" w:space="0" w:color="auto"/>
          </w:divBdr>
        </w:div>
        <w:div w:id="321736853">
          <w:marLeft w:val="0"/>
          <w:marRight w:val="0"/>
          <w:marTop w:val="0"/>
          <w:marBottom w:val="0"/>
          <w:divBdr>
            <w:top w:val="none" w:sz="0" w:space="0" w:color="auto"/>
            <w:left w:val="none" w:sz="0" w:space="0" w:color="auto"/>
            <w:bottom w:val="none" w:sz="0" w:space="0" w:color="auto"/>
            <w:right w:val="none" w:sz="0" w:space="0" w:color="auto"/>
          </w:divBdr>
        </w:div>
        <w:div w:id="2078672913">
          <w:marLeft w:val="0"/>
          <w:marRight w:val="0"/>
          <w:marTop w:val="0"/>
          <w:marBottom w:val="0"/>
          <w:divBdr>
            <w:top w:val="none" w:sz="0" w:space="0" w:color="auto"/>
            <w:left w:val="none" w:sz="0" w:space="0" w:color="auto"/>
            <w:bottom w:val="none" w:sz="0" w:space="0" w:color="auto"/>
            <w:right w:val="none" w:sz="0" w:space="0" w:color="auto"/>
          </w:divBdr>
        </w:div>
        <w:div w:id="1938824176">
          <w:marLeft w:val="0"/>
          <w:marRight w:val="0"/>
          <w:marTop w:val="0"/>
          <w:marBottom w:val="0"/>
          <w:divBdr>
            <w:top w:val="none" w:sz="0" w:space="0" w:color="auto"/>
            <w:left w:val="none" w:sz="0" w:space="0" w:color="auto"/>
            <w:bottom w:val="none" w:sz="0" w:space="0" w:color="auto"/>
            <w:right w:val="none" w:sz="0" w:space="0" w:color="auto"/>
          </w:divBdr>
        </w:div>
        <w:div w:id="1580602161">
          <w:marLeft w:val="0"/>
          <w:marRight w:val="0"/>
          <w:marTop w:val="0"/>
          <w:marBottom w:val="0"/>
          <w:divBdr>
            <w:top w:val="none" w:sz="0" w:space="0" w:color="auto"/>
            <w:left w:val="none" w:sz="0" w:space="0" w:color="auto"/>
            <w:bottom w:val="none" w:sz="0" w:space="0" w:color="auto"/>
            <w:right w:val="none" w:sz="0" w:space="0" w:color="auto"/>
          </w:divBdr>
        </w:div>
        <w:div w:id="1266885328">
          <w:marLeft w:val="0"/>
          <w:marRight w:val="0"/>
          <w:marTop w:val="0"/>
          <w:marBottom w:val="0"/>
          <w:divBdr>
            <w:top w:val="none" w:sz="0" w:space="0" w:color="auto"/>
            <w:left w:val="none" w:sz="0" w:space="0" w:color="auto"/>
            <w:bottom w:val="none" w:sz="0" w:space="0" w:color="auto"/>
            <w:right w:val="none" w:sz="0" w:space="0" w:color="auto"/>
          </w:divBdr>
        </w:div>
        <w:div w:id="372995880">
          <w:marLeft w:val="0"/>
          <w:marRight w:val="0"/>
          <w:marTop w:val="0"/>
          <w:marBottom w:val="0"/>
          <w:divBdr>
            <w:top w:val="none" w:sz="0" w:space="0" w:color="auto"/>
            <w:left w:val="none" w:sz="0" w:space="0" w:color="auto"/>
            <w:bottom w:val="none" w:sz="0" w:space="0" w:color="auto"/>
            <w:right w:val="none" w:sz="0" w:space="0" w:color="auto"/>
          </w:divBdr>
        </w:div>
        <w:div w:id="1746099449">
          <w:marLeft w:val="0"/>
          <w:marRight w:val="0"/>
          <w:marTop w:val="0"/>
          <w:marBottom w:val="0"/>
          <w:divBdr>
            <w:top w:val="none" w:sz="0" w:space="0" w:color="auto"/>
            <w:left w:val="none" w:sz="0" w:space="0" w:color="auto"/>
            <w:bottom w:val="none" w:sz="0" w:space="0" w:color="auto"/>
            <w:right w:val="none" w:sz="0" w:space="0" w:color="auto"/>
          </w:divBdr>
        </w:div>
        <w:div w:id="1893421490">
          <w:marLeft w:val="0"/>
          <w:marRight w:val="0"/>
          <w:marTop w:val="0"/>
          <w:marBottom w:val="0"/>
          <w:divBdr>
            <w:top w:val="none" w:sz="0" w:space="0" w:color="auto"/>
            <w:left w:val="none" w:sz="0" w:space="0" w:color="auto"/>
            <w:bottom w:val="none" w:sz="0" w:space="0" w:color="auto"/>
            <w:right w:val="none" w:sz="0" w:space="0" w:color="auto"/>
          </w:divBdr>
        </w:div>
        <w:div w:id="1280718844">
          <w:marLeft w:val="0"/>
          <w:marRight w:val="0"/>
          <w:marTop w:val="0"/>
          <w:marBottom w:val="0"/>
          <w:divBdr>
            <w:top w:val="none" w:sz="0" w:space="0" w:color="auto"/>
            <w:left w:val="none" w:sz="0" w:space="0" w:color="auto"/>
            <w:bottom w:val="none" w:sz="0" w:space="0" w:color="auto"/>
            <w:right w:val="none" w:sz="0" w:space="0" w:color="auto"/>
          </w:divBdr>
        </w:div>
        <w:div w:id="1621111744">
          <w:marLeft w:val="0"/>
          <w:marRight w:val="0"/>
          <w:marTop w:val="0"/>
          <w:marBottom w:val="0"/>
          <w:divBdr>
            <w:top w:val="none" w:sz="0" w:space="0" w:color="auto"/>
            <w:left w:val="none" w:sz="0" w:space="0" w:color="auto"/>
            <w:bottom w:val="none" w:sz="0" w:space="0" w:color="auto"/>
            <w:right w:val="none" w:sz="0" w:space="0" w:color="auto"/>
          </w:divBdr>
        </w:div>
        <w:div w:id="1408112927">
          <w:marLeft w:val="0"/>
          <w:marRight w:val="0"/>
          <w:marTop w:val="0"/>
          <w:marBottom w:val="0"/>
          <w:divBdr>
            <w:top w:val="none" w:sz="0" w:space="0" w:color="auto"/>
            <w:left w:val="none" w:sz="0" w:space="0" w:color="auto"/>
            <w:bottom w:val="none" w:sz="0" w:space="0" w:color="auto"/>
            <w:right w:val="none" w:sz="0" w:space="0" w:color="auto"/>
          </w:divBdr>
        </w:div>
        <w:div w:id="944774458">
          <w:marLeft w:val="0"/>
          <w:marRight w:val="0"/>
          <w:marTop w:val="0"/>
          <w:marBottom w:val="0"/>
          <w:divBdr>
            <w:top w:val="none" w:sz="0" w:space="0" w:color="auto"/>
            <w:left w:val="none" w:sz="0" w:space="0" w:color="auto"/>
            <w:bottom w:val="none" w:sz="0" w:space="0" w:color="auto"/>
            <w:right w:val="none" w:sz="0" w:space="0" w:color="auto"/>
          </w:divBdr>
        </w:div>
        <w:div w:id="1185091081">
          <w:marLeft w:val="0"/>
          <w:marRight w:val="0"/>
          <w:marTop w:val="0"/>
          <w:marBottom w:val="0"/>
          <w:divBdr>
            <w:top w:val="none" w:sz="0" w:space="0" w:color="auto"/>
            <w:left w:val="none" w:sz="0" w:space="0" w:color="auto"/>
            <w:bottom w:val="none" w:sz="0" w:space="0" w:color="auto"/>
            <w:right w:val="none" w:sz="0" w:space="0" w:color="auto"/>
          </w:divBdr>
        </w:div>
        <w:div w:id="2020768935">
          <w:marLeft w:val="0"/>
          <w:marRight w:val="0"/>
          <w:marTop w:val="0"/>
          <w:marBottom w:val="0"/>
          <w:divBdr>
            <w:top w:val="none" w:sz="0" w:space="0" w:color="auto"/>
            <w:left w:val="none" w:sz="0" w:space="0" w:color="auto"/>
            <w:bottom w:val="none" w:sz="0" w:space="0" w:color="auto"/>
            <w:right w:val="none" w:sz="0" w:space="0" w:color="auto"/>
          </w:divBdr>
        </w:div>
        <w:div w:id="876049065">
          <w:marLeft w:val="0"/>
          <w:marRight w:val="0"/>
          <w:marTop w:val="0"/>
          <w:marBottom w:val="0"/>
          <w:divBdr>
            <w:top w:val="none" w:sz="0" w:space="0" w:color="auto"/>
            <w:left w:val="none" w:sz="0" w:space="0" w:color="auto"/>
            <w:bottom w:val="none" w:sz="0" w:space="0" w:color="auto"/>
            <w:right w:val="none" w:sz="0" w:space="0" w:color="auto"/>
          </w:divBdr>
        </w:div>
        <w:div w:id="1721981624">
          <w:marLeft w:val="0"/>
          <w:marRight w:val="0"/>
          <w:marTop w:val="0"/>
          <w:marBottom w:val="0"/>
          <w:divBdr>
            <w:top w:val="none" w:sz="0" w:space="0" w:color="auto"/>
            <w:left w:val="none" w:sz="0" w:space="0" w:color="auto"/>
            <w:bottom w:val="none" w:sz="0" w:space="0" w:color="auto"/>
            <w:right w:val="none" w:sz="0" w:space="0" w:color="auto"/>
          </w:divBdr>
        </w:div>
        <w:div w:id="2006281110">
          <w:marLeft w:val="0"/>
          <w:marRight w:val="0"/>
          <w:marTop w:val="0"/>
          <w:marBottom w:val="0"/>
          <w:divBdr>
            <w:top w:val="none" w:sz="0" w:space="0" w:color="auto"/>
            <w:left w:val="none" w:sz="0" w:space="0" w:color="auto"/>
            <w:bottom w:val="none" w:sz="0" w:space="0" w:color="auto"/>
            <w:right w:val="none" w:sz="0" w:space="0" w:color="auto"/>
          </w:divBdr>
        </w:div>
        <w:div w:id="39206678">
          <w:marLeft w:val="0"/>
          <w:marRight w:val="0"/>
          <w:marTop w:val="0"/>
          <w:marBottom w:val="0"/>
          <w:divBdr>
            <w:top w:val="none" w:sz="0" w:space="0" w:color="auto"/>
            <w:left w:val="none" w:sz="0" w:space="0" w:color="auto"/>
            <w:bottom w:val="none" w:sz="0" w:space="0" w:color="auto"/>
            <w:right w:val="none" w:sz="0" w:space="0" w:color="auto"/>
          </w:divBdr>
        </w:div>
      </w:divsChild>
    </w:div>
    <w:div w:id="1003705646">
      <w:bodyDiv w:val="1"/>
      <w:marLeft w:val="0"/>
      <w:marRight w:val="0"/>
      <w:marTop w:val="0"/>
      <w:marBottom w:val="0"/>
      <w:divBdr>
        <w:top w:val="none" w:sz="0" w:space="0" w:color="auto"/>
        <w:left w:val="none" w:sz="0" w:space="0" w:color="auto"/>
        <w:bottom w:val="none" w:sz="0" w:space="0" w:color="auto"/>
        <w:right w:val="none" w:sz="0" w:space="0" w:color="auto"/>
      </w:divBdr>
    </w:div>
    <w:div w:id="1051229704">
      <w:bodyDiv w:val="1"/>
      <w:marLeft w:val="0"/>
      <w:marRight w:val="0"/>
      <w:marTop w:val="0"/>
      <w:marBottom w:val="0"/>
      <w:divBdr>
        <w:top w:val="none" w:sz="0" w:space="0" w:color="auto"/>
        <w:left w:val="none" w:sz="0" w:space="0" w:color="auto"/>
        <w:bottom w:val="none" w:sz="0" w:space="0" w:color="auto"/>
        <w:right w:val="none" w:sz="0" w:space="0" w:color="auto"/>
      </w:divBdr>
    </w:div>
    <w:div w:id="1151798711">
      <w:bodyDiv w:val="1"/>
      <w:marLeft w:val="0"/>
      <w:marRight w:val="0"/>
      <w:marTop w:val="0"/>
      <w:marBottom w:val="0"/>
      <w:divBdr>
        <w:top w:val="none" w:sz="0" w:space="0" w:color="auto"/>
        <w:left w:val="none" w:sz="0" w:space="0" w:color="auto"/>
        <w:bottom w:val="none" w:sz="0" w:space="0" w:color="auto"/>
        <w:right w:val="none" w:sz="0" w:space="0" w:color="auto"/>
      </w:divBdr>
    </w:div>
    <w:div w:id="1199200506">
      <w:bodyDiv w:val="1"/>
      <w:marLeft w:val="0"/>
      <w:marRight w:val="0"/>
      <w:marTop w:val="0"/>
      <w:marBottom w:val="0"/>
      <w:divBdr>
        <w:top w:val="none" w:sz="0" w:space="0" w:color="auto"/>
        <w:left w:val="none" w:sz="0" w:space="0" w:color="auto"/>
        <w:bottom w:val="none" w:sz="0" w:space="0" w:color="auto"/>
        <w:right w:val="none" w:sz="0" w:space="0" w:color="auto"/>
      </w:divBdr>
    </w:div>
    <w:div w:id="1228957412">
      <w:bodyDiv w:val="1"/>
      <w:marLeft w:val="0"/>
      <w:marRight w:val="0"/>
      <w:marTop w:val="0"/>
      <w:marBottom w:val="0"/>
      <w:divBdr>
        <w:top w:val="none" w:sz="0" w:space="0" w:color="auto"/>
        <w:left w:val="none" w:sz="0" w:space="0" w:color="auto"/>
        <w:bottom w:val="none" w:sz="0" w:space="0" w:color="auto"/>
        <w:right w:val="none" w:sz="0" w:space="0" w:color="auto"/>
      </w:divBdr>
    </w:div>
    <w:div w:id="1264268430">
      <w:bodyDiv w:val="1"/>
      <w:marLeft w:val="0"/>
      <w:marRight w:val="0"/>
      <w:marTop w:val="0"/>
      <w:marBottom w:val="0"/>
      <w:divBdr>
        <w:top w:val="none" w:sz="0" w:space="0" w:color="auto"/>
        <w:left w:val="none" w:sz="0" w:space="0" w:color="auto"/>
        <w:bottom w:val="none" w:sz="0" w:space="0" w:color="auto"/>
        <w:right w:val="none" w:sz="0" w:space="0" w:color="auto"/>
      </w:divBdr>
      <w:divsChild>
        <w:div w:id="1343316688">
          <w:marLeft w:val="0"/>
          <w:marRight w:val="0"/>
          <w:marTop w:val="0"/>
          <w:marBottom w:val="0"/>
          <w:divBdr>
            <w:top w:val="none" w:sz="0" w:space="0" w:color="auto"/>
            <w:left w:val="none" w:sz="0" w:space="0" w:color="auto"/>
            <w:bottom w:val="none" w:sz="0" w:space="0" w:color="auto"/>
            <w:right w:val="none" w:sz="0" w:space="0" w:color="auto"/>
          </w:divBdr>
        </w:div>
        <w:div w:id="1864174544">
          <w:marLeft w:val="0"/>
          <w:marRight w:val="0"/>
          <w:marTop w:val="0"/>
          <w:marBottom w:val="0"/>
          <w:divBdr>
            <w:top w:val="none" w:sz="0" w:space="0" w:color="auto"/>
            <w:left w:val="none" w:sz="0" w:space="0" w:color="auto"/>
            <w:bottom w:val="none" w:sz="0" w:space="0" w:color="auto"/>
            <w:right w:val="none" w:sz="0" w:space="0" w:color="auto"/>
          </w:divBdr>
        </w:div>
        <w:div w:id="993264794">
          <w:marLeft w:val="0"/>
          <w:marRight w:val="0"/>
          <w:marTop w:val="0"/>
          <w:marBottom w:val="0"/>
          <w:divBdr>
            <w:top w:val="none" w:sz="0" w:space="0" w:color="auto"/>
            <w:left w:val="none" w:sz="0" w:space="0" w:color="auto"/>
            <w:bottom w:val="none" w:sz="0" w:space="0" w:color="auto"/>
            <w:right w:val="none" w:sz="0" w:space="0" w:color="auto"/>
          </w:divBdr>
        </w:div>
        <w:div w:id="584613556">
          <w:marLeft w:val="0"/>
          <w:marRight w:val="0"/>
          <w:marTop w:val="0"/>
          <w:marBottom w:val="0"/>
          <w:divBdr>
            <w:top w:val="none" w:sz="0" w:space="0" w:color="auto"/>
            <w:left w:val="none" w:sz="0" w:space="0" w:color="auto"/>
            <w:bottom w:val="none" w:sz="0" w:space="0" w:color="auto"/>
            <w:right w:val="none" w:sz="0" w:space="0" w:color="auto"/>
          </w:divBdr>
        </w:div>
        <w:div w:id="1828664576">
          <w:marLeft w:val="0"/>
          <w:marRight w:val="0"/>
          <w:marTop w:val="0"/>
          <w:marBottom w:val="0"/>
          <w:divBdr>
            <w:top w:val="none" w:sz="0" w:space="0" w:color="auto"/>
            <w:left w:val="none" w:sz="0" w:space="0" w:color="auto"/>
            <w:bottom w:val="none" w:sz="0" w:space="0" w:color="auto"/>
            <w:right w:val="none" w:sz="0" w:space="0" w:color="auto"/>
          </w:divBdr>
        </w:div>
        <w:div w:id="1297678771">
          <w:marLeft w:val="0"/>
          <w:marRight w:val="0"/>
          <w:marTop w:val="0"/>
          <w:marBottom w:val="0"/>
          <w:divBdr>
            <w:top w:val="none" w:sz="0" w:space="0" w:color="auto"/>
            <w:left w:val="none" w:sz="0" w:space="0" w:color="auto"/>
            <w:bottom w:val="none" w:sz="0" w:space="0" w:color="auto"/>
            <w:right w:val="none" w:sz="0" w:space="0" w:color="auto"/>
          </w:divBdr>
        </w:div>
        <w:div w:id="912202275">
          <w:marLeft w:val="0"/>
          <w:marRight w:val="0"/>
          <w:marTop w:val="0"/>
          <w:marBottom w:val="0"/>
          <w:divBdr>
            <w:top w:val="none" w:sz="0" w:space="0" w:color="auto"/>
            <w:left w:val="none" w:sz="0" w:space="0" w:color="auto"/>
            <w:bottom w:val="none" w:sz="0" w:space="0" w:color="auto"/>
            <w:right w:val="none" w:sz="0" w:space="0" w:color="auto"/>
          </w:divBdr>
        </w:div>
        <w:div w:id="929119255">
          <w:marLeft w:val="0"/>
          <w:marRight w:val="0"/>
          <w:marTop w:val="0"/>
          <w:marBottom w:val="0"/>
          <w:divBdr>
            <w:top w:val="none" w:sz="0" w:space="0" w:color="auto"/>
            <w:left w:val="none" w:sz="0" w:space="0" w:color="auto"/>
            <w:bottom w:val="none" w:sz="0" w:space="0" w:color="auto"/>
            <w:right w:val="none" w:sz="0" w:space="0" w:color="auto"/>
          </w:divBdr>
        </w:div>
        <w:div w:id="1282224244">
          <w:marLeft w:val="0"/>
          <w:marRight w:val="0"/>
          <w:marTop w:val="0"/>
          <w:marBottom w:val="0"/>
          <w:divBdr>
            <w:top w:val="none" w:sz="0" w:space="0" w:color="auto"/>
            <w:left w:val="none" w:sz="0" w:space="0" w:color="auto"/>
            <w:bottom w:val="none" w:sz="0" w:space="0" w:color="auto"/>
            <w:right w:val="none" w:sz="0" w:space="0" w:color="auto"/>
          </w:divBdr>
        </w:div>
        <w:div w:id="1580555037">
          <w:marLeft w:val="0"/>
          <w:marRight w:val="0"/>
          <w:marTop w:val="0"/>
          <w:marBottom w:val="0"/>
          <w:divBdr>
            <w:top w:val="none" w:sz="0" w:space="0" w:color="auto"/>
            <w:left w:val="none" w:sz="0" w:space="0" w:color="auto"/>
            <w:bottom w:val="none" w:sz="0" w:space="0" w:color="auto"/>
            <w:right w:val="none" w:sz="0" w:space="0" w:color="auto"/>
          </w:divBdr>
        </w:div>
        <w:div w:id="410087030">
          <w:marLeft w:val="0"/>
          <w:marRight w:val="0"/>
          <w:marTop w:val="0"/>
          <w:marBottom w:val="0"/>
          <w:divBdr>
            <w:top w:val="none" w:sz="0" w:space="0" w:color="auto"/>
            <w:left w:val="none" w:sz="0" w:space="0" w:color="auto"/>
            <w:bottom w:val="none" w:sz="0" w:space="0" w:color="auto"/>
            <w:right w:val="none" w:sz="0" w:space="0" w:color="auto"/>
          </w:divBdr>
        </w:div>
      </w:divsChild>
    </w:div>
    <w:div w:id="1348213820">
      <w:bodyDiv w:val="1"/>
      <w:marLeft w:val="0"/>
      <w:marRight w:val="0"/>
      <w:marTop w:val="0"/>
      <w:marBottom w:val="0"/>
      <w:divBdr>
        <w:top w:val="none" w:sz="0" w:space="0" w:color="auto"/>
        <w:left w:val="none" w:sz="0" w:space="0" w:color="auto"/>
        <w:bottom w:val="none" w:sz="0" w:space="0" w:color="auto"/>
        <w:right w:val="none" w:sz="0" w:space="0" w:color="auto"/>
      </w:divBdr>
    </w:div>
    <w:div w:id="1353342500">
      <w:bodyDiv w:val="1"/>
      <w:marLeft w:val="0"/>
      <w:marRight w:val="0"/>
      <w:marTop w:val="0"/>
      <w:marBottom w:val="0"/>
      <w:divBdr>
        <w:top w:val="none" w:sz="0" w:space="0" w:color="auto"/>
        <w:left w:val="none" w:sz="0" w:space="0" w:color="auto"/>
        <w:bottom w:val="none" w:sz="0" w:space="0" w:color="auto"/>
        <w:right w:val="none" w:sz="0" w:space="0" w:color="auto"/>
      </w:divBdr>
      <w:divsChild>
        <w:div w:id="1330325645">
          <w:marLeft w:val="0"/>
          <w:marRight w:val="0"/>
          <w:marTop w:val="0"/>
          <w:marBottom w:val="0"/>
          <w:divBdr>
            <w:top w:val="none" w:sz="0" w:space="0" w:color="auto"/>
            <w:left w:val="none" w:sz="0" w:space="0" w:color="auto"/>
            <w:bottom w:val="none" w:sz="0" w:space="0" w:color="auto"/>
            <w:right w:val="none" w:sz="0" w:space="0" w:color="auto"/>
          </w:divBdr>
        </w:div>
        <w:div w:id="1307928022">
          <w:marLeft w:val="0"/>
          <w:marRight w:val="0"/>
          <w:marTop w:val="0"/>
          <w:marBottom w:val="0"/>
          <w:divBdr>
            <w:top w:val="none" w:sz="0" w:space="0" w:color="auto"/>
            <w:left w:val="none" w:sz="0" w:space="0" w:color="auto"/>
            <w:bottom w:val="none" w:sz="0" w:space="0" w:color="auto"/>
            <w:right w:val="none" w:sz="0" w:space="0" w:color="auto"/>
          </w:divBdr>
        </w:div>
        <w:div w:id="2082285777">
          <w:marLeft w:val="0"/>
          <w:marRight w:val="0"/>
          <w:marTop w:val="0"/>
          <w:marBottom w:val="0"/>
          <w:divBdr>
            <w:top w:val="none" w:sz="0" w:space="0" w:color="auto"/>
            <w:left w:val="none" w:sz="0" w:space="0" w:color="auto"/>
            <w:bottom w:val="none" w:sz="0" w:space="0" w:color="auto"/>
            <w:right w:val="none" w:sz="0" w:space="0" w:color="auto"/>
          </w:divBdr>
        </w:div>
        <w:div w:id="1613173570">
          <w:marLeft w:val="0"/>
          <w:marRight w:val="0"/>
          <w:marTop w:val="0"/>
          <w:marBottom w:val="0"/>
          <w:divBdr>
            <w:top w:val="none" w:sz="0" w:space="0" w:color="auto"/>
            <w:left w:val="none" w:sz="0" w:space="0" w:color="auto"/>
            <w:bottom w:val="none" w:sz="0" w:space="0" w:color="auto"/>
            <w:right w:val="none" w:sz="0" w:space="0" w:color="auto"/>
          </w:divBdr>
        </w:div>
        <w:div w:id="1398095041">
          <w:marLeft w:val="0"/>
          <w:marRight w:val="0"/>
          <w:marTop w:val="0"/>
          <w:marBottom w:val="0"/>
          <w:divBdr>
            <w:top w:val="none" w:sz="0" w:space="0" w:color="auto"/>
            <w:left w:val="none" w:sz="0" w:space="0" w:color="auto"/>
            <w:bottom w:val="none" w:sz="0" w:space="0" w:color="auto"/>
            <w:right w:val="none" w:sz="0" w:space="0" w:color="auto"/>
          </w:divBdr>
        </w:div>
        <w:div w:id="1198927681">
          <w:marLeft w:val="0"/>
          <w:marRight w:val="0"/>
          <w:marTop w:val="0"/>
          <w:marBottom w:val="0"/>
          <w:divBdr>
            <w:top w:val="none" w:sz="0" w:space="0" w:color="auto"/>
            <w:left w:val="none" w:sz="0" w:space="0" w:color="auto"/>
            <w:bottom w:val="none" w:sz="0" w:space="0" w:color="auto"/>
            <w:right w:val="none" w:sz="0" w:space="0" w:color="auto"/>
          </w:divBdr>
        </w:div>
        <w:div w:id="1490905070">
          <w:marLeft w:val="0"/>
          <w:marRight w:val="0"/>
          <w:marTop w:val="0"/>
          <w:marBottom w:val="0"/>
          <w:divBdr>
            <w:top w:val="none" w:sz="0" w:space="0" w:color="auto"/>
            <w:left w:val="none" w:sz="0" w:space="0" w:color="auto"/>
            <w:bottom w:val="none" w:sz="0" w:space="0" w:color="auto"/>
            <w:right w:val="none" w:sz="0" w:space="0" w:color="auto"/>
          </w:divBdr>
        </w:div>
        <w:div w:id="892429425">
          <w:marLeft w:val="0"/>
          <w:marRight w:val="0"/>
          <w:marTop w:val="0"/>
          <w:marBottom w:val="0"/>
          <w:divBdr>
            <w:top w:val="none" w:sz="0" w:space="0" w:color="auto"/>
            <w:left w:val="none" w:sz="0" w:space="0" w:color="auto"/>
            <w:bottom w:val="none" w:sz="0" w:space="0" w:color="auto"/>
            <w:right w:val="none" w:sz="0" w:space="0" w:color="auto"/>
          </w:divBdr>
        </w:div>
        <w:div w:id="1697317208">
          <w:marLeft w:val="0"/>
          <w:marRight w:val="0"/>
          <w:marTop w:val="0"/>
          <w:marBottom w:val="0"/>
          <w:divBdr>
            <w:top w:val="none" w:sz="0" w:space="0" w:color="auto"/>
            <w:left w:val="none" w:sz="0" w:space="0" w:color="auto"/>
            <w:bottom w:val="none" w:sz="0" w:space="0" w:color="auto"/>
            <w:right w:val="none" w:sz="0" w:space="0" w:color="auto"/>
          </w:divBdr>
        </w:div>
        <w:div w:id="345013201">
          <w:marLeft w:val="0"/>
          <w:marRight w:val="0"/>
          <w:marTop w:val="0"/>
          <w:marBottom w:val="0"/>
          <w:divBdr>
            <w:top w:val="none" w:sz="0" w:space="0" w:color="auto"/>
            <w:left w:val="none" w:sz="0" w:space="0" w:color="auto"/>
            <w:bottom w:val="none" w:sz="0" w:space="0" w:color="auto"/>
            <w:right w:val="none" w:sz="0" w:space="0" w:color="auto"/>
          </w:divBdr>
        </w:div>
        <w:div w:id="736586656">
          <w:marLeft w:val="0"/>
          <w:marRight w:val="0"/>
          <w:marTop w:val="0"/>
          <w:marBottom w:val="0"/>
          <w:divBdr>
            <w:top w:val="none" w:sz="0" w:space="0" w:color="auto"/>
            <w:left w:val="none" w:sz="0" w:space="0" w:color="auto"/>
            <w:bottom w:val="none" w:sz="0" w:space="0" w:color="auto"/>
            <w:right w:val="none" w:sz="0" w:space="0" w:color="auto"/>
          </w:divBdr>
        </w:div>
        <w:div w:id="1890219814">
          <w:marLeft w:val="0"/>
          <w:marRight w:val="0"/>
          <w:marTop w:val="0"/>
          <w:marBottom w:val="0"/>
          <w:divBdr>
            <w:top w:val="none" w:sz="0" w:space="0" w:color="auto"/>
            <w:left w:val="none" w:sz="0" w:space="0" w:color="auto"/>
            <w:bottom w:val="none" w:sz="0" w:space="0" w:color="auto"/>
            <w:right w:val="none" w:sz="0" w:space="0" w:color="auto"/>
          </w:divBdr>
        </w:div>
        <w:div w:id="384568130">
          <w:marLeft w:val="0"/>
          <w:marRight w:val="0"/>
          <w:marTop w:val="0"/>
          <w:marBottom w:val="0"/>
          <w:divBdr>
            <w:top w:val="none" w:sz="0" w:space="0" w:color="auto"/>
            <w:left w:val="none" w:sz="0" w:space="0" w:color="auto"/>
            <w:bottom w:val="none" w:sz="0" w:space="0" w:color="auto"/>
            <w:right w:val="none" w:sz="0" w:space="0" w:color="auto"/>
          </w:divBdr>
        </w:div>
        <w:div w:id="1810703351">
          <w:marLeft w:val="0"/>
          <w:marRight w:val="0"/>
          <w:marTop w:val="0"/>
          <w:marBottom w:val="0"/>
          <w:divBdr>
            <w:top w:val="none" w:sz="0" w:space="0" w:color="auto"/>
            <w:left w:val="none" w:sz="0" w:space="0" w:color="auto"/>
            <w:bottom w:val="none" w:sz="0" w:space="0" w:color="auto"/>
            <w:right w:val="none" w:sz="0" w:space="0" w:color="auto"/>
          </w:divBdr>
        </w:div>
        <w:div w:id="987899518">
          <w:marLeft w:val="0"/>
          <w:marRight w:val="0"/>
          <w:marTop w:val="0"/>
          <w:marBottom w:val="0"/>
          <w:divBdr>
            <w:top w:val="none" w:sz="0" w:space="0" w:color="auto"/>
            <w:left w:val="none" w:sz="0" w:space="0" w:color="auto"/>
            <w:bottom w:val="none" w:sz="0" w:space="0" w:color="auto"/>
            <w:right w:val="none" w:sz="0" w:space="0" w:color="auto"/>
          </w:divBdr>
        </w:div>
        <w:div w:id="828402976">
          <w:marLeft w:val="0"/>
          <w:marRight w:val="0"/>
          <w:marTop w:val="0"/>
          <w:marBottom w:val="0"/>
          <w:divBdr>
            <w:top w:val="none" w:sz="0" w:space="0" w:color="auto"/>
            <w:left w:val="none" w:sz="0" w:space="0" w:color="auto"/>
            <w:bottom w:val="none" w:sz="0" w:space="0" w:color="auto"/>
            <w:right w:val="none" w:sz="0" w:space="0" w:color="auto"/>
          </w:divBdr>
        </w:div>
        <w:div w:id="273638475">
          <w:marLeft w:val="0"/>
          <w:marRight w:val="0"/>
          <w:marTop w:val="0"/>
          <w:marBottom w:val="0"/>
          <w:divBdr>
            <w:top w:val="none" w:sz="0" w:space="0" w:color="auto"/>
            <w:left w:val="none" w:sz="0" w:space="0" w:color="auto"/>
            <w:bottom w:val="none" w:sz="0" w:space="0" w:color="auto"/>
            <w:right w:val="none" w:sz="0" w:space="0" w:color="auto"/>
          </w:divBdr>
        </w:div>
        <w:div w:id="756639469">
          <w:marLeft w:val="0"/>
          <w:marRight w:val="0"/>
          <w:marTop w:val="0"/>
          <w:marBottom w:val="0"/>
          <w:divBdr>
            <w:top w:val="none" w:sz="0" w:space="0" w:color="auto"/>
            <w:left w:val="none" w:sz="0" w:space="0" w:color="auto"/>
            <w:bottom w:val="none" w:sz="0" w:space="0" w:color="auto"/>
            <w:right w:val="none" w:sz="0" w:space="0" w:color="auto"/>
          </w:divBdr>
        </w:div>
        <w:div w:id="647168309">
          <w:marLeft w:val="0"/>
          <w:marRight w:val="0"/>
          <w:marTop w:val="0"/>
          <w:marBottom w:val="0"/>
          <w:divBdr>
            <w:top w:val="none" w:sz="0" w:space="0" w:color="auto"/>
            <w:left w:val="none" w:sz="0" w:space="0" w:color="auto"/>
            <w:bottom w:val="none" w:sz="0" w:space="0" w:color="auto"/>
            <w:right w:val="none" w:sz="0" w:space="0" w:color="auto"/>
          </w:divBdr>
        </w:div>
        <w:div w:id="1659963030">
          <w:marLeft w:val="0"/>
          <w:marRight w:val="0"/>
          <w:marTop w:val="0"/>
          <w:marBottom w:val="0"/>
          <w:divBdr>
            <w:top w:val="none" w:sz="0" w:space="0" w:color="auto"/>
            <w:left w:val="none" w:sz="0" w:space="0" w:color="auto"/>
            <w:bottom w:val="none" w:sz="0" w:space="0" w:color="auto"/>
            <w:right w:val="none" w:sz="0" w:space="0" w:color="auto"/>
          </w:divBdr>
        </w:div>
        <w:div w:id="1001474190">
          <w:marLeft w:val="0"/>
          <w:marRight w:val="0"/>
          <w:marTop w:val="0"/>
          <w:marBottom w:val="0"/>
          <w:divBdr>
            <w:top w:val="none" w:sz="0" w:space="0" w:color="auto"/>
            <w:left w:val="none" w:sz="0" w:space="0" w:color="auto"/>
            <w:bottom w:val="none" w:sz="0" w:space="0" w:color="auto"/>
            <w:right w:val="none" w:sz="0" w:space="0" w:color="auto"/>
          </w:divBdr>
        </w:div>
        <w:div w:id="72165493">
          <w:marLeft w:val="0"/>
          <w:marRight w:val="0"/>
          <w:marTop w:val="0"/>
          <w:marBottom w:val="0"/>
          <w:divBdr>
            <w:top w:val="none" w:sz="0" w:space="0" w:color="auto"/>
            <w:left w:val="none" w:sz="0" w:space="0" w:color="auto"/>
            <w:bottom w:val="none" w:sz="0" w:space="0" w:color="auto"/>
            <w:right w:val="none" w:sz="0" w:space="0" w:color="auto"/>
          </w:divBdr>
        </w:div>
        <w:div w:id="558826372">
          <w:marLeft w:val="0"/>
          <w:marRight w:val="0"/>
          <w:marTop w:val="0"/>
          <w:marBottom w:val="0"/>
          <w:divBdr>
            <w:top w:val="none" w:sz="0" w:space="0" w:color="auto"/>
            <w:left w:val="none" w:sz="0" w:space="0" w:color="auto"/>
            <w:bottom w:val="none" w:sz="0" w:space="0" w:color="auto"/>
            <w:right w:val="none" w:sz="0" w:space="0" w:color="auto"/>
          </w:divBdr>
        </w:div>
        <w:div w:id="2023824576">
          <w:marLeft w:val="0"/>
          <w:marRight w:val="0"/>
          <w:marTop w:val="0"/>
          <w:marBottom w:val="0"/>
          <w:divBdr>
            <w:top w:val="none" w:sz="0" w:space="0" w:color="auto"/>
            <w:left w:val="none" w:sz="0" w:space="0" w:color="auto"/>
            <w:bottom w:val="none" w:sz="0" w:space="0" w:color="auto"/>
            <w:right w:val="none" w:sz="0" w:space="0" w:color="auto"/>
          </w:divBdr>
        </w:div>
        <w:div w:id="2117283198">
          <w:marLeft w:val="0"/>
          <w:marRight w:val="0"/>
          <w:marTop w:val="0"/>
          <w:marBottom w:val="0"/>
          <w:divBdr>
            <w:top w:val="none" w:sz="0" w:space="0" w:color="auto"/>
            <w:left w:val="none" w:sz="0" w:space="0" w:color="auto"/>
            <w:bottom w:val="none" w:sz="0" w:space="0" w:color="auto"/>
            <w:right w:val="none" w:sz="0" w:space="0" w:color="auto"/>
          </w:divBdr>
        </w:div>
        <w:div w:id="1496189238">
          <w:marLeft w:val="0"/>
          <w:marRight w:val="0"/>
          <w:marTop w:val="0"/>
          <w:marBottom w:val="0"/>
          <w:divBdr>
            <w:top w:val="none" w:sz="0" w:space="0" w:color="auto"/>
            <w:left w:val="none" w:sz="0" w:space="0" w:color="auto"/>
            <w:bottom w:val="none" w:sz="0" w:space="0" w:color="auto"/>
            <w:right w:val="none" w:sz="0" w:space="0" w:color="auto"/>
          </w:divBdr>
        </w:div>
        <w:div w:id="1765178387">
          <w:marLeft w:val="0"/>
          <w:marRight w:val="0"/>
          <w:marTop w:val="0"/>
          <w:marBottom w:val="0"/>
          <w:divBdr>
            <w:top w:val="none" w:sz="0" w:space="0" w:color="auto"/>
            <w:left w:val="none" w:sz="0" w:space="0" w:color="auto"/>
            <w:bottom w:val="none" w:sz="0" w:space="0" w:color="auto"/>
            <w:right w:val="none" w:sz="0" w:space="0" w:color="auto"/>
          </w:divBdr>
        </w:div>
        <w:div w:id="406923361">
          <w:marLeft w:val="0"/>
          <w:marRight w:val="0"/>
          <w:marTop w:val="0"/>
          <w:marBottom w:val="0"/>
          <w:divBdr>
            <w:top w:val="none" w:sz="0" w:space="0" w:color="auto"/>
            <w:left w:val="none" w:sz="0" w:space="0" w:color="auto"/>
            <w:bottom w:val="none" w:sz="0" w:space="0" w:color="auto"/>
            <w:right w:val="none" w:sz="0" w:space="0" w:color="auto"/>
          </w:divBdr>
        </w:div>
        <w:div w:id="504516552">
          <w:marLeft w:val="0"/>
          <w:marRight w:val="0"/>
          <w:marTop w:val="0"/>
          <w:marBottom w:val="0"/>
          <w:divBdr>
            <w:top w:val="none" w:sz="0" w:space="0" w:color="auto"/>
            <w:left w:val="none" w:sz="0" w:space="0" w:color="auto"/>
            <w:bottom w:val="none" w:sz="0" w:space="0" w:color="auto"/>
            <w:right w:val="none" w:sz="0" w:space="0" w:color="auto"/>
          </w:divBdr>
        </w:div>
        <w:div w:id="1567522800">
          <w:marLeft w:val="0"/>
          <w:marRight w:val="0"/>
          <w:marTop w:val="0"/>
          <w:marBottom w:val="0"/>
          <w:divBdr>
            <w:top w:val="none" w:sz="0" w:space="0" w:color="auto"/>
            <w:left w:val="none" w:sz="0" w:space="0" w:color="auto"/>
            <w:bottom w:val="none" w:sz="0" w:space="0" w:color="auto"/>
            <w:right w:val="none" w:sz="0" w:space="0" w:color="auto"/>
          </w:divBdr>
        </w:div>
        <w:div w:id="1174221985">
          <w:marLeft w:val="0"/>
          <w:marRight w:val="0"/>
          <w:marTop w:val="0"/>
          <w:marBottom w:val="0"/>
          <w:divBdr>
            <w:top w:val="none" w:sz="0" w:space="0" w:color="auto"/>
            <w:left w:val="none" w:sz="0" w:space="0" w:color="auto"/>
            <w:bottom w:val="none" w:sz="0" w:space="0" w:color="auto"/>
            <w:right w:val="none" w:sz="0" w:space="0" w:color="auto"/>
          </w:divBdr>
        </w:div>
        <w:div w:id="716206003">
          <w:marLeft w:val="0"/>
          <w:marRight w:val="0"/>
          <w:marTop w:val="0"/>
          <w:marBottom w:val="0"/>
          <w:divBdr>
            <w:top w:val="none" w:sz="0" w:space="0" w:color="auto"/>
            <w:left w:val="none" w:sz="0" w:space="0" w:color="auto"/>
            <w:bottom w:val="none" w:sz="0" w:space="0" w:color="auto"/>
            <w:right w:val="none" w:sz="0" w:space="0" w:color="auto"/>
          </w:divBdr>
        </w:div>
        <w:div w:id="1069763590">
          <w:marLeft w:val="0"/>
          <w:marRight w:val="0"/>
          <w:marTop w:val="0"/>
          <w:marBottom w:val="0"/>
          <w:divBdr>
            <w:top w:val="none" w:sz="0" w:space="0" w:color="auto"/>
            <w:left w:val="none" w:sz="0" w:space="0" w:color="auto"/>
            <w:bottom w:val="none" w:sz="0" w:space="0" w:color="auto"/>
            <w:right w:val="none" w:sz="0" w:space="0" w:color="auto"/>
          </w:divBdr>
        </w:div>
        <w:div w:id="295725196">
          <w:marLeft w:val="0"/>
          <w:marRight w:val="0"/>
          <w:marTop w:val="0"/>
          <w:marBottom w:val="0"/>
          <w:divBdr>
            <w:top w:val="none" w:sz="0" w:space="0" w:color="auto"/>
            <w:left w:val="none" w:sz="0" w:space="0" w:color="auto"/>
            <w:bottom w:val="none" w:sz="0" w:space="0" w:color="auto"/>
            <w:right w:val="none" w:sz="0" w:space="0" w:color="auto"/>
          </w:divBdr>
        </w:div>
        <w:div w:id="1539202287">
          <w:marLeft w:val="0"/>
          <w:marRight w:val="0"/>
          <w:marTop w:val="0"/>
          <w:marBottom w:val="0"/>
          <w:divBdr>
            <w:top w:val="none" w:sz="0" w:space="0" w:color="auto"/>
            <w:left w:val="none" w:sz="0" w:space="0" w:color="auto"/>
            <w:bottom w:val="none" w:sz="0" w:space="0" w:color="auto"/>
            <w:right w:val="none" w:sz="0" w:space="0" w:color="auto"/>
          </w:divBdr>
        </w:div>
      </w:divsChild>
    </w:div>
    <w:div w:id="1354915717">
      <w:bodyDiv w:val="1"/>
      <w:marLeft w:val="0"/>
      <w:marRight w:val="0"/>
      <w:marTop w:val="0"/>
      <w:marBottom w:val="0"/>
      <w:divBdr>
        <w:top w:val="none" w:sz="0" w:space="0" w:color="auto"/>
        <w:left w:val="none" w:sz="0" w:space="0" w:color="auto"/>
        <w:bottom w:val="none" w:sz="0" w:space="0" w:color="auto"/>
        <w:right w:val="none" w:sz="0" w:space="0" w:color="auto"/>
      </w:divBdr>
    </w:div>
    <w:div w:id="1385443780">
      <w:bodyDiv w:val="1"/>
      <w:marLeft w:val="0"/>
      <w:marRight w:val="0"/>
      <w:marTop w:val="0"/>
      <w:marBottom w:val="0"/>
      <w:divBdr>
        <w:top w:val="none" w:sz="0" w:space="0" w:color="auto"/>
        <w:left w:val="none" w:sz="0" w:space="0" w:color="auto"/>
        <w:bottom w:val="none" w:sz="0" w:space="0" w:color="auto"/>
        <w:right w:val="none" w:sz="0" w:space="0" w:color="auto"/>
      </w:divBdr>
    </w:div>
    <w:div w:id="1402094763">
      <w:bodyDiv w:val="1"/>
      <w:marLeft w:val="0"/>
      <w:marRight w:val="0"/>
      <w:marTop w:val="0"/>
      <w:marBottom w:val="0"/>
      <w:divBdr>
        <w:top w:val="none" w:sz="0" w:space="0" w:color="auto"/>
        <w:left w:val="none" w:sz="0" w:space="0" w:color="auto"/>
        <w:bottom w:val="none" w:sz="0" w:space="0" w:color="auto"/>
        <w:right w:val="none" w:sz="0" w:space="0" w:color="auto"/>
      </w:divBdr>
      <w:divsChild>
        <w:div w:id="580139511">
          <w:marLeft w:val="-6510"/>
          <w:marRight w:val="0"/>
          <w:marTop w:val="0"/>
          <w:marBottom w:val="0"/>
          <w:divBdr>
            <w:top w:val="none" w:sz="0" w:space="0" w:color="auto"/>
            <w:left w:val="none" w:sz="0" w:space="0" w:color="auto"/>
            <w:bottom w:val="none" w:sz="0" w:space="0" w:color="auto"/>
            <w:right w:val="none" w:sz="0" w:space="0" w:color="auto"/>
          </w:divBdr>
        </w:div>
        <w:div w:id="1284966983">
          <w:marLeft w:val="0"/>
          <w:marRight w:val="0"/>
          <w:marTop w:val="0"/>
          <w:marBottom w:val="0"/>
          <w:divBdr>
            <w:top w:val="none" w:sz="0" w:space="0" w:color="auto"/>
            <w:left w:val="none" w:sz="0" w:space="0" w:color="auto"/>
            <w:bottom w:val="none" w:sz="0" w:space="0" w:color="auto"/>
            <w:right w:val="none" w:sz="0" w:space="0" w:color="auto"/>
          </w:divBdr>
        </w:div>
      </w:divsChild>
    </w:div>
    <w:div w:id="1410686757">
      <w:bodyDiv w:val="1"/>
      <w:marLeft w:val="0"/>
      <w:marRight w:val="0"/>
      <w:marTop w:val="0"/>
      <w:marBottom w:val="0"/>
      <w:divBdr>
        <w:top w:val="none" w:sz="0" w:space="0" w:color="auto"/>
        <w:left w:val="none" w:sz="0" w:space="0" w:color="auto"/>
        <w:bottom w:val="none" w:sz="0" w:space="0" w:color="auto"/>
        <w:right w:val="none" w:sz="0" w:space="0" w:color="auto"/>
      </w:divBdr>
      <w:divsChild>
        <w:div w:id="546651498">
          <w:marLeft w:val="0"/>
          <w:marRight w:val="0"/>
          <w:marTop w:val="0"/>
          <w:marBottom w:val="0"/>
          <w:divBdr>
            <w:top w:val="none" w:sz="0" w:space="0" w:color="auto"/>
            <w:left w:val="none" w:sz="0" w:space="0" w:color="auto"/>
            <w:bottom w:val="none" w:sz="0" w:space="0" w:color="auto"/>
            <w:right w:val="none" w:sz="0" w:space="0" w:color="auto"/>
          </w:divBdr>
        </w:div>
        <w:div w:id="920598318">
          <w:marLeft w:val="0"/>
          <w:marRight w:val="0"/>
          <w:marTop w:val="0"/>
          <w:marBottom w:val="0"/>
          <w:divBdr>
            <w:top w:val="none" w:sz="0" w:space="0" w:color="auto"/>
            <w:left w:val="none" w:sz="0" w:space="0" w:color="auto"/>
            <w:bottom w:val="none" w:sz="0" w:space="0" w:color="auto"/>
            <w:right w:val="none" w:sz="0" w:space="0" w:color="auto"/>
          </w:divBdr>
        </w:div>
        <w:div w:id="2137602258">
          <w:marLeft w:val="0"/>
          <w:marRight w:val="0"/>
          <w:marTop w:val="0"/>
          <w:marBottom w:val="0"/>
          <w:divBdr>
            <w:top w:val="none" w:sz="0" w:space="0" w:color="auto"/>
            <w:left w:val="none" w:sz="0" w:space="0" w:color="auto"/>
            <w:bottom w:val="none" w:sz="0" w:space="0" w:color="auto"/>
            <w:right w:val="none" w:sz="0" w:space="0" w:color="auto"/>
          </w:divBdr>
        </w:div>
        <w:div w:id="1630891082">
          <w:marLeft w:val="0"/>
          <w:marRight w:val="0"/>
          <w:marTop w:val="0"/>
          <w:marBottom w:val="0"/>
          <w:divBdr>
            <w:top w:val="none" w:sz="0" w:space="0" w:color="auto"/>
            <w:left w:val="none" w:sz="0" w:space="0" w:color="auto"/>
            <w:bottom w:val="none" w:sz="0" w:space="0" w:color="auto"/>
            <w:right w:val="none" w:sz="0" w:space="0" w:color="auto"/>
          </w:divBdr>
        </w:div>
        <w:div w:id="192885067">
          <w:marLeft w:val="0"/>
          <w:marRight w:val="0"/>
          <w:marTop w:val="0"/>
          <w:marBottom w:val="0"/>
          <w:divBdr>
            <w:top w:val="none" w:sz="0" w:space="0" w:color="auto"/>
            <w:left w:val="none" w:sz="0" w:space="0" w:color="auto"/>
            <w:bottom w:val="none" w:sz="0" w:space="0" w:color="auto"/>
            <w:right w:val="none" w:sz="0" w:space="0" w:color="auto"/>
          </w:divBdr>
        </w:div>
        <w:div w:id="529807796">
          <w:marLeft w:val="0"/>
          <w:marRight w:val="0"/>
          <w:marTop w:val="0"/>
          <w:marBottom w:val="0"/>
          <w:divBdr>
            <w:top w:val="none" w:sz="0" w:space="0" w:color="auto"/>
            <w:left w:val="none" w:sz="0" w:space="0" w:color="auto"/>
            <w:bottom w:val="none" w:sz="0" w:space="0" w:color="auto"/>
            <w:right w:val="none" w:sz="0" w:space="0" w:color="auto"/>
          </w:divBdr>
        </w:div>
        <w:div w:id="1090856665">
          <w:marLeft w:val="0"/>
          <w:marRight w:val="0"/>
          <w:marTop w:val="0"/>
          <w:marBottom w:val="0"/>
          <w:divBdr>
            <w:top w:val="none" w:sz="0" w:space="0" w:color="auto"/>
            <w:left w:val="none" w:sz="0" w:space="0" w:color="auto"/>
            <w:bottom w:val="none" w:sz="0" w:space="0" w:color="auto"/>
            <w:right w:val="none" w:sz="0" w:space="0" w:color="auto"/>
          </w:divBdr>
        </w:div>
        <w:div w:id="1759866720">
          <w:marLeft w:val="0"/>
          <w:marRight w:val="0"/>
          <w:marTop w:val="0"/>
          <w:marBottom w:val="0"/>
          <w:divBdr>
            <w:top w:val="none" w:sz="0" w:space="0" w:color="auto"/>
            <w:left w:val="none" w:sz="0" w:space="0" w:color="auto"/>
            <w:bottom w:val="none" w:sz="0" w:space="0" w:color="auto"/>
            <w:right w:val="none" w:sz="0" w:space="0" w:color="auto"/>
          </w:divBdr>
        </w:div>
        <w:div w:id="1308431884">
          <w:marLeft w:val="0"/>
          <w:marRight w:val="0"/>
          <w:marTop w:val="0"/>
          <w:marBottom w:val="0"/>
          <w:divBdr>
            <w:top w:val="none" w:sz="0" w:space="0" w:color="auto"/>
            <w:left w:val="none" w:sz="0" w:space="0" w:color="auto"/>
            <w:bottom w:val="none" w:sz="0" w:space="0" w:color="auto"/>
            <w:right w:val="none" w:sz="0" w:space="0" w:color="auto"/>
          </w:divBdr>
        </w:div>
        <w:div w:id="1767771579">
          <w:marLeft w:val="0"/>
          <w:marRight w:val="0"/>
          <w:marTop w:val="0"/>
          <w:marBottom w:val="0"/>
          <w:divBdr>
            <w:top w:val="none" w:sz="0" w:space="0" w:color="auto"/>
            <w:left w:val="none" w:sz="0" w:space="0" w:color="auto"/>
            <w:bottom w:val="none" w:sz="0" w:space="0" w:color="auto"/>
            <w:right w:val="none" w:sz="0" w:space="0" w:color="auto"/>
          </w:divBdr>
        </w:div>
        <w:div w:id="1384912757">
          <w:marLeft w:val="0"/>
          <w:marRight w:val="0"/>
          <w:marTop w:val="0"/>
          <w:marBottom w:val="0"/>
          <w:divBdr>
            <w:top w:val="none" w:sz="0" w:space="0" w:color="auto"/>
            <w:left w:val="none" w:sz="0" w:space="0" w:color="auto"/>
            <w:bottom w:val="none" w:sz="0" w:space="0" w:color="auto"/>
            <w:right w:val="none" w:sz="0" w:space="0" w:color="auto"/>
          </w:divBdr>
        </w:div>
        <w:div w:id="1662346633">
          <w:marLeft w:val="0"/>
          <w:marRight w:val="0"/>
          <w:marTop w:val="0"/>
          <w:marBottom w:val="0"/>
          <w:divBdr>
            <w:top w:val="none" w:sz="0" w:space="0" w:color="auto"/>
            <w:left w:val="none" w:sz="0" w:space="0" w:color="auto"/>
            <w:bottom w:val="none" w:sz="0" w:space="0" w:color="auto"/>
            <w:right w:val="none" w:sz="0" w:space="0" w:color="auto"/>
          </w:divBdr>
        </w:div>
        <w:div w:id="1470509675">
          <w:marLeft w:val="0"/>
          <w:marRight w:val="0"/>
          <w:marTop w:val="0"/>
          <w:marBottom w:val="0"/>
          <w:divBdr>
            <w:top w:val="none" w:sz="0" w:space="0" w:color="auto"/>
            <w:left w:val="none" w:sz="0" w:space="0" w:color="auto"/>
            <w:bottom w:val="none" w:sz="0" w:space="0" w:color="auto"/>
            <w:right w:val="none" w:sz="0" w:space="0" w:color="auto"/>
          </w:divBdr>
        </w:div>
        <w:div w:id="1468085840">
          <w:marLeft w:val="0"/>
          <w:marRight w:val="0"/>
          <w:marTop w:val="0"/>
          <w:marBottom w:val="0"/>
          <w:divBdr>
            <w:top w:val="none" w:sz="0" w:space="0" w:color="auto"/>
            <w:left w:val="none" w:sz="0" w:space="0" w:color="auto"/>
            <w:bottom w:val="none" w:sz="0" w:space="0" w:color="auto"/>
            <w:right w:val="none" w:sz="0" w:space="0" w:color="auto"/>
          </w:divBdr>
        </w:div>
        <w:div w:id="855583112">
          <w:marLeft w:val="0"/>
          <w:marRight w:val="0"/>
          <w:marTop w:val="0"/>
          <w:marBottom w:val="0"/>
          <w:divBdr>
            <w:top w:val="none" w:sz="0" w:space="0" w:color="auto"/>
            <w:left w:val="none" w:sz="0" w:space="0" w:color="auto"/>
            <w:bottom w:val="none" w:sz="0" w:space="0" w:color="auto"/>
            <w:right w:val="none" w:sz="0" w:space="0" w:color="auto"/>
          </w:divBdr>
        </w:div>
        <w:div w:id="1486773359">
          <w:marLeft w:val="0"/>
          <w:marRight w:val="0"/>
          <w:marTop w:val="0"/>
          <w:marBottom w:val="0"/>
          <w:divBdr>
            <w:top w:val="none" w:sz="0" w:space="0" w:color="auto"/>
            <w:left w:val="none" w:sz="0" w:space="0" w:color="auto"/>
            <w:bottom w:val="none" w:sz="0" w:space="0" w:color="auto"/>
            <w:right w:val="none" w:sz="0" w:space="0" w:color="auto"/>
          </w:divBdr>
        </w:div>
        <w:div w:id="633827661">
          <w:marLeft w:val="0"/>
          <w:marRight w:val="0"/>
          <w:marTop w:val="0"/>
          <w:marBottom w:val="0"/>
          <w:divBdr>
            <w:top w:val="none" w:sz="0" w:space="0" w:color="auto"/>
            <w:left w:val="none" w:sz="0" w:space="0" w:color="auto"/>
            <w:bottom w:val="none" w:sz="0" w:space="0" w:color="auto"/>
            <w:right w:val="none" w:sz="0" w:space="0" w:color="auto"/>
          </w:divBdr>
        </w:div>
        <w:div w:id="1338969462">
          <w:marLeft w:val="0"/>
          <w:marRight w:val="0"/>
          <w:marTop w:val="0"/>
          <w:marBottom w:val="0"/>
          <w:divBdr>
            <w:top w:val="none" w:sz="0" w:space="0" w:color="auto"/>
            <w:left w:val="none" w:sz="0" w:space="0" w:color="auto"/>
            <w:bottom w:val="none" w:sz="0" w:space="0" w:color="auto"/>
            <w:right w:val="none" w:sz="0" w:space="0" w:color="auto"/>
          </w:divBdr>
        </w:div>
        <w:div w:id="1813667168">
          <w:marLeft w:val="0"/>
          <w:marRight w:val="0"/>
          <w:marTop w:val="0"/>
          <w:marBottom w:val="0"/>
          <w:divBdr>
            <w:top w:val="none" w:sz="0" w:space="0" w:color="auto"/>
            <w:left w:val="none" w:sz="0" w:space="0" w:color="auto"/>
            <w:bottom w:val="none" w:sz="0" w:space="0" w:color="auto"/>
            <w:right w:val="none" w:sz="0" w:space="0" w:color="auto"/>
          </w:divBdr>
        </w:div>
        <w:div w:id="1381171515">
          <w:marLeft w:val="0"/>
          <w:marRight w:val="0"/>
          <w:marTop w:val="0"/>
          <w:marBottom w:val="0"/>
          <w:divBdr>
            <w:top w:val="none" w:sz="0" w:space="0" w:color="auto"/>
            <w:left w:val="none" w:sz="0" w:space="0" w:color="auto"/>
            <w:bottom w:val="none" w:sz="0" w:space="0" w:color="auto"/>
            <w:right w:val="none" w:sz="0" w:space="0" w:color="auto"/>
          </w:divBdr>
        </w:div>
        <w:div w:id="965234551">
          <w:marLeft w:val="0"/>
          <w:marRight w:val="0"/>
          <w:marTop w:val="0"/>
          <w:marBottom w:val="0"/>
          <w:divBdr>
            <w:top w:val="none" w:sz="0" w:space="0" w:color="auto"/>
            <w:left w:val="none" w:sz="0" w:space="0" w:color="auto"/>
            <w:bottom w:val="none" w:sz="0" w:space="0" w:color="auto"/>
            <w:right w:val="none" w:sz="0" w:space="0" w:color="auto"/>
          </w:divBdr>
        </w:div>
        <w:div w:id="821309853">
          <w:marLeft w:val="0"/>
          <w:marRight w:val="0"/>
          <w:marTop w:val="0"/>
          <w:marBottom w:val="0"/>
          <w:divBdr>
            <w:top w:val="none" w:sz="0" w:space="0" w:color="auto"/>
            <w:left w:val="none" w:sz="0" w:space="0" w:color="auto"/>
            <w:bottom w:val="none" w:sz="0" w:space="0" w:color="auto"/>
            <w:right w:val="none" w:sz="0" w:space="0" w:color="auto"/>
          </w:divBdr>
        </w:div>
        <w:div w:id="2036078443">
          <w:marLeft w:val="0"/>
          <w:marRight w:val="0"/>
          <w:marTop w:val="0"/>
          <w:marBottom w:val="0"/>
          <w:divBdr>
            <w:top w:val="none" w:sz="0" w:space="0" w:color="auto"/>
            <w:left w:val="none" w:sz="0" w:space="0" w:color="auto"/>
            <w:bottom w:val="none" w:sz="0" w:space="0" w:color="auto"/>
            <w:right w:val="none" w:sz="0" w:space="0" w:color="auto"/>
          </w:divBdr>
        </w:div>
        <w:div w:id="2022006142">
          <w:marLeft w:val="0"/>
          <w:marRight w:val="0"/>
          <w:marTop w:val="0"/>
          <w:marBottom w:val="0"/>
          <w:divBdr>
            <w:top w:val="none" w:sz="0" w:space="0" w:color="auto"/>
            <w:left w:val="none" w:sz="0" w:space="0" w:color="auto"/>
            <w:bottom w:val="none" w:sz="0" w:space="0" w:color="auto"/>
            <w:right w:val="none" w:sz="0" w:space="0" w:color="auto"/>
          </w:divBdr>
        </w:div>
        <w:div w:id="1051807545">
          <w:marLeft w:val="0"/>
          <w:marRight w:val="0"/>
          <w:marTop w:val="0"/>
          <w:marBottom w:val="0"/>
          <w:divBdr>
            <w:top w:val="none" w:sz="0" w:space="0" w:color="auto"/>
            <w:left w:val="none" w:sz="0" w:space="0" w:color="auto"/>
            <w:bottom w:val="none" w:sz="0" w:space="0" w:color="auto"/>
            <w:right w:val="none" w:sz="0" w:space="0" w:color="auto"/>
          </w:divBdr>
        </w:div>
        <w:div w:id="1480346477">
          <w:marLeft w:val="0"/>
          <w:marRight w:val="0"/>
          <w:marTop w:val="0"/>
          <w:marBottom w:val="0"/>
          <w:divBdr>
            <w:top w:val="none" w:sz="0" w:space="0" w:color="auto"/>
            <w:left w:val="none" w:sz="0" w:space="0" w:color="auto"/>
            <w:bottom w:val="none" w:sz="0" w:space="0" w:color="auto"/>
            <w:right w:val="none" w:sz="0" w:space="0" w:color="auto"/>
          </w:divBdr>
        </w:div>
        <w:div w:id="1128082557">
          <w:marLeft w:val="0"/>
          <w:marRight w:val="0"/>
          <w:marTop w:val="0"/>
          <w:marBottom w:val="0"/>
          <w:divBdr>
            <w:top w:val="none" w:sz="0" w:space="0" w:color="auto"/>
            <w:left w:val="none" w:sz="0" w:space="0" w:color="auto"/>
            <w:bottom w:val="none" w:sz="0" w:space="0" w:color="auto"/>
            <w:right w:val="none" w:sz="0" w:space="0" w:color="auto"/>
          </w:divBdr>
        </w:div>
        <w:div w:id="1218709910">
          <w:marLeft w:val="0"/>
          <w:marRight w:val="0"/>
          <w:marTop w:val="0"/>
          <w:marBottom w:val="0"/>
          <w:divBdr>
            <w:top w:val="none" w:sz="0" w:space="0" w:color="auto"/>
            <w:left w:val="none" w:sz="0" w:space="0" w:color="auto"/>
            <w:bottom w:val="none" w:sz="0" w:space="0" w:color="auto"/>
            <w:right w:val="none" w:sz="0" w:space="0" w:color="auto"/>
          </w:divBdr>
        </w:div>
        <w:div w:id="1018697099">
          <w:marLeft w:val="0"/>
          <w:marRight w:val="0"/>
          <w:marTop w:val="0"/>
          <w:marBottom w:val="0"/>
          <w:divBdr>
            <w:top w:val="none" w:sz="0" w:space="0" w:color="auto"/>
            <w:left w:val="none" w:sz="0" w:space="0" w:color="auto"/>
            <w:bottom w:val="none" w:sz="0" w:space="0" w:color="auto"/>
            <w:right w:val="none" w:sz="0" w:space="0" w:color="auto"/>
          </w:divBdr>
        </w:div>
        <w:div w:id="176696915">
          <w:marLeft w:val="0"/>
          <w:marRight w:val="0"/>
          <w:marTop w:val="0"/>
          <w:marBottom w:val="0"/>
          <w:divBdr>
            <w:top w:val="none" w:sz="0" w:space="0" w:color="auto"/>
            <w:left w:val="none" w:sz="0" w:space="0" w:color="auto"/>
            <w:bottom w:val="none" w:sz="0" w:space="0" w:color="auto"/>
            <w:right w:val="none" w:sz="0" w:space="0" w:color="auto"/>
          </w:divBdr>
        </w:div>
        <w:div w:id="1210845274">
          <w:marLeft w:val="0"/>
          <w:marRight w:val="0"/>
          <w:marTop w:val="0"/>
          <w:marBottom w:val="0"/>
          <w:divBdr>
            <w:top w:val="none" w:sz="0" w:space="0" w:color="auto"/>
            <w:left w:val="none" w:sz="0" w:space="0" w:color="auto"/>
            <w:bottom w:val="none" w:sz="0" w:space="0" w:color="auto"/>
            <w:right w:val="none" w:sz="0" w:space="0" w:color="auto"/>
          </w:divBdr>
        </w:div>
        <w:div w:id="1756047796">
          <w:marLeft w:val="0"/>
          <w:marRight w:val="0"/>
          <w:marTop w:val="0"/>
          <w:marBottom w:val="0"/>
          <w:divBdr>
            <w:top w:val="none" w:sz="0" w:space="0" w:color="auto"/>
            <w:left w:val="none" w:sz="0" w:space="0" w:color="auto"/>
            <w:bottom w:val="none" w:sz="0" w:space="0" w:color="auto"/>
            <w:right w:val="none" w:sz="0" w:space="0" w:color="auto"/>
          </w:divBdr>
        </w:div>
        <w:div w:id="1914924520">
          <w:marLeft w:val="0"/>
          <w:marRight w:val="0"/>
          <w:marTop w:val="0"/>
          <w:marBottom w:val="0"/>
          <w:divBdr>
            <w:top w:val="none" w:sz="0" w:space="0" w:color="auto"/>
            <w:left w:val="none" w:sz="0" w:space="0" w:color="auto"/>
            <w:bottom w:val="none" w:sz="0" w:space="0" w:color="auto"/>
            <w:right w:val="none" w:sz="0" w:space="0" w:color="auto"/>
          </w:divBdr>
        </w:div>
        <w:div w:id="404298896">
          <w:marLeft w:val="0"/>
          <w:marRight w:val="0"/>
          <w:marTop w:val="0"/>
          <w:marBottom w:val="0"/>
          <w:divBdr>
            <w:top w:val="none" w:sz="0" w:space="0" w:color="auto"/>
            <w:left w:val="none" w:sz="0" w:space="0" w:color="auto"/>
            <w:bottom w:val="none" w:sz="0" w:space="0" w:color="auto"/>
            <w:right w:val="none" w:sz="0" w:space="0" w:color="auto"/>
          </w:divBdr>
        </w:div>
        <w:div w:id="1114517693">
          <w:marLeft w:val="0"/>
          <w:marRight w:val="0"/>
          <w:marTop w:val="0"/>
          <w:marBottom w:val="0"/>
          <w:divBdr>
            <w:top w:val="none" w:sz="0" w:space="0" w:color="auto"/>
            <w:left w:val="none" w:sz="0" w:space="0" w:color="auto"/>
            <w:bottom w:val="none" w:sz="0" w:space="0" w:color="auto"/>
            <w:right w:val="none" w:sz="0" w:space="0" w:color="auto"/>
          </w:divBdr>
        </w:div>
        <w:div w:id="1790010952">
          <w:marLeft w:val="0"/>
          <w:marRight w:val="0"/>
          <w:marTop w:val="0"/>
          <w:marBottom w:val="0"/>
          <w:divBdr>
            <w:top w:val="none" w:sz="0" w:space="0" w:color="auto"/>
            <w:left w:val="none" w:sz="0" w:space="0" w:color="auto"/>
            <w:bottom w:val="none" w:sz="0" w:space="0" w:color="auto"/>
            <w:right w:val="none" w:sz="0" w:space="0" w:color="auto"/>
          </w:divBdr>
        </w:div>
        <w:div w:id="1929074861">
          <w:marLeft w:val="0"/>
          <w:marRight w:val="0"/>
          <w:marTop w:val="0"/>
          <w:marBottom w:val="0"/>
          <w:divBdr>
            <w:top w:val="none" w:sz="0" w:space="0" w:color="auto"/>
            <w:left w:val="none" w:sz="0" w:space="0" w:color="auto"/>
            <w:bottom w:val="none" w:sz="0" w:space="0" w:color="auto"/>
            <w:right w:val="none" w:sz="0" w:space="0" w:color="auto"/>
          </w:divBdr>
        </w:div>
        <w:div w:id="2078936749">
          <w:marLeft w:val="0"/>
          <w:marRight w:val="0"/>
          <w:marTop w:val="0"/>
          <w:marBottom w:val="0"/>
          <w:divBdr>
            <w:top w:val="none" w:sz="0" w:space="0" w:color="auto"/>
            <w:left w:val="none" w:sz="0" w:space="0" w:color="auto"/>
            <w:bottom w:val="none" w:sz="0" w:space="0" w:color="auto"/>
            <w:right w:val="none" w:sz="0" w:space="0" w:color="auto"/>
          </w:divBdr>
        </w:div>
        <w:div w:id="537476638">
          <w:marLeft w:val="0"/>
          <w:marRight w:val="0"/>
          <w:marTop w:val="0"/>
          <w:marBottom w:val="0"/>
          <w:divBdr>
            <w:top w:val="none" w:sz="0" w:space="0" w:color="auto"/>
            <w:left w:val="none" w:sz="0" w:space="0" w:color="auto"/>
            <w:bottom w:val="none" w:sz="0" w:space="0" w:color="auto"/>
            <w:right w:val="none" w:sz="0" w:space="0" w:color="auto"/>
          </w:divBdr>
        </w:div>
        <w:div w:id="286935678">
          <w:marLeft w:val="0"/>
          <w:marRight w:val="0"/>
          <w:marTop w:val="0"/>
          <w:marBottom w:val="0"/>
          <w:divBdr>
            <w:top w:val="none" w:sz="0" w:space="0" w:color="auto"/>
            <w:left w:val="none" w:sz="0" w:space="0" w:color="auto"/>
            <w:bottom w:val="none" w:sz="0" w:space="0" w:color="auto"/>
            <w:right w:val="none" w:sz="0" w:space="0" w:color="auto"/>
          </w:divBdr>
        </w:div>
        <w:div w:id="1955398811">
          <w:marLeft w:val="0"/>
          <w:marRight w:val="0"/>
          <w:marTop w:val="0"/>
          <w:marBottom w:val="0"/>
          <w:divBdr>
            <w:top w:val="none" w:sz="0" w:space="0" w:color="auto"/>
            <w:left w:val="none" w:sz="0" w:space="0" w:color="auto"/>
            <w:bottom w:val="none" w:sz="0" w:space="0" w:color="auto"/>
            <w:right w:val="none" w:sz="0" w:space="0" w:color="auto"/>
          </w:divBdr>
        </w:div>
        <w:div w:id="904029589">
          <w:marLeft w:val="0"/>
          <w:marRight w:val="0"/>
          <w:marTop w:val="0"/>
          <w:marBottom w:val="0"/>
          <w:divBdr>
            <w:top w:val="none" w:sz="0" w:space="0" w:color="auto"/>
            <w:left w:val="none" w:sz="0" w:space="0" w:color="auto"/>
            <w:bottom w:val="none" w:sz="0" w:space="0" w:color="auto"/>
            <w:right w:val="none" w:sz="0" w:space="0" w:color="auto"/>
          </w:divBdr>
        </w:div>
        <w:div w:id="843322562">
          <w:marLeft w:val="0"/>
          <w:marRight w:val="0"/>
          <w:marTop w:val="0"/>
          <w:marBottom w:val="0"/>
          <w:divBdr>
            <w:top w:val="none" w:sz="0" w:space="0" w:color="auto"/>
            <w:left w:val="none" w:sz="0" w:space="0" w:color="auto"/>
            <w:bottom w:val="none" w:sz="0" w:space="0" w:color="auto"/>
            <w:right w:val="none" w:sz="0" w:space="0" w:color="auto"/>
          </w:divBdr>
        </w:div>
        <w:div w:id="1653411171">
          <w:marLeft w:val="0"/>
          <w:marRight w:val="0"/>
          <w:marTop w:val="0"/>
          <w:marBottom w:val="0"/>
          <w:divBdr>
            <w:top w:val="none" w:sz="0" w:space="0" w:color="auto"/>
            <w:left w:val="none" w:sz="0" w:space="0" w:color="auto"/>
            <w:bottom w:val="none" w:sz="0" w:space="0" w:color="auto"/>
            <w:right w:val="none" w:sz="0" w:space="0" w:color="auto"/>
          </w:divBdr>
        </w:div>
        <w:div w:id="768812500">
          <w:marLeft w:val="0"/>
          <w:marRight w:val="0"/>
          <w:marTop w:val="0"/>
          <w:marBottom w:val="0"/>
          <w:divBdr>
            <w:top w:val="none" w:sz="0" w:space="0" w:color="auto"/>
            <w:left w:val="none" w:sz="0" w:space="0" w:color="auto"/>
            <w:bottom w:val="none" w:sz="0" w:space="0" w:color="auto"/>
            <w:right w:val="none" w:sz="0" w:space="0" w:color="auto"/>
          </w:divBdr>
        </w:div>
        <w:div w:id="1461067413">
          <w:marLeft w:val="0"/>
          <w:marRight w:val="0"/>
          <w:marTop w:val="0"/>
          <w:marBottom w:val="0"/>
          <w:divBdr>
            <w:top w:val="none" w:sz="0" w:space="0" w:color="auto"/>
            <w:left w:val="none" w:sz="0" w:space="0" w:color="auto"/>
            <w:bottom w:val="none" w:sz="0" w:space="0" w:color="auto"/>
            <w:right w:val="none" w:sz="0" w:space="0" w:color="auto"/>
          </w:divBdr>
        </w:div>
        <w:div w:id="1152405479">
          <w:marLeft w:val="0"/>
          <w:marRight w:val="0"/>
          <w:marTop w:val="0"/>
          <w:marBottom w:val="0"/>
          <w:divBdr>
            <w:top w:val="none" w:sz="0" w:space="0" w:color="auto"/>
            <w:left w:val="none" w:sz="0" w:space="0" w:color="auto"/>
            <w:bottom w:val="none" w:sz="0" w:space="0" w:color="auto"/>
            <w:right w:val="none" w:sz="0" w:space="0" w:color="auto"/>
          </w:divBdr>
        </w:div>
        <w:div w:id="1833375939">
          <w:marLeft w:val="0"/>
          <w:marRight w:val="0"/>
          <w:marTop w:val="0"/>
          <w:marBottom w:val="0"/>
          <w:divBdr>
            <w:top w:val="none" w:sz="0" w:space="0" w:color="auto"/>
            <w:left w:val="none" w:sz="0" w:space="0" w:color="auto"/>
            <w:bottom w:val="none" w:sz="0" w:space="0" w:color="auto"/>
            <w:right w:val="none" w:sz="0" w:space="0" w:color="auto"/>
          </w:divBdr>
        </w:div>
        <w:div w:id="189029384">
          <w:marLeft w:val="0"/>
          <w:marRight w:val="0"/>
          <w:marTop w:val="0"/>
          <w:marBottom w:val="0"/>
          <w:divBdr>
            <w:top w:val="none" w:sz="0" w:space="0" w:color="auto"/>
            <w:left w:val="none" w:sz="0" w:space="0" w:color="auto"/>
            <w:bottom w:val="none" w:sz="0" w:space="0" w:color="auto"/>
            <w:right w:val="none" w:sz="0" w:space="0" w:color="auto"/>
          </w:divBdr>
        </w:div>
        <w:div w:id="968976648">
          <w:marLeft w:val="0"/>
          <w:marRight w:val="0"/>
          <w:marTop w:val="0"/>
          <w:marBottom w:val="0"/>
          <w:divBdr>
            <w:top w:val="none" w:sz="0" w:space="0" w:color="auto"/>
            <w:left w:val="none" w:sz="0" w:space="0" w:color="auto"/>
            <w:bottom w:val="none" w:sz="0" w:space="0" w:color="auto"/>
            <w:right w:val="none" w:sz="0" w:space="0" w:color="auto"/>
          </w:divBdr>
        </w:div>
        <w:div w:id="1990397482">
          <w:marLeft w:val="0"/>
          <w:marRight w:val="0"/>
          <w:marTop w:val="0"/>
          <w:marBottom w:val="0"/>
          <w:divBdr>
            <w:top w:val="none" w:sz="0" w:space="0" w:color="auto"/>
            <w:left w:val="none" w:sz="0" w:space="0" w:color="auto"/>
            <w:bottom w:val="none" w:sz="0" w:space="0" w:color="auto"/>
            <w:right w:val="none" w:sz="0" w:space="0" w:color="auto"/>
          </w:divBdr>
        </w:div>
        <w:div w:id="1718819520">
          <w:marLeft w:val="0"/>
          <w:marRight w:val="0"/>
          <w:marTop w:val="0"/>
          <w:marBottom w:val="0"/>
          <w:divBdr>
            <w:top w:val="none" w:sz="0" w:space="0" w:color="auto"/>
            <w:left w:val="none" w:sz="0" w:space="0" w:color="auto"/>
            <w:bottom w:val="none" w:sz="0" w:space="0" w:color="auto"/>
            <w:right w:val="none" w:sz="0" w:space="0" w:color="auto"/>
          </w:divBdr>
        </w:div>
        <w:div w:id="1296907897">
          <w:marLeft w:val="0"/>
          <w:marRight w:val="0"/>
          <w:marTop w:val="0"/>
          <w:marBottom w:val="0"/>
          <w:divBdr>
            <w:top w:val="none" w:sz="0" w:space="0" w:color="auto"/>
            <w:left w:val="none" w:sz="0" w:space="0" w:color="auto"/>
            <w:bottom w:val="none" w:sz="0" w:space="0" w:color="auto"/>
            <w:right w:val="none" w:sz="0" w:space="0" w:color="auto"/>
          </w:divBdr>
        </w:div>
        <w:div w:id="1191335881">
          <w:marLeft w:val="0"/>
          <w:marRight w:val="0"/>
          <w:marTop w:val="0"/>
          <w:marBottom w:val="0"/>
          <w:divBdr>
            <w:top w:val="none" w:sz="0" w:space="0" w:color="auto"/>
            <w:left w:val="none" w:sz="0" w:space="0" w:color="auto"/>
            <w:bottom w:val="none" w:sz="0" w:space="0" w:color="auto"/>
            <w:right w:val="none" w:sz="0" w:space="0" w:color="auto"/>
          </w:divBdr>
        </w:div>
        <w:div w:id="1445618183">
          <w:marLeft w:val="0"/>
          <w:marRight w:val="0"/>
          <w:marTop w:val="0"/>
          <w:marBottom w:val="0"/>
          <w:divBdr>
            <w:top w:val="none" w:sz="0" w:space="0" w:color="auto"/>
            <w:left w:val="none" w:sz="0" w:space="0" w:color="auto"/>
            <w:bottom w:val="none" w:sz="0" w:space="0" w:color="auto"/>
            <w:right w:val="none" w:sz="0" w:space="0" w:color="auto"/>
          </w:divBdr>
        </w:div>
        <w:div w:id="976495084">
          <w:marLeft w:val="0"/>
          <w:marRight w:val="0"/>
          <w:marTop w:val="0"/>
          <w:marBottom w:val="0"/>
          <w:divBdr>
            <w:top w:val="none" w:sz="0" w:space="0" w:color="auto"/>
            <w:left w:val="none" w:sz="0" w:space="0" w:color="auto"/>
            <w:bottom w:val="none" w:sz="0" w:space="0" w:color="auto"/>
            <w:right w:val="none" w:sz="0" w:space="0" w:color="auto"/>
          </w:divBdr>
        </w:div>
        <w:div w:id="1530293819">
          <w:marLeft w:val="0"/>
          <w:marRight w:val="0"/>
          <w:marTop w:val="0"/>
          <w:marBottom w:val="0"/>
          <w:divBdr>
            <w:top w:val="none" w:sz="0" w:space="0" w:color="auto"/>
            <w:left w:val="none" w:sz="0" w:space="0" w:color="auto"/>
            <w:bottom w:val="none" w:sz="0" w:space="0" w:color="auto"/>
            <w:right w:val="none" w:sz="0" w:space="0" w:color="auto"/>
          </w:divBdr>
        </w:div>
        <w:div w:id="1948613808">
          <w:marLeft w:val="0"/>
          <w:marRight w:val="0"/>
          <w:marTop w:val="0"/>
          <w:marBottom w:val="0"/>
          <w:divBdr>
            <w:top w:val="none" w:sz="0" w:space="0" w:color="auto"/>
            <w:left w:val="none" w:sz="0" w:space="0" w:color="auto"/>
            <w:bottom w:val="none" w:sz="0" w:space="0" w:color="auto"/>
            <w:right w:val="none" w:sz="0" w:space="0" w:color="auto"/>
          </w:divBdr>
        </w:div>
        <w:div w:id="605508068">
          <w:marLeft w:val="0"/>
          <w:marRight w:val="0"/>
          <w:marTop w:val="0"/>
          <w:marBottom w:val="0"/>
          <w:divBdr>
            <w:top w:val="none" w:sz="0" w:space="0" w:color="auto"/>
            <w:left w:val="none" w:sz="0" w:space="0" w:color="auto"/>
            <w:bottom w:val="none" w:sz="0" w:space="0" w:color="auto"/>
            <w:right w:val="none" w:sz="0" w:space="0" w:color="auto"/>
          </w:divBdr>
        </w:div>
        <w:div w:id="1025210882">
          <w:marLeft w:val="0"/>
          <w:marRight w:val="0"/>
          <w:marTop w:val="0"/>
          <w:marBottom w:val="0"/>
          <w:divBdr>
            <w:top w:val="none" w:sz="0" w:space="0" w:color="auto"/>
            <w:left w:val="none" w:sz="0" w:space="0" w:color="auto"/>
            <w:bottom w:val="none" w:sz="0" w:space="0" w:color="auto"/>
            <w:right w:val="none" w:sz="0" w:space="0" w:color="auto"/>
          </w:divBdr>
        </w:div>
      </w:divsChild>
    </w:div>
    <w:div w:id="1416584462">
      <w:bodyDiv w:val="1"/>
      <w:marLeft w:val="0"/>
      <w:marRight w:val="0"/>
      <w:marTop w:val="0"/>
      <w:marBottom w:val="0"/>
      <w:divBdr>
        <w:top w:val="none" w:sz="0" w:space="0" w:color="auto"/>
        <w:left w:val="none" w:sz="0" w:space="0" w:color="auto"/>
        <w:bottom w:val="none" w:sz="0" w:space="0" w:color="auto"/>
        <w:right w:val="none" w:sz="0" w:space="0" w:color="auto"/>
      </w:divBdr>
    </w:div>
    <w:div w:id="1447887074">
      <w:bodyDiv w:val="1"/>
      <w:marLeft w:val="0"/>
      <w:marRight w:val="0"/>
      <w:marTop w:val="0"/>
      <w:marBottom w:val="0"/>
      <w:divBdr>
        <w:top w:val="none" w:sz="0" w:space="0" w:color="auto"/>
        <w:left w:val="none" w:sz="0" w:space="0" w:color="auto"/>
        <w:bottom w:val="none" w:sz="0" w:space="0" w:color="auto"/>
        <w:right w:val="none" w:sz="0" w:space="0" w:color="auto"/>
      </w:divBdr>
    </w:div>
    <w:div w:id="1481845458">
      <w:bodyDiv w:val="1"/>
      <w:marLeft w:val="0"/>
      <w:marRight w:val="0"/>
      <w:marTop w:val="0"/>
      <w:marBottom w:val="0"/>
      <w:divBdr>
        <w:top w:val="none" w:sz="0" w:space="0" w:color="auto"/>
        <w:left w:val="none" w:sz="0" w:space="0" w:color="auto"/>
        <w:bottom w:val="none" w:sz="0" w:space="0" w:color="auto"/>
        <w:right w:val="none" w:sz="0" w:space="0" w:color="auto"/>
      </w:divBdr>
    </w:div>
    <w:div w:id="1496333721">
      <w:bodyDiv w:val="1"/>
      <w:marLeft w:val="0"/>
      <w:marRight w:val="0"/>
      <w:marTop w:val="0"/>
      <w:marBottom w:val="0"/>
      <w:divBdr>
        <w:top w:val="none" w:sz="0" w:space="0" w:color="auto"/>
        <w:left w:val="none" w:sz="0" w:space="0" w:color="auto"/>
        <w:bottom w:val="none" w:sz="0" w:space="0" w:color="auto"/>
        <w:right w:val="none" w:sz="0" w:space="0" w:color="auto"/>
      </w:divBdr>
      <w:divsChild>
        <w:div w:id="653414166">
          <w:marLeft w:val="0"/>
          <w:marRight w:val="0"/>
          <w:marTop w:val="0"/>
          <w:marBottom w:val="0"/>
          <w:divBdr>
            <w:top w:val="none" w:sz="0" w:space="0" w:color="auto"/>
            <w:left w:val="none" w:sz="0" w:space="0" w:color="auto"/>
            <w:bottom w:val="none" w:sz="0" w:space="0" w:color="auto"/>
            <w:right w:val="none" w:sz="0" w:space="0" w:color="auto"/>
          </w:divBdr>
        </w:div>
        <w:div w:id="349383156">
          <w:marLeft w:val="0"/>
          <w:marRight w:val="0"/>
          <w:marTop w:val="0"/>
          <w:marBottom w:val="0"/>
          <w:divBdr>
            <w:top w:val="none" w:sz="0" w:space="0" w:color="auto"/>
            <w:left w:val="none" w:sz="0" w:space="0" w:color="auto"/>
            <w:bottom w:val="none" w:sz="0" w:space="0" w:color="auto"/>
            <w:right w:val="none" w:sz="0" w:space="0" w:color="auto"/>
          </w:divBdr>
        </w:div>
        <w:div w:id="2138991132">
          <w:marLeft w:val="0"/>
          <w:marRight w:val="0"/>
          <w:marTop w:val="0"/>
          <w:marBottom w:val="0"/>
          <w:divBdr>
            <w:top w:val="none" w:sz="0" w:space="0" w:color="auto"/>
            <w:left w:val="none" w:sz="0" w:space="0" w:color="auto"/>
            <w:bottom w:val="none" w:sz="0" w:space="0" w:color="auto"/>
            <w:right w:val="none" w:sz="0" w:space="0" w:color="auto"/>
          </w:divBdr>
        </w:div>
        <w:div w:id="1701055240">
          <w:marLeft w:val="0"/>
          <w:marRight w:val="0"/>
          <w:marTop w:val="0"/>
          <w:marBottom w:val="0"/>
          <w:divBdr>
            <w:top w:val="none" w:sz="0" w:space="0" w:color="auto"/>
            <w:left w:val="none" w:sz="0" w:space="0" w:color="auto"/>
            <w:bottom w:val="none" w:sz="0" w:space="0" w:color="auto"/>
            <w:right w:val="none" w:sz="0" w:space="0" w:color="auto"/>
          </w:divBdr>
        </w:div>
        <w:div w:id="705983798">
          <w:marLeft w:val="0"/>
          <w:marRight w:val="0"/>
          <w:marTop w:val="0"/>
          <w:marBottom w:val="0"/>
          <w:divBdr>
            <w:top w:val="none" w:sz="0" w:space="0" w:color="auto"/>
            <w:left w:val="none" w:sz="0" w:space="0" w:color="auto"/>
            <w:bottom w:val="none" w:sz="0" w:space="0" w:color="auto"/>
            <w:right w:val="none" w:sz="0" w:space="0" w:color="auto"/>
          </w:divBdr>
        </w:div>
        <w:div w:id="966617199">
          <w:marLeft w:val="0"/>
          <w:marRight w:val="0"/>
          <w:marTop w:val="0"/>
          <w:marBottom w:val="0"/>
          <w:divBdr>
            <w:top w:val="none" w:sz="0" w:space="0" w:color="auto"/>
            <w:left w:val="none" w:sz="0" w:space="0" w:color="auto"/>
            <w:bottom w:val="none" w:sz="0" w:space="0" w:color="auto"/>
            <w:right w:val="none" w:sz="0" w:space="0" w:color="auto"/>
          </w:divBdr>
        </w:div>
        <w:div w:id="5133030">
          <w:marLeft w:val="0"/>
          <w:marRight w:val="0"/>
          <w:marTop w:val="0"/>
          <w:marBottom w:val="0"/>
          <w:divBdr>
            <w:top w:val="none" w:sz="0" w:space="0" w:color="auto"/>
            <w:left w:val="none" w:sz="0" w:space="0" w:color="auto"/>
            <w:bottom w:val="none" w:sz="0" w:space="0" w:color="auto"/>
            <w:right w:val="none" w:sz="0" w:space="0" w:color="auto"/>
          </w:divBdr>
        </w:div>
        <w:div w:id="1387488987">
          <w:marLeft w:val="0"/>
          <w:marRight w:val="0"/>
          <w:marTop w:val="0"/>
          <w:marBottom w:val="0"/>
          <w:divBdr>
            <w:top w:val="none" w:sz="0" w:space="0" w:color="auto"/>
            <w:left w:val="none" w:sz="0" w:space="0" w:color="auto"/>
            <w:bottom w:val="none" w:sz="0" w:space="0" w:color="auto"/>
            <w:right w:val="none" w:sz="0" w:space="0" w:color="auto"/>
          </w:divBdr>
        </w:div>
        <w:div w:id="272252054">
          <w:marLeft w:val="0"/>
          <w:marRight w:val="0"/>
          <w:marTop w:val="0"/>
          <w:marBottom w:val="0"/>
          <w:divBdr>
            <w:top w:val="none" w:sz="0" w:space="0" w:color="auto"/>
            <w:left w:val="none" w:sz="0" w:space="0" w:color="auto"/>
            <w:bottom w:val="none" w:sz="0" w:space="0" w:color="auto"/>
            <w:right w:val="none" w:sz="0" w:space="0" w:color="auto"/>
          </w:divBdr>
        </w:div>
        <w:div w:id="1713115474">
          <w:marLeft w:val="0"/>
          <w:marRight w:val="0"/>
          <w:marTop w:val="0"/>
          <w:marBottom w:val="0"/>
          <w:divBdr>
            <w:top w:val="none" w:sz="0" w:space="0" w:color="auto"/>
            <w:left w:val="none" w:sz="0" w:space="0" w:color="auto"/>
            <w:bottom w:val="none" w:sz="0" w:space="0" w:color="auto"/>
            <w:right w:val="none" w:sz="0" w:space="0" w:color="auto"/>
          </w:divBdr>
        </w:div>
        <w:div w:id="212667300">
          <w:marLeft w:val="0"/>
          <w:marRight w:val="0"/>
          <w:marTop w:val="0"/>
          <w:marBottom w:val="0"/>
          <w:divBdr>
            <w:top w:val="none" w:sz="0" w:space="0" w:color="auto"/>
            <w:left w:val="none" w:sz="0" w:space="0" w:color="auto"/>
            <w:bottom w:val="none" w:sz="0" w:space="0" w:color="auto"/>
            <w:right w:val="none" w:sz="0" w:space="0" w:color="auto"/>
          </w:divBdr>
        </w:div>
        <w:div w:id="582496568">
          <w:marLeft w:val="0"/>
          <w:marRight w:val="0"/>
          <w:marTop w:val="0"/>
          <w:marBottom w:val="0"/>
          <w:divBdr>
            <w:top w:val="none" w:sz="0" w:space="0" w:color="auto"/>
            <w:left w:val="none" w:sz="0" w:space="0" w:color="auto"/>
            <w:bottom w:val="none" w:sz="0" w:space="0" w:color="auto"/>
            <w:right w:val="none" w:sz="0" w:space="0" w:color="auto"/>
          </w:divBdr>
        </w:div>
      </w:divsChild>
    </w:div>
    <w:div w:id="1499689462">
      <w:bodyDiv w:val="1"/>
      <w:marLeft w:val="0"/>
      <w:marRight w:val="0"/>
      <w:marTop w:val="0"/>
      <w:marBottom w:val="0"/>
      <w:divBdr>
        <w:top w:val="none" w:sz="0" w:space="0" w:color="auto"/>
        <w:left w:val="none" w:sz="0" w:space="0" w:color="auto"/>
        <w:bottom w:val="none" w:sz="0" w:space="0" w:color="auto"/>
        <w:right w:val="none" w:sz="0" w:space="0" w:color="auto"/>
      </w:divBdr>
    </w:div>
    <w:div w:id="1500270214">
      <w:bodyDiv w:val="1"/>
      <w:marLeft w:val="0"/>
      <w:marRight w:val="0"/>
      <w:marTop w:val="0"/>
      <w:marBottom w:val="0"/>
      <w:divBdr>
        <w:top w:val="none" w:sz="0" w:space="0" w:color="auto"/>
        <w:left w:val="none" w:sz="0" w:space="0" w:color="auto"/>
        <w:bottom w:val="none" w:sz="0" w:space="0" w:color="auto"/>
        <w:right w:val="none" w:sz="0" w:space="0" w:color="auto"/>
      </w:divBdr>
      <w:divsChild>
        <w:div w:id="258224386">
          <w:marLeft w:val="0"/>
          <w:marRight w:val="0"/>
          <w:marTop w:val="0"/>
          <w:marBottom w:val="0"/>
          <w:divBdr>
            <w:top w:val="none" w:sz="0" w:space="0" w:color="auto"/>
            <w:left w:val="none" w:sz="0" w:space="0" w:color="auto"/>
            <w:bottom w:val="none" w:sz="0" w:space="0" w:color="auto"/>
            <w:right w:val="none" w:sz="0" w:space="0" w:color="auto"/>
          </w:divBdr>
        </w:div>
        <w:div w:id="1075470722">
          <w:marLeft w:val="0"/>
          <w:marRight w:val="0"/>
          <w:marTop w:val="0"/>
          <w:marBottom w:val="0"/>
          <w:divBdr>
            <w:top w:val="none" w:sz="0" w:space="0" w:color="auto"/>
            <w:left w:val="none" w:sz="0" w:space="0" w:color="auto"/>
            <w:bottom w:val="none" w:sz="0" w:space="0" w:color="auto"/>
            <w:right w:val="none" w:sz="0" w:space="0" w:color="auto"/>
          </w:divBdr>
        </w:div>
        <w:div w:id="1858621749">
          <w:marLeft w:val="0"/>
          <w:marRight w:val="0"/>
          <w:marTop w:val="0"/>
          <w:marBottom w:val="0"/>
          <w:divBdr>
            <w:top w:val="none" w:sz="0" w:space="0" w:color="auto"/>
            <w:left w:val="none" w:sz="0" w:space="0" w:color="auto"/>
            <w:bottom w:val="none" w:sz="0" w:space="0" w:color="auto"/>
            <w:right w:val="none" w:sz="0" w:space="0" w:color="auto"/>
          </w:divBdr>
        </w:div>
        <w:div w:id="1818257415">
          <w:marLeft w:val="0"/>
          <w:marRight w:val="0"/>
          <w:marTop w:val="0"/>
          <w:marBottom w:val="0"/>
          <w:divBdr>
            <w:top w:val="none" w:sz="0" w:space="0" w:color="auto"/>
            <w:left w:val="none" w:sz="0" w:space="0" w:color="auto"/>
            <w:bottom w:val="none" w:sz="0" w:space="0" w:color="auto"/>
            <w:right w:val="none" w:sz="0" w:space="0" w:color="auto"/>
          </w:divBdr>
        </w:div>
        <w:div w:id="1925722968">
          <w:marLeft w:val="0"/>
          <w:marRight w:val="0"/>
          <w:marTop w:val="0"/>
          <w:marBottom w:val="0"/>
          <w:divBdr>
            <w:top w:val="none" w:sz="0" w:space="0" w:color="auto"/>
            <w:left w:val="none" w:sz="0" w:space="0" w:color="auto"/>
            <w:bottom w:val="none" w:sz="0" w:space="0" w:color="auto"/>
            <w:right w:val="none" w:sz="0" w:space="0" w:color="auto"/>
          </w:divBdr>
        </w:div>
        <w:div w:id="1239288233">
          <w:marLeft w:val="0"/>
          <w:marRight w:val="0"/>
          <w:marTop w:val="0"/>
          <w:marBottom w:val="0"/>
          <w:divBdr>
            <w:top w:val="none" w:sz="0" w:space="0" w:color="auto"/>
            <w:left w:val="none" w:sz="0" w:space="0" w:color="auto"/>
            <w:bottom w:val="none" w:sz="0" w:space="0" w:color="auto"/>
            <w:right w:val="none" w:sz="0" w:space="0" w:color="auto"/>
          </w:divBdr>
        </w:div>
        <w:div w:id="607085225">
          <w:marLeft w:val="0"/>
          <w:marRight w:val="0"/>
          <w:marTop w:val="0"/>
          <w:marBottom w:val="0"/>
          <w:divBdr>
            <w:top w:val="none" w:sz="0" w:space="0" w:color="auto"/>
            <w:left w:val="none" w:sz="0" w:space="0" w:color="auto"/>
            <w:bottom w:val="none" w:sz="0" w:space="0" w:color="auto"/>
            <w:right w:val="none" w:sz="0" w:space="0" w:color="auto"/>
          </w:divBdr>
        </w:div>
        <w:div w:id="465245458">
          <w:marLeft w:val="0"/>
          <w:marRight w:val="0"/>
          <w:marTop w:val="0"/>
          <w:marBottom w:val="0"/>
          <w:divBdr>
            <w:top w:val="none" w:sz="0" w:space="0" w:color="auto"/>
            <w:left w:val="none" w:sz="0" w:space="0" w:color="auto"/>
            <w:bottom w:val="none" w:sz="0" w:space="0" w:color="auto"/>
            <w:right w:val="none" w:sz="0" w:space="0" w:color="auto"/>
          </w:divBdr>
        </w:div>
        <w:div w:id="1665815788">
          <w:marLeft w:val="0"/>
          <w:marRight w:val="0"/>
          <w:marTop w:val="0"/>
          <w:marBottom w:val="0"/>
          <w:divBdr>
            <w:top w:val="none" w:sz="0" w:space="0" w:color="auto"/>
            <w:left w:val="none" w:sz="0" w:space="0" w:color="auto"/>
            <w:bottom w:val="none" w:sz="0" w:space="0" w:color="auto"/>
            <w:right w:val="none" w:sz="0" w:space="0" w:color="auto"/>
          </w:divBdr>
        </w:div>
        <w:div w:id="1892881311">
          <w:marLeft w:val="0"/>
          <w:marRight w:val="0"/>
          <w:marTop w:val="0"/>
          <w:marBottom w:val="0"/>
          <w:divBdr>
            <w:top w:val="none" w:sz="0" w:space="0" w:color="auto"/>
            <w:left w:val="none" w:sz="0" w:space="0" w:color="auto"/>
            <w:bottom w:val="none" w:sz="0" w:space="0" w:color="auto"/>
            <w:right w:val="none" w:sz="0" w:space="0" w:color="auto"/>
          </w:divBdr>
        </w:div>
        <w:div w:id="940651964">
          <w:marLeft w:val="0"/>
          <w:marRight w:val="0"/>
          <w:marTop w:val="0"/>
          <w:marBottom w:val="0"/>
          <w:divBdr>
            <w:top w:val="none" w:sz="0" w:space="0" w:color="auto"/>
            <w:left w:val="none" w:sz="0" w:space="0" w:color="auto"/>
            <w:bottom w:val="none" w:sz="0" w:space="0" w:color="auto"/>
            <w:right w:val="none" w:sz="0" w:space="0" w:color="auto"/>
          </w:divBdr>
        </w:div>
        <w:div w:id="2039620970">
          <w:marLeft w:val="0"/>
          <w:marRight w:val="0"/>
          <w:marTop w:val="0"/>
          <w:marBottom w:val="0"/>
          <w:divBdr>
            <w:top w:val="none" w:sz="0" w:space="0" w:color="auto"/>
            <w:left w:val="none" w:sz="0" w:space="0" w:color="auto"/>
            <w:bottom w:val="none" w:sz="0" w:space="0" w:color="auto"/>
            <w:right w:val="none" w:sz="0" w:space="0" w:color="auto"/>
          </w:divBdr>
        </w:div>
      </w:divsChild>
    </w:div>
    <w:div w:id="1516308351">
      <w:bodyDiv w:val="1"/>
      <w:marLeft w:val="0"/>
      <w:marRight w:val="0"/>
      <w:marTop w:val="0"/>
      <w:marBottom w:val="0"/>
      <w:divBdr>
        <w:top w:val="none" w:sz="0" w:space="0" w:color="auto"/>
        <w:left w:val="none" w:sz="0" w:space="0" w:color="auto"/>
        <w:bottom w:val="none" w:sz="0" w:space="0" w:color="auto"/>
        <w:right w:val="none" w:sz="0" w:space="0" w:color="auto"/>
      </w:divBdr>
      <w:divsChild>
        <w:div w:id="1391921890">
          <w:marLeft w:val="0"/>
          <w:marRight w:val="0"/>
          <w:marTop w:val="0"/>
          <w:marBottom w:val="0"/>
          <w:divBdr>
            <w:top w:val="none" w:sz="0" w:space="0" w:color="auto"/>
            <w:left w:val="none" w:sz="0" w:space="0" w:color="auto"/>
            <w:bottom w:val="none" w:sz="0" w:space="0" w:color="auto"/>
            <w:right w:val="none" w:sz="0" w:space="0" w:color="auto"/>
          </w:divBdr>
        </w:div>
        <w:div w:id="2024740557">
          <w:marLeft w:val="0"/>
          <w:marRight w:val="0"/>
          <w:marTop w:val="0"/>
          <w:marBottom w:val="0"/>
          <w:divBdr>
            <w:top w:val="none" w:sz="0" w:space="0" w:color="auto"/>
            <w:left w:val="none" w:sz="0" w:space="0" w:color="auto"/>
            <w:bottom w:val="none" w:sz="0" w:space="0" w:color="auto"/>
            <w:right w:val="none" w:sz="0" w:space="0" w:color="auto"/>
          </w:divBdr>
        </w:div>
        <w:div w:id="1302074640">
          <w:marLeft w:val="0"/>
          <w:marRight w:val="0"/>
          <w:marTop w:val="0"/>
          <w:marBottom w:val="0"/>
          <w:divBdr>
            <w:top w:val="none" w:sz="0" w:space="0" w:color="auto"/>
            <w:left w:val="none" w:sz="0" w:space="0" w:color="auto"/>
            <w:bottom w:val="none" w:sz="0" w:space="0" w:color="auto"/>
            <w:right w:val="none" w:sz="0" w:space="0" w:color="auto"/>
          </w:divBdr>
        </w:div>
        <w:div w:id="635766063">
          <w:marLeft w:val="0"/>
          <w:marRight w:val="0"/>
          <w:marTop w:val="0"/>
          <w:marBottom w:val="0"/>
          <w:divBdr>
            <w:top w:val="none" w:sz="0" w:space="0" w:color="auto"/>
            <w:left w:val="none" w:sz="0" w:space="0" w:color="auto"/>
            <w:bottom w:val="none" w:sz="0" w:space="0" w:color="auto"/>
            <w:right w:val="none" w:sz="0" w:space="0" w:color="auto"/>
          </w:divBdr>
        </w:div>
        <w:div w:id="1894732811">
          <w:marLeft w:val="0"/>
          <w:marRight w:val="0"/>
          <w:marTop w:val="0"/>
          <w:marBottom w:val="0"/>
          <w:divBdr>
            <w:top w:val="none" w:sz="0" w:space="0" w:color="auto"/>
            <w:left w:val="none" w:sz="0" w:space="0" w:color="auto"/>
            <w:bottom w:val="none" w:sz="0" w:space="0" w:color="auto"/>
            <w:right w:val="none" w:sz="0" w:space="0" w:color="auto"/>
          </w:divBdr>
        </w:div>
        <w:div w:id="1022240088">
          <w:marLeft w:val="0"/>
          <w:marRight w:val="0"/>
          <w:marTop w:val="0"/>
          <w:marBottom w:val="0"/>
          <w:divBdr>
            <w:top w:val="none" w:sz="0" w:space="0" w:color="auto"/>
            <w:left w:val="none" w:sz="0" w:space="0" w:color="auto"/>
            <w:bottom w:val="none" w:sz="0" w:space="0" w:color="auto"/>
            <w:right w:val="none" w:sz="0" w:space="0" w:color="auto"/>
          </w:divBdr>
        </w:div>
        <w:div w:id="903223664">
          <w:marLeft w:val="0"/>
          <w:marRight w:val="0"/>
          <w:marTop w:val="0"/>
          <w:marBottom w:val="0"/>
          <w:divBdr>
            <w:top w:val="none" w:sz="0" w:space="0" w:color="auto"/>
            <w:left w:val="none" w:sz="0" w:space="0" w:color="auto"/>
            <w:bottom w:val="none" w:sz="0" w:space="0" w:color="auto"/>
            <w:right w:val="none" w:sz="0" w:space="0" w:color="auto"/>
          </w:divBdr>
        </w:div>
        <w:div w:id="2121994323">
          <w:marLeft w:val="0"/>
          <w:marRight w:val="0"/>
          <w:marTop w:val="0"/>
          <w:marBottom w:val="0"/>
          <w:divBdr>
            <w:top w:val="none" w:sz="0" w:space="0" w:color="auto"/>
            <w:left w:val="none" w:sz="0" w:space="0" w:color="auto"/>
            <w:bottom w:val="none" w:sz="0" w:space="0" w:color="auto"/>
            <w:right w:val="none" w:sz="0" w:space="0" w:color="auto"/>
          </w:divBdr>
        </w:div>
        <w:div w:id="1204364025">
          <w:marLeft w:val="0"/>
          <w:marRight w:val="0"/>
          <w:marTop w:val="0"/>
          <w:marBottom w:val="0"/>
          <w:divBdr>
            <w:top w:val="none" w:sz="0" w:space="0" w:color="auto"/>
            <w:left w:val="none" w:sz="0" w:space="0" w:color="auto"/>
            <w:bottom w:val="none" w:sz="0" w:space="0" w:color="auto"/>
            <w:right w:val="none" w:sz="0" w:space="0" w:color="auto"/>
          </w:divBdr>
        </w:div>
        <w:div w:id="966813704">
          <w:marLeft w:val="0"/>
          <w:marRight w:val="0"/>
          <w:marTop w:val="0"/>
          <w:marBottom w:val="0"/>
          <w:divBdr>
            <w:top w:val="none" w:sz="0" w:space="0" w:color="auto"/>
            <w:left w:val="none" w:sz="0" w:space="0" w:color="auto"/>
            <w:bottom w:val="none" w:sz="0" w:space="0" w:color="auto"/>
            <w:right w:val="none" w:sz="0" w:space="0" w:color="auto"/>
          </w:divBdr>
        </w:div>
        <w:div w:id="366684378">
          <w:marLeft w:val="0"/>
          <w:marRight w:val="0"/>
          <w:marTop w:val="0"/>
          <w:marBottom w:val="0"/>
          <w:divBdr>
            <w:top w:val="none" w:sz="0" w:space="0" w:color="auto"/>
            <w:left w:val="none" w:sz="0" w:space="0" w:color="auto"/>
            <w:bottom w:val="none" w:sz="0" w:space="0" w:color="auto"/>
            <w:right w:val="none" w:sz="0" w:space="0" w:color="auto"/>
          </w:divBdr>
        </w:div>
        <w:div w:id="1482035420">
          <w:marLeft w:val="0"/>
          <w:marRight w:val="0"/>
          <w:marTop w:val="0"/>
          <w:marBottom w:val="0"/>
          <w:divBdr>
            <w:top w:val="none" w:sz="0" w:space="0" w:color="auto"/>
            <w:left w:val="none" w:sz="0" w:space="0" w:color="auto"/>
            <w:bottom w:val="none" w:sz="0" w:space="0" w:color="auto"/>
            <w:right w:val="none" w:sz="0" w:space="0" w:color="auto"/>
          </w:divBdr>
        </w:div>
        <w:div w:id="1610047556">
          <w:marLeft w:val="0"/>
          <w:marRight w:val="0"/>
          <w:marTop w:val="0"/>
          <w:marBottom w:val="0"/>
          <w:divBdr>
            <w:top w:val="none" w:sz="0" w:space="0" w:color="auto"/>
            <w:left w:val="none" w:sz="0" w:space="0" w:color="auto"/>
            <w:bottom w:val="none" w:sz="0" w:space="0" w:color="auto"/>
            <w:right w:val="none" w:sz="0" w:space="0" w:color="auto"/>
          </w:divBdr>
        </w:div>
        <w:div w:id="938683682">
          <w:marLeft w:val="0"/>
          <w:marRight w:val="0"/>
          <w:marTop w:val="0"/>
          <w:marBottom w:val="0"/>
          <w:divBdr>
            <w:top w:val="none" w:sz="0" w:space="0" w:color="auto"/>
            <w:left w:val="none" w:sz="0" w:space="0" w:color="auto"/>
            <w:bottom w:val="none" w:sz="0" w:space="0" w:color="auto"/>
            <w:right w:val="none" w:sz="0" w:space="0" w:color="auto"/>
          </w:divBdr>
        </w:div>
        <w:div w:id="394475306">
          <w:marLeft w:val="0"/>
          <w:marRight w:val="0"/>
          <w:marTop w:val="0"/>
          <w:marBottom w:val="0"/>
          <w:divBdr>
            <w:top w:val="none" w:sz="0" w:space="0" w:color="auto"/>
            <w:left w:val="none" w:sz="0" w:space="0" w:color="auto"/>
            <w:bottom w:val="none" w:sz="0" w:space="0" w:color="auto"/>
            <w:right w:val="none" w:sz="0" w:space="0" w:color="auto"/>
          </w:divBdr>
        </w:div>
        <w:div w:id="1287546123">
          <w:marLeft w:val="0"/>
          <w:marRight w:val="0"/>
          <w:marTop w:val="0"/>
          <w:marBottom w:val="0"/>
          <w:divBdr>
            <w:top w:val="none" w:sz="0" w:space="0" w:color="auto"/>
            <w:left w:val="none" w:sz="0" w:space="0" w:color="auto"/>
            <w:bottom w:val="none" w:sz="0" w:space="0" w:color="auto"/>
            <w:right w:val="none" w:sz="0" w:space="0" w:color="auto"/>
          </w:divBdr>
        </w:div>
        <w:div w:id="2135370387">
          <w:marLeft w:val="0"/>
          <w:marRight w:val="0"/>
          <w:marTop w:val="0"/>
          <w:marBottom w:val="0"/>
          <w:divBdr>
            <w:top w:val="none" w:sz="0" w:space="0" w:color="auto"/>
            <w:left w:val="none" w:sz="0" w:space="0" w:color="auto"/>
            <w:bottom w:val="none" w:sz="0" w:space="0" w:color="auto"/>
            <w:right w:val="none" w:sz="0" w:space="0" w:color="auto"/>
          </w:divBdr>
        </w:div>
        <w:div w:id="1617373280">
          <w:marLeft w:val="0"/>
          <w:marRight w:val="0"/>
          <w:marTop w:val="0"/>
          <w:marBottom w:val="0"/>
          <w:divBdr>
            <w:top w:val="none" w:sz="0" w:space="0" w:color="auto"/>
            <w:left w:val="none" w:sz="0" w:space="0" w:color="auto"/>
            <w:bottom w:val="none" w:sz="0" w:space="0" w:color="auto"/>
            <w:right w:val="none" w:sz="0" w:space="0" w:color="auto"/>
          </w:divBdr>
        </w:div>
        <w:div w:id="2044012998">
          <w:marLeft w:val="0"/>
          <w:marRight w:val="0"/>
          <w:marTop w:val="0"/>
          <w:marBottom w:val="0"/>
          <w:divBdr>
            <w:top w:val="none" w:sz="0" w:space="0" w:color="auto"/>
            <w:left w:val="none" w:sz="0" w:space="0" w:color="auto"/>
            <w:bottom w:val="none" w:sz="0" w:space="0" w:color="auto"/>
            <w:right w:val="none" w:sz="0" w:space="0" w:color="auto"/>
          </w:divBdr>
        </w:div>
        <w:div w:id="711657092">
          <w:marLeft w:val="0"/>
          <w:marRight w:val="0"/>
          <w:marTop w:val="0"/>
          <w:marBottom w:val="0"/>
          <w:divBdr>
            <w:top w:val="none" w:sz="0" w:space="0" w:color="auto"/>
            <w:left w:val="none" w:sz="0" w:space="0" w:color="auto"/>
            <w:bottom w:val="none" w:sz="0" w:space="0" w:color="auto"/>
            <w:right w:val="none" w:sz="0" w:space="0" w:color="auto"/>
          </w:divBdr>
        </w:div>
        <w:div w:id="313921496">
          <w:marLeft w:val="0"/>
          <w:marRight w:val="0"/>
          <w:marTop w:val="0"/>
          <w:marBottom w:val="0"/>
          <w:divBdr>
            <w:top w:val="none" w:sz="0" w:space="0" w:color="auto"/>
            <w:left w:val="none" w:sz="0" w:space="0" w:color="auto"/>
            <w:bottom w:val="none" w:sz="0" w:space="0" w:color="auto"/>
            <w:right w:val="none" w:sz="0" w:space="0" w:color="auto"/>
          </w:divBdr>
        </w:div>
        <w:div w:id="1790274255">
          <w:marLeft w:val="0"/>
          <w:marRight w:val="0"/>
          <w:marTop w:val="0"/>
          <w:marBottom w:val="0"/>
          <w:divBdr>
            <w:top w:val="none" w:sz="0" w:space="0" w:color="auto"/>
            <w:left w:val="none" w:sz="0" w:space="0" w:color="auto"/>
            <w:bottom w:val="none" w:sz="0" w:space="0" w:color="auto"/>
            <w:right w:val="none" w:sz="0" w:space="0" w:color="auto"/>
          </w:divBdr>
        </w:div>
        <w:div w:id="835220375">
          <w:marLeft w:val="0"/>
          <w:marRight w:val="0"/>
          <w:marTop w:val="0"/>
          <w:marBottom w:val="0"/>
          <w:divBdr>
            <w:top w:val="none" w:sz="0" w:space="0" w:color="auto"/>
            <w:left w:val="none" w:sz="0" w:space="0" w:color="auto"/>
            <w:bottom w:val="none" w:sz="0" w:space="0" w:color="auto"/>
            <w:right w:val="none" w:sz="0" w:space="0" w:color="auto"/>
          </w:divBdr>
        </w:div>
        <w:div w:id="20593516">
          <w:marLeft w:val="0"/>
          <w:marRight w:val="0"/>
          <w:marTop w:val="0"/>
          <w:marBottom w:val="0"/>
          <w:divBdr>
            <w:top w:val="none" w:sz="0" w:space="0" w:color="auto"/>
            <w:left w:val="none" w:sz="0" w:space="0" w:color="auto"/>
            <w:bottom w:val="none" w:sz="0" w:space="0" w:color="auto"/>
            <w:right w:val="none" w:sz="0" w:space="0" w:color="auto"/>
          </w:divBdr>
        </w:div>
        <w:div w:id="859702135">
          <w:marLeft w:val="0"/>
          <w:marRight w:val="0"/>
          <w:marTop w:val="0"/>
          <w:marBottom w:val="0"/>
          <w:divBdr>
            <w:top w:val="none" w:sz="0" w:space="0" w:color="auto"/>
            <w:left w:val="none" w:sz="0" w:space="0" w:color="auto"/>
            <w:bottom w:val="none" w:sz="0" w:space="0" w:color="auto"/>
            <w:right w:val="none" w:sz="0" w:space="0" w:color="auto"/>
          </w:divBdr>
        </w:div>
        <w:div w:id="1862620187">
          <w:marLeft w:val="0"/>
          <w:marRight w:val="0"/>
          <w:marTop w:val="0"/>
          <w:marBottom w:val="0"/>
          <w:divBdr>
            <w:top w:val="none" w:sz="0" w:space="0" w:color="auto"/>
            <w:left w:val="none" w:sz="0" w:space="0" w:color="auto"/>
            <w:bottom w:val="none" w:sz="0" w:space="0" w:color="auto"/>
            <w:right w:val="none" w:sz="0" w:space="0" w:color="auto"/>
          </w:divBdr>
        </w:div>
        <w:div w:id="589968132">
          <w:marLeft w:val="0"/>
          <w:marRight w:val="0"/>
          <w:marTop w:val="0"/>
          <w:marBottom w:val="0"/>
          <w:divBdr>
            <w:top w:val="none" w:sz="0" w:space="0" w:color="auto"/>
            <w:left w:val="none" w:sz="0" w:space="0" w:color="auto"/>
            <w:bottom w:val="none" w:sz="0" w:space="0" w:color="auto"/>
            <w:right w:val="none" w:sz="0" w:space="0" w:color="auto"/>
          </w:divBdr>
        </w:div>
        <w:div w:id="1221594279">
          <w:marLeft w:val="0"/>
          <w:marRight w:val="0"/>
          <w:marTop w:val="0"/>
          <w:marBottom w:val="0"/>
          <w:divBdr>
            <w:top w:val="none" w:sz="0" w:space="0" w:color="auto"/>
            <w:left w:val="none" w:sz="0" w:space="0" w:color="auto"/>
            <w:bottom w:val="none" w:sz="0" w:space="0" w:color="auto"/>
            <w:right w:val="none" w:sz="0" w:space="0" w:color="auto"/>
          </w:divBdr>
        </w:div>
        <w:div w:id="2138331635">
          <w:marLeft w:val="0"/>
          <w:marRight w:val="0"/>
          <w:marTop w:val="0"/>
          <w:marBottom w:val="0"/>
          <w:divBdr>
            <w:top w:val="none" w:sz="0" w:space="0" w:color="auto"/>
            <w:left w:val="none" w:sz="0" w:space="0" w:color="auto"/>
            <w:bottom w:val="none" w:sz="0" w:space="0" w:color="auto"/>
            <w:right w:val="none" w:sz="0" w:space="0" w:color="auto"/>
          </w:divBdr>
        </w:div>
        <w:div w:id="1948078481">
          <w:marLeft w:val="0"/>
          <w:marRight w:val="0"/>
          <w:marTop w:val="0"/>
          <w:marBottom w:val="0"/>
          <w:divBdr>
            <w:top w:val="none" w:sz="0" w:space="0" w:color="auto"/>
            <w:left w:val="none" w:sz="0" w:space="0" w:color="auto"/>
            <w:bottom w:val="none" w:sz="0" w:space="0" w:color="auto"/>
            <w:right w:val="none" w:sz="0" w:space="0" w:color="auto"/>
          </w:divBdr>
        </w:div>
        <w:div w:id="1254052674">
          <w:marLeft w:val="0"/>
          <w:marRight w:val="0"/>
          <w:marTop w:val="0"/>
          <w:marBottom w:val="0"/>
          <w:divBdr>
            <w:top w:val="none" w:sz="0" w:space="0" w:color="auto"/>
            <w:left w:val="none" w:sz="0" w:space="0" w:color="auto"/>
            <w:bottom w:val="none" w:sz="0" w:space="0" w:color="auto"/>
            <w:right w:val="none" w:sz="0" w:space="0" w:color="auto"/>
          </w:divBdr>
        </w:div>
        <w:div w:id="430787067">
          <w:marLeft w:val="0"/>
          <w:marRight w:val="0"/>
          <w:marTop w:val="0"/>
          <w:marBottom w:val="0"/>
          <w:divBdr>
            <w:top w:val="none" w:sz="0" w:space="0" w:color="auto"/>
            <w:left w:val="none" w:sz="0" w:space="0" w:color="auto"/>
            <w:bottom w:val="none" w:sz="0" w:space="0" w:color="auto"/>
            <w:right w:val="none" w:sz="0" w:space="0" w:color="auto"/>
          </w:divBdr>
        </w:div>
        <w:div w:id="983394701">
          <w:marLeft w:val="0"/>
          <w:marRight w:val="0"/>
          <w:marTop w:val="0"/>
          <w:marBottom w:val="0"/>
          <w:divBdr>
            <w:top w:val="none" w:sz="0" w:space="0" w:color="auto"/>
            <w:left w:val="none" w:sz="0" w:space="0" w:color="auto"/>
            <w:bottom w:val="none" w:sz="0" w:space="0" w:color="auto"/>
            <w:right w:val="none" w:sz="0" w:space="0" w:color="auto"/>
          </w:divBdr>
        </w:div>
        <w:div w:id="1535579879">
          <w:marLeft w:val="0"/>
          <w:marRight w:val="0"/>
          <w:marTop w:val="0"/>
          <w:marBottom w:val="0"/>
          <w:divBdr>
            <w:top w:val="none" w:sz="0" w:space="0" w:color="auto"/>
            <w:left w:val="none" w:sz="0" w:space="0" w:color="auto"/>
            <w:bottom w:val="none" w:sz="0" w:space="0" w:color="auto"/>
            <w:right w:val="none" w:sz="0" w:space="0" w:color="auto"/>
          </w:divBdr>
        </w:div>
        <w:div w:id="639698032">
          <w:marLeft w:val="0"/>
          <w:marRight w:val="0"/>
          <w:marTop w:val="0"/>
          <w:marBottom w:val="0"/>
          <w:divBdr>
            <w:top w:val="none" w:sz="0" w:space="0" w:color="auto"/>
            <w:left w:val="none" w:sz="0" w:space="0" w:color="auto"/>
            <w:bottom w:val="none" w:sz="0" w:space="0" w:color="auto"/>
            <w:right w:val="none" w:sz="0" w:space="0" w:color="auto"/>
          </w:divBdr>
        </w:div>
        <w:div w:id="1160581065">
          <w:marLeft w:val="0"/>
          <w:marRight w:val="0"/>
          <w:marTop w:val="0"/>
          <w:marBottom w:val="0"/>
          <w:divBdr>
            <w:top w:val="none" w:sz="0" w:space="0" w:color="auto"/>
            <w:left w:val="none" w:sz="0" w:space="0" w:color="auto"/>
            <w:bottom w:val="none" w:sz="0" w:space="0" w:color="auto"/>
            <w:right w:val="none" w:sz="0" w:space="0" w:color="auto"/>
          </w:divBdr>
        </w:div>
        <w:div w:id="505487230">
          <w:marLeft w:val="0"/>
          <w:marRight w:val="0"/>
          <w:marTop w:val="0"/>
          <w:marBottom w:val="0"/>
          <w:divBdr>
            <w:top w:val="none" w:sz="0" w:space="0" w:color="auto"/>
            <w:left w:val="none" w:sz="0" w:space="0" w:color="auto"/>
            <w:bottom w:val="none" w:sz="0" w:space="0" w:color="auto"/>
            <w:right w:val="none" w:sz="0" w:space="0" w:color="auto"/>
          </w:divBdr>
        </w:div>
        <w:div w:id="1099715299">
          <w:marLeft w:val="0"/>
          <w:marRight w:val="0"/>
          <w:marTop w:val="0"/>
          <w:marBottom w:val="0"/>
          <w:divBdr>
            <w:top w:val="none" w:sz="0" w:space="0" w:color="auto"/>
            <w:left w:val="none" w:sz="0" w:space="0" w:color="auto"/>
            <w:bottom w:val="none" w:sz="0" w:space="0" w:color="auto"/>
            <w:right w:val="none" w:sz="0" w:space="0" w:color="auto"/>
          </w:divBdr>
        </w:div>
        <w:div w:id="1937707552">
          <w:marLeft w:val="0"/>
          <w:marRight w:val="0"/>
          <w:marTop w:val="0"/>
          <w:marBottom w:val="0"/>
          <w:divBdr>
            <w:top w:val="none" w:sz="0" w:space="0" w:color="auto"/>
            <w:left w:val="none" w:sz="0" w:space="0" w:color="auto"/>
            <w:bottom w:val="none" w:sz="0" w:space="0" w:color="auto"/>
            <w:right w:val="none" w:sz="0" w:space="0" w:color="auto"/>
          </w:divBdr>
        </w:div>
        <w:div w:id="1824665613">
          <w:marLeft w:val="0"/>
          <w:marRight w:val="0"/>
          <w:marTop w:val="0"/>
          <w:marBottom w:val="0"/>
          <w:divBdr>
            <w:top w:val="none" w:sz="0" w:space="0" w:color="auto"/>
            <w:left w:val="none" w:sz="0" w:space="0" w:color="auto"/>
            <w:bottom w:val="none" w:sz="0" w:space="0" w:color="auto"/>
            <w:right w:val="none" w:sz="0" w:space="0" w:color="auto"/>
          </w:divBdr>
        </w:div>
        <w:div w:id="35546162">
          <w:marLeft w:val="0"/>
          <w:marRight w:val="0"/>
          <w:marTop w:val="0"/>
          <w:marBottom w:val="0"/>
          <w:divBdr>
            <w:top w:val="none" w:sz="0" w:space="0" w:color="auto"/>
            <w:left w:val="none" w:sz="0" w:space="0" w:color="auto"/>
            <w:bottom w:val="none" w:sz="0" w:space="0" w:color="auto"/>
            <w:right w:val="none" w:sz="0" w:space="0" w:color="auto"/>
          </w:divBdr>
        </w:div>
        <w:div w:id="54939482">
          <w:marLeft w:val="0"/>
          <w:marRight w:val="0"/>
          <w:marTop w:val="0"/>
          <w:marBottom w:val="0"/>
          <w:divBdr>
            <w:top w:val="none" w:sz="0" w:space="0" w:color="auto"/>
            <w:left w:val="none" w:sz="0" w:space="0" w:color="auto"/>
            <w:bottom w:val="none" w:sz="0" w:space="0" w:color="auto"/>
            <w:right w:val="none" w:sz="0" w:space="0" w:color="auto"/>
          </w:divBdr>
        </w:div>
        <w:div w:id="1462000328">
          <w:marLeft w:val="0"/>
          <w:marRight w:val="0"/>
          <w:marTop w:val="0"/>
          <w:marBottom w:val="0"/>
          <w:divBdr>
            <w:top w:val="none" w:sz="0" w:space="0" w:color="auto"/>
            <w:left w:val="none" w:sz="0" w:space="0" w:color="auto"/>
            <w:bottom w:val="none" w:sz="0" w:space="0" w:color="auto"/>
            <w:right w:val="none" w:sz="0" w:space="0" w:color="auto"/>
          </w:divBdr>
        </w:div>
        <w:div w:id="1092778648">
          <w:marLeft w:val="0"/>
          <w:marRight w:val="0"/>
          <w:marTop w:val="0"/>
          <w:marBottom w:val="0"/>
          <w:divBdr>
            <w:top w:val="none" w:sz="0" w:space="0" w:color="auto"/>
            <w:left w:val="none" w:sz="0" w:space="0" w:color="auto"/>
            <w:bottom w:val="none" w:sz="0" w:space="0" w:color="auto"/>
            <w:right w:val="none" w:sz="0" w:space="0" w:color="auto"/>
          </w:divBdr>
        </w:div>
        <w:div w:id="1105492940">
          <w:marLeft w:val="0"/>
          <w:marRight w:val="0"/>
          <w:marTop w:val="0"/>
          <w:marBottom w:val="0"/>
          <w:divBdr>
            <w:top w:val="none" w:sz="0" w:space="0" w:color="auto"/>
            <w:left w:val="none" w:sz="0" w:space="0" w:color="auto"/>
            <w:bottom w:val="none" w:sz="0" w:space="0" w:color="auto"/>
            <w:right w:val="none" w:sz="0" w:space="0" w:color="auto"/>
          </w:divBdr>
        </w:div>
        <w:div w:id="1672559327">
          <w:marLeft w:val="0"/>
          <w:marRight w:val="0"/>
          <w:marTop w:val="0"/>
          <w:marBottom w:val="0"/>
          <w:divBdr>
            <w:top w:val="none" w:sz="0" w:space="0" w:color="auto"/>
            <w:left w:val="none" w:sz="0" w:space="0" w:color="auto"/>
            <w:bottom w:val="none" w:sz="0" w:space="0" w:color="auto"/>
            <w:right w:val="none" w:sz="0" w:space="0" w:color="auto"/>
          </w:divBdr>
        </w:div>
        <w:div w:id="220798629">
          <w:marLeft w:val="0"/>
          <w:marRight w:val="0"/>
          <w:marTop w:val="0"/>
          <w:marBottom w:val="0"/>
          <w:divBdr>
            <w:top w:val="none" w:sz="0" w:space="0" w:color="auto"/>
            <w:left w:val="none" w:sz="0" w:space="0" w:color="auto"/>
            <w:bottom w:val="none" w:sz="0" w:space="0" w:color="auto"/>
            <w:right w:val="none" w:sz="0" w:space="0" w:color="auto"/>
          </w:divBdr>
        </w:div>
        <w:div w:id="535849060">
          <w:marLeft w:val="0"/>
          <w:marRight w:val="0"/>
          <w:marTop w:val="0"/>
          <w:marBottom w:val="0"/>
          <w:divBdr>
            <w:top w:val="none" w:sz="0" w:space="0" w:color="auto"/>
            <w:left w:val="none" w:sz="0" w:space="0" w:color="auto"/>
            <w:bottom w:val="none" w:sz="0" w:space="0" w:color="auto"/>
            <w:right w:val="none" w:sz="0" w:space="0" w:color="auto"/>
          </w:divBdr>
        </w:div>
      </w:divsChild>
    </w:div>
    <w:div w:id="1596479856">
      <w:bodyDiv w:val="1"/>
      <w:marLeft w:val="0"/>
      <w:marRight w:val="0"/>
      <w:marTop w:val="0"/>
      <w:marBottom w:val="0"/>
      <w:divBdr>
        <w:top w:val="none" w:sz="0" w:space="0" w:color="auto"/>
        <w:left w:val="none" w:sz="0" w:space="0" w:color="auto"/>
        <w:bottom w:val="none" w:sz="0" w:space="0" w:color="auto"/>
        <w:right w:val="none" w:sz="0" w:space="0" w:color="auto"/>
      </w:divBdr>
      <w:divsChild>
        <w:div w:id="513689815">
          <w:marLeft w:val="0"/>
          <w:marRight w:val="0"/>
          <w:marTop w:val="0"/>
          <w:marBottom w:val="0"/>
          <w:divBdr>
            <w:top w:val="none" w:sz="0" w:space="0" w:color="auto"/>
            <w:left w:val="none" w:sz="0" w:space="0" w:color="auto"/>
            <w:bottom w:val="none" w:sz="0" w:space="0" w:color="auto"/>
            <w:right w:val="none" w:sz="0" w:space="0" w:color="auto"/>
          </w:divBdr>
        </w:div>
        <w:div w:id="245916740">
          <w:marLeft w:val="0"/>
          <w:marRight w:val="0"/>
          <w:marTop w:val="0"/>
          <w:marBottom w:val="0"/>
          <w:divBdr>
            <w:top w:val="none" w:sz="0" w:space="0" w:color="auto"/>
            <w:left w:val="none" w:sz="0" w:space="0" w:color="auto"/>
            <w:bottom w:val="none" w:sz="0" w:space="0" w:color="auto"/>
            <w:right w:val="none" w:sz="0" w:space="0" w:color="auto"/>
          </w:divBdr>
        </w:div>
        <w:div w:id="559167935">
          <w:marLeft w:val="0"/>
          <w:marRight w:val="0"/>
          <w:marTop w:val="0"/>
          <w:marBottom w:val="0"/>
          <w:divBdr>
            <w:top w:val="none" w:sz="0" w:space="0" w:color="auto"/>
            <w:left w:val="none" w:sz="0" w:space="0" w:color="auto"/>
            <w:bottom w:val="none" w:sz="0" w:space="0" w:color="auto"/>
            <w:right w:val="none" w:sz="0" w:space="0" w:color="auto"/>
          </w:divBdr>
        </w:div>
        <w:div w:id="1971741242">
          <w:marLeft w:val="0"/>
          <w:marRight w:val="0"/>
          <w:marTop w:val="0"/>
          <w:marBottom w:val="0"/>
          <w:divBdr>
            <w:top w:val="none" w:sz="0" w:space="0" w:color="auto"/>
            <w:left w:val="none" w:sz="0" w:space="0" w:color="auto"/>
            <w:bottom w:val="none" w:sz="0" w:space="0" w:color="auto"/>
            <w:right w:val="none" w:sz="0" w:space="0" w:color="auto"/>
          </w:divBdr>
        </w:div>
        <w:div w:id="2138142078">
          <w:marLeft w:val="0"/>
          <w:marRight w:val="0"/>
          <w:marTop w:val="0"/>
          <w:marBottom w:val="0"/>
          <w:divBdr>
            <w:top w:val="none" w:sz="0" w:space="0" w:color="auto"/>
            <w:left w:val="none" w:sz="0" w:space="0" w:color="auto"/>
            <w:bottom w:val="none" w:sz="0" w:space="0" w:color="auto"/>
            <w:right w:val="none" w:sz="0" w:space="0" w:color="auto"/>
          </w:divBdr>
        </w:div>
        <w:div w:id="255865130">
          <w:marLeft w:val="0"/>
          <w:marRight w:val="0"/>
          <w:marTop w:val="0"/>
          <w:marBottom w:val="0"/>
          <w:divBdr>
            <w:top w:val="none" w:sz="0" w:space="0" w:color="auto"/>
            <w:left w:val="none" w:sz="0" w:space="0" w:color="auto"/>
            <w:bottom w:val="none" w:sz="0" w:space="0" w:color="auto"/>
            <w:right w:val="none" w:sz="0" w:space="0" w:color="auto"/>
          </w:divBdr>
        </w:div>
        <w:div w:id="805662180">
          <w:marLeft w:val="0"/>
          <w:marRight w:val="0"/>
          <w:marTop w:val="0"/>
          <w:marBottom w:val="0"/>
          <w:divBdr>
            <w:top w:val="none" w:sz="0" w:space="0" w:color="auto"/>
            <w:left w:val="none" w:sz="0" w:space="0" w:color="auto"/>
            <w:bottom w:val="none" w:sz="0" w:space="0" w:color="auto"/>
            <w:right w:val="none" w:sz="0" w:space="0" w:color="auto"/>
          </w:divBdr>
        </w:div>
        <w:div w:id="1559705562">
          <w:marLeft w:val="0"/>
          <w:marRight w:val="0"/>
          <w:marTop w:val="0"/>
          <w:marBottom w:val="0"/>
          <w:divBdr>
            <w:top w:val="none" w:sz="0" w:space="0" w:color="auto"/>
            <w:left w:val="none" w:sz="0" w:space="0" w:color="auto"/>
            <w:bottom w:val="none" w:sz="0" w:space="0" w:color="auto"/>
            <w:right w:val="none" w:sz="0" w:space="0" w:color="auto"/>
          </w:divBdr>
        </w:div>
        <w:div w:id="900140271">
          <w:marLeft w:val="0"/>
          <w:marRight w:val="0"/>
          <w:marTop w:val="0"/>
          <w:marBottom w:val="0"/>
          <w:divBdr>
            <w:top w:val="none" w:sz="0" w:space="0" w:color="auto"/>
            <w:left w:val="none" w:sz="0" w:space="0" w:color="auto"/>
            <w:bottom w:val="none" w:sz="0" w:space="0" w:color="auto"/>
            <w:right w:val="none" w:sz="0" w:space="0" w:color="auto"/>
          </w:divBdr>
        </w:div>
        <w:div w:id="943728249">
          <w:marLeft w:val="0"/>
          <w:marRight w:val="0"/>
          <w:marTop w:val="0"/>
          <w:marBottom w:val="0"/>
          <w:divBdr>
            <w:top w:val="none" w:sz="0" w:space="0" w:color="auto"/>
            <w:left w:val="none" w:sz="0" w:space="0" w:color="auto"/>
            <w:bottom w:val="none" w:sz="0" w:space="0" w:color="auto"/>
            <w:right w:val="none" w:sz="0" w:space="0" w:color="auto"/>
          </w:divBdr>
        </w:div>
        <w:div w:id="314453224">
          <w:marLeft w:val="0"/>
          <w:marRight w:val="0"/>
          <w:marTop w:val="0"/>
          <w:marBottom w:val="0"/>
          <w:divBdr>
            <w:top w:val="none" w:sz="0" w:space="0" w:color="auto"/>
            <w:left w:val="none" w:sz="0" w:space="0" w:color="auto"/>
            <w:bottom w:val="none" w:sz="0" w:space="0" w:color="auto"/>
            <w:right w:val="none" w:sz="0" w:space="0" w:color="auto"/>
          </w:divBdr>
        </w:div>
      </w:divsChild>
    </w:div>
    <w:div w:id="1596860211">
      <w:bodyDiv w:val="1"/>
      <w:marLeft w:val="0"/>
      <w:marRight w:val="0"/>
      <w:marTop w:val="0"/>
      <w:marBottom w:val="0"/>
      <w:divBdr>
        <w:top w:val="none" w:sz="0" w:space="0" w:color="auto"/>
        <w:left w:val="none" w:sz="0" w:space="0" w:color="auto"/>
        <w:bottom w:val="none" w:sz="0" w:space="0" w:color="auto"/>
        <w:right w:val="none" w:sz="0" w:space="0" w:color="auto"/>
      </w:divBdr>
      <w:divsChild>
        <w:div w:id="485363743">
          <w:marLeft w:val="0"/>
          <w:marRight w:val="0"/>
          <w:marTop w:val="0"/>
          <w:marBottom w:val="0"/>
          <w:divBdr>
            <w:top w:val="none" w:sz="0" w:space="0" w:color="auto"/>
            <w:left w:val="none" w:sz="0" w:space="0" w:color="auto"/>
            <w:bottom w:val="none" w:sz="0" w:space="0" w:color="auto"/>
            <w:right w:val="none" w:sz="0" w:space="0" w:color="auto"/>
          </w:divBdr>
        </w:div>
        <w:div w:id="122238958">
          <w:marLeft w:val="0"/>
          <w:marRight w:val="0"/>
          <w:marTop w:val="0"/>
          <w:marBottom w:val="0"/>
          <w:divBdr>
            <w:top w:val="none" w:sz="0" w:space="0" w:color="auto"/>
            <w:left w:val="none" w:sz="0" w:space="0" w:color="auto"/>
            <w:bottom w:val="none" w:sz="0" w:space="0" w:color="auto"/>
            <w:right w:val="none" w:sz="0" w:space="0" w:color="auto"/>
          </w:divBdr>
        </w:div>
        <w:div w:id="1251037456">
          <w:marLeft w:val="0"/>
          <w:marRight w:val="0"/>
          <w:marTop w:val="0"/>
          <w:marBottom w:val="0"/>
          <w:divBdr>
            <w:top w:val="none" w:sz="0" w:space="0" w:color="auto"/>
            <w:left w:val="none" w:sz="0" w:space="0" w:color="auto"/>
            <w:bottom w:val="none" w:sz="0" w:space="0" w:color="auto"/>
            <w:right w:val="none" w:sz="0" w:space="0" w:color="auto"/>
          </w:divBdr>
        </w:div>
        <w:div w:id="1769810833">
          <w:marLeft w:val="0"/>
          <w:marRight w:val="0"/>
          <w:marTop w:val="0"/>
          <w:marBottom w:val="0"/>
          <w:divBdr>
            <w:top w:val="none" w:sz="0" w:space="0" w:color="auto"/>
            <w:left w:val="none" w:sz="0" w:space="0" w:color="auto"/>
            <w:bottom w:val="none" w:sz="0" w:space="0" w:color="auto"/>
            <w:right w:val="none" w:sz="0" w:space="0" w:color="auto"/>
          </w:divBdr>
        </w:div>
      </w:divsChild>
    </w:div>
    <w:div w:id="1640455561">
      <w:bodyDiv w:val="1"/>
      <w:marLeft w:val="0"/>
      <w:marRight w:val="0"/>
      <w:marTop w:val="0"/>
      <w:marBottom w:val="0"/>
      <w:divBdr>
        <w:top w:val="none" w:sz="0" w:space="0" w:color="auto"/>
        <w:left w:val="none" w:sz="0" w:space="0" w:color="auto"/>
        <w:bottom w:val="none" w:sz="0" w:space="0" w:color="auto"/>
        <w:right w:val="none" w:sz="0" w:space="0" w:color="auto"/>
      </w:divBdr>
      <w:divsChild>
        <w:div w:id="2027515842">
          <w:marLeft w:val="0"/>
          <w:marRight w:val="0"/>
          <w:marTop w:val="13"/>
          <w:marBottom w:val="0"/>
          <w:divBdr>
            <w:top w:val="none" w:sz="0" w:space="0" w:color="auto"/>
            <w:left w:val="none" w:sz="0" w:space="0" w:color="auto"/>
            <w:bottom w:val="none" w:sz="0" w:space="0" w:color="auto"/>
            <w:right w:val="none" w:sz="0" w:space="0" w:color="auto"/>
          </w:divBdr>
          <w:divsChild>
            <w:div w:id="1145388913">
              <w:marLeft w:val="0"/>
              <w:marRight w:val="0"/>
              <w:marTop w:val="0"/>
              <w:marBottom w:val="0"/>
              <w:divBdr>
                <w:top w:val="none" w:sz="0" w:space="0" w:color="auto"/>
                <w:left w:val="none" w:sz="0" w:space="0" w:color="auto"/>
                <w:bottom w:val="none" w:sz="0" w:space="0" w:color="auto"/>
                <w:right w:val="none" w:sz="0" w:space="0" w:color="auto"/>
              </w:divBdr>
              <w:divsChild>
                <w:div w:id="196964962">
                  <w:marLeft w:val="0"/>
                  <w:marRight w:val="0"/>
                  <w:marTop w:val="0"/>
                  <w:marBottom w:val="0"/>
                  <w:divBdr>
                    <w:top w:val="none" w:sz="0" w:space="0" w:color="auto"/>
                    <w:left w:val="none" w:sz="0" w:space="0" w:color="auto"/>
                    <w:bottom w:val="none" w:sz="0" w:space="0" w:color="auto"/>
                    <w:right w:val="none" w:sz="0" w:space="0" w:color="auto"/>
                  </w:divBdr>
                </w:div>
                <w:div w:id="951480129">
                  <w:marLeft w:val="0"/>
                  <w:marRight w:val="0"/>
                  <w:marTop w:val="0"/>
                  <w:marBottom w:val="0"/>
                  <w:divBdr>
                    <w:top w:val="none" w:sz="0" w:space="0" w:color="auto"/>
                    <w:left w:val="none" w:sz="0" w:space="0" w:color="auto"/>
                    <w:bottom w:val="none" w:sz="0" w:space="0" w:color="auto"/>
                    <w:right w:val="none" w:sz="0" w:space="0" w:color="auto"/>
                  </w:divBdr>
                </w:div>
                <w:div w:id="810174771">
                  <w:marLeft w:val="0"/>
                  <w:marRight w:val="0"/>
                  <w:marTop w:val="0"/>
                  <w:marBottom w:val="0"/>
                  <w:divBdr>
                    <w:top w:val="none" w:sz="0" w:space="0" w:color="auto"/>
                    <w:left w:val="none" w:sz="0" w:space="0" w:color="auto"/>
                    <w:bottom w:val="none" w:sz="0" w:space="0" w:color="auto"/>
                    <w:right w:val="none" w:sz="0" w:space="0" w:color="auto"/>
                  </w:divBdr>
                </w:div>
                <w:div w:id="920678840">
                  <w:marLeft w:val="0"/>
                  <w:marRight w:val="0"/>
                  <w:marTop w:val="0"/>
                  <w:marBottom w:val="0"/>
                  <w:divBdr>
                    <w:top w:val="none" w:sz="0" w:space="0" w:color="auto"/>
                    <w:left w:val="none" w:sz="0" w:space="0" w:color="auto"/>
                    <w:bottom w:val="none" w:sz="0" w:space="0" w:color="auto"/>
                    <w:right w:val="none" w:sz="0" w:space="0" w:color="auto"/>
                  </w:divBdr>
                </w:div>
                <w:div w:id="1478179860">
                  <w:marLeft w:val="0"/>
                  <w:marRight w:val="0"/>
                  <w:marTop w:val="0"/>
                  <w:marBottom w:val="0"/>
                  <w:divBdr>
                    <w:top w:val="none" w:sz="0" w:space="0" w:color="auto"/>
                    <w:left w:val="none" w:sz="0" w:space="0" w:color="auto"/>
                    <w:bottom w:val="none" w:sz="0" w:space="0" w:color="auto"/>
                    <w:right w:val="none" w:sz="0" w:space="0" w:color="auto"/>
                  </w:divBdr>
                </w:div>
                <w:div w:id="1832594522">
                  <w:marLeft w:val="0"/>
                  <w:marRight w:val="0"/>
                  <w:marTop w:val="0"/>
                  <w:marBottom w:val="0"/>
                  <w:divBdr>
                    <w:top w:val="none" w:sz="0" w:space="0" w:color="auto"/>
                    <w:left w:val="none" w:sz="0" w:space="0" w:color="auto"/>
                    <w:bottom w:val="none" w:sz="0" w:space="0" w:color="auto"/>
                    <w:right w:val="none" w:sz="0" w:space="0" w:color="auto"/>
                  </w:divBdr>
                </w:div>
                <w:div w:id="168756999">
                  <w:marLeft w:val="0"/>
                  <w:marRight w:val="0"/>
                  <w:marTop w:val="0"/>
                  <w:marBottom w:val="0"/>
                  <w:divBdr>
                    <w:top w:val="none" w:sz="0" w:space="0" w:color="auto"/>
                    <w:left w:val="none" w:sz="0" w:space="0" w:color="auto"/>
                    <w:bottom w:val="none" w:sz="0" w:space="0" w:color="auto"/>
                    <w:right w:val="none" w:sz="0" w:space="0" w:color="auto"/>
                  </w:divBdr>
                </w:div>
                <w:div w:id="757142314">
                  <w:marLeft w:val="0"/>
                  <w:marRight w:val="0"/>
                  <w:marTop w:val="0"/>
                  <w:marBottom w:val="0"/>
                  <w:divBdr>
                    <w:top w:val="none" w:sz="0" w:space="0" w:color="auto"/>
                    <w:left w:val="none" w:sz="0" w:space="0" w:color="auto"/>
                    <w:bottom w:val="none" w:sz="0" w:space="0" w:color="auto"/>
                    <w:right w:val="none" w:sz="0" w:space="0" w:color="auto"/>
                  </w:divBdr>
                </w:div>
                <w:div w:id="814448523">
                  <w:marLeft w:val="0"/>
                  <w:marRight w:val="0"/>
                  <w:marTop w:val="0"/>
                  <w:marBottom w:val="0"/>
                  <w:divBdr>
                    <w:top w:val="none" w:sz="0" w:space="0" w:color="auto"/>
                    <w:left w:val="none" w:sz="0" w:space="0" w:color="auto"/>
                    <w:bottom w:val="none" w:sz="0" w:space="0" w:color="auto"/>
                    <w:right w:val="none" w:sz="0" w:space="0" w:color="auto"/>
                  </w:divBdr>
                </w:div>
                <w:div w:id="409473766">
                  <w:marLeft w:val="0"/>
                  <w:marRight w:val="0"/>
                  <w:marTop w:val="0"/>
                  <w:marBottom w:val="0"/>
                  <w:divBdr>
                    <w:top w:val="none" w:sz="0" w:space="0" w:color="auto"/>
                    <w:left w:val="none" w:sz="0" w:space="0" w:color="auto"/>
                    <w:bottom w:val="none" w:sz="0" w:space="0" w:color="auto"/>
                    <w:right w:val="none" w:sz="0" w:space="0" w:color="auto"/>
                  </w:divBdr>
                </w:div>
                <w:div w:id="2130277071">
                  <w:marLeft w:val="0"/>
                  <w:marRight w:val="0"/>
                  <w:marTop w:val="0"/>
                  <w:marBottom w:val="0"/>
                  <w:divBdr>
                    <w:top w:val="none" w:sz="0" w:space="0" w:color="auto"/>
                    <w:left w:val="none" w:sz="0" w:space="0" w:color="auto"/>
                    <w:bottom w:val="none" w:sz="0" w:space="0" w:color="auto"/>
                    <w:right w:val="none" w:sz="0" w:space="0" w:color="auto"/>
                  </w:divBdr>
                </w:div>
                <w:div w:id="622690070">
                  <w:marLeft w:val="0"/>
                  <w:marRight w:val="0"/>
                  <w:marTop w:val="0"/>
                  <w:marBottom w:val="0"/>
                  <w:divBdr>
                    <w:top w:val="none" w:sz="0" w:space="0" w:color="auto"/>
                    <w:left w:val="none" w:sz="0" w:space="0" w:color="auto"/>
                    <w:bottom w:val="none" w:sz="0" w:space="0" w:color="auto"/>
                    <w:right w:val="none" w:sz="0" w:space="0" w:color="auto"/>
                  </w:divBdr>
                </w:div>
                <w:div w:id="169218317">
                  <w:marLeft w:val="0"/>
                  <w:marRight w:val="0"/>
                  <w:marTop w:val="0"/>
                  <w:marBottom w:val="0"/>
                  <w:divBdr>
                    <w:top w:val="none" w:sz="0" w:space="0" w:color="auto"/>
                    <w:left w:val="none" w:sz="0" w:space="0" w:color="auto"/>
                    <w:bottom w:val="none" w:sz="0" w:space="0" w:color="auto"/>
                    <w:right w:val="none" w:sz="0" w:space="0" w:color="auto"/>
                  </w:divBdr>
                </w:div>
                <w:div w:id="755437954">
                  <w:marLeft w:val="0"/>
                  <w:marRight w:val="0"/>
                  <w:marTop w:val="0"/>
                  <w:marBottom w:val="0"/>
                  <w:divBdr>
                    <w:top w:val="none" w:sz="0" w:space="0" w:color="auto"/>
                    <w:left w:val="none" w:sz="0" w:space="0" w:color="auto"/>
                    <w:bottom w:val="none" w:sz="0" w:space="0" w:color="auto"/>
                    <w:right w:val="none" w:sz="0" w:space="0" w:color="auto"/>
                  </w:divBdr>
                </w:div>
                <w:div w:id="970669439">
                  <w:marLeft w:val="0"/>
                  <w:marRight w:val="0"/>
                  <w:marTop w:val="0"/>
                  <w:marBottom w:val="0"/>
                  <w:divBdr>
                    <w:top w:val="none" w:sz="0" w:space="0" w:color="auto"/>
                    <w:left w:val="none" w:sz="0" w:space="0" w:color="auto"/>
                    <w:bottom w:val="none" w:sz="0" w:space="0" w:color="auto"/>
                    <w:right w:val="none" w:sz="0" w:space="0" w:color="auto"/>
                  </w:divBdr>
                </w:div>
                <w:div w:id="1493061548">
                  <w:marLeft w:val="0"/>
                  <w:marRight w:val="0"/>
                  <w:marTop w:val="0"/>
                  <w:marBottom w:val="0"/>
                  <w:divBdr>
                    <w:top w:val="none" w:sz="0" w:space="0" w:color="auto"/>
                    <w:left w:val="none" w:sz="0" w:space="0" w:color="auto"/>
                    <w:bottom w:val="none" w:sz="0" w:space="0" w:color="auto"/>
                    <w:right w:val="none" w:sz="0" w:space="0" w:color="auto"/>
                  </w:divBdr>
                </w:div>
                <w:div w:id="621225929">
                  <w:marLeft w:val="0"/>
                  <w:marRight w:val="0"/>
                  <w:marTop w:val="0"/>
                  <w:marBottom w:val="0"/>
                  <w:divBdr>
                    <w:top w:val="none" w:sz="0" w:space="0" w:color="auto"/>
                    <w:left w:val="none" w:sz="0" w:space="0" w:color="auto"/>
                    <w:bottom w:val="none" w:sz="0" w:space="0" w:color="auto"/>
                    <w:right w:val="none" w:sz="0" w:space="0" w:color="auto"/>
                  </w:divBdr>
                </w:div>
                <w:div w:id="1793553092">
                  <w:marLeft w:val="0"/>
                  <w:marRight w:val="0"/>
                  <w:marTop w:val="0"/>
                  <w:marBottom w:val="0"/>
                  <w:divBdr>
                    <w:top w:val="none" w:sz="0" w:space="0" w:color="auto"/>
                    <w:left w:val="none" w:sz="0" w:space="0" w:color="auto"/>
                    <w:bottom w:val="none" w:sz="0" w:space="0" w:color="auto"/>
                    <w:right w:val="none" w:sz="0" w:space="0" w:color="auto"/>
                  </w:divBdr>
                </w:div>
                <w:div w:id="1885631848">
                  <w:marLeft w:val="0"/>
                  <w:marRight w:val="0"/>
                  <w:marTop w:val="0"/>
                  <w:marBottom w:val="0"/>
                  <w:divBdr>
                    <w:top w:val="none" w:sz="0" w:space="0" w:color="auto"/>
                    <w:left w:val="none" w:sz="0" w:space="0" w:color="auto"/>
                    <w:bottom w:val="none" w:sz="0" w:space="0" w:color="auto"/>
                    <w:right w:val="none" w:sz="0" w:space="0" w:color="auto"/>
                  </w:divBdr>
                </w:div>
                <w:div w:id="1238132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787575">
      <w:bodyDiv w:val="1"/>
      <w:marLeft w:val="0"/>
      <w:marRight w:val="0"/>
      <w:marTop w:val="0"/>
      <w:marBottom w:val="0"/>
      <w:divBdr>
        <w:top w:val="none" w:sz="0" w:space="0" w:color="auto"/>
        <w:left w:val="none" w:sz="0" w:space="0" w:color="auto"/>
        <w:bottom w:val="none" w:sz="0" w:space="0" w:color="auto"/>
        <w:right w:val="none" w:sz="0" w:space="0" w:color="auto"/>
      </w:divBdr>
    </w:div>
    <w:div w:id="1711877980">
      <w:bodyDiv w:val="1"/>
      <w:marLeft w:val="0"/>
      <w:marRight w:val="0"/>
      <w:marTop w:val="0"/>
      <w:marBottom w:val="0"/>
      <w:divBdr>
        <w:top w:val="none" w:sz="0" w:space="0" w:color="auto"/>
        <w:left w:val="none" w:sz="0" w:space="0" w:color="auto"/>
        <w:bottom w:val="none" w:sz="0" w:space="0" w:color="auto"/>
        <w:right w:val="none" w:sz="0" w:space="0" w:color="auto"/>
      </w:divBdr>
    </w:div>
    <w:div w:id="1741488628">
      <w:bodyDiv w:val="1"/>
      <w:marLeft w:val="0"/>
      <w:marRight w:val="0"/>
      <w:marTop w:val="0"/>
      <w:marBottom w:val="0"/>
      <w:divBdr>
        <w:top w:val="none" w:sz="0" w:space="0" w:color="auto"/>
        <w:left w:val="none" w:sz="0" w:space="0" w:color="auto"/>
        <w:bottom w:val="none" w:sz="0" w:space="0" w:color="auto"/>
        <w:right w:val="none" w:sz="0" w:space="0" w:color="auto"/>
      </w:divBdr>
      <w:divsChild>
        <w:div w:id="1524780358">
          <w:marLeft w:val="0"/>
          <w:marRight w:val="0"/>
          <w:marTop w:val="0"/>
          <w:marBottom w:val="0"/>
          <w:divBdr>
            <w:top w:val="none" w:sz="0" w:space="0" w:color="auto"/>
            <w:left w:val="none" w:sz="0" w:space="0" w:color="auto"/>
            <w:bottom w:val="none" w:sz="0" w:space="0" w:color="auto"/>
            <w:right w:val="none" w:sz="0" w:space="0" w:color="auto"/>
          </w:divBdr>
        </w:div>
        <w:div w:id="516231918">
          <w:marLeft w:val="0"/>
          <w:marRight w:val="0"/>
          <w:marTop w:val="0"/>
          <w:marBottom w:val="0"/>
          <w:divBdr>
            <w:top w:val="none" w:sz="0" w:space="0" w:color="auto"/>
            <w:left w:val="none" w:sz="0" w:space="0" w:color="auto"/>
            <w:bottom w:val="none" w:sz="0" w:space="0" w:color="auto"/>
            <w:right w:val="none" w:sz="0" w:space="0" w:color="auto"/>
          </w:divBdr>
        </w:div>
        <w:div w:id="833841847">
          <w:marLeft w:val="0"/>
          <w:marRight w:val="0"/>
          <w:marTop w:val="0"/>
          <w:marBottom w:val="0"/>
          <w:divBdr>
            <w:top w:val="none" w:sz="0" w:space="0" w:color="auto"/>
            <w:left w:val="none" w:sz="0" w:space="0" w:color="auto"/>
            <w:bottom w:val="none" w:sz="0" w:space="0" w:color="auto"/>
            <w:right w:val="none" w:sz="0" w:space="0" w:color="auto"/>
          </w:divBdr>
        </w:div>
        <w:div w:id="170144588">
          <w:marLeft w:val="0"/>
          <w:marRight w:val="0"/>
          <w:marTop w:val="0"/>
          <w:marBottom w:val="0"/>
          <w:divBdr>
            <w:top w:val="none" w:sz="0" w:space="0" w:color="auto"/>
            <w:left w:val="none" w:sz="0" w:space="0" w:color="auto"/>
            <w:bottom w:val="none" w:sz="0" w:space="0" w:color="auto"/>
            <w:right w:val="none" w:sz="0" w:space="0" w:color="auto"/>
          </w:divBdr>
        </w:div>
        <w:div w:id="149759854">
          <w:marLeft w:val="0"/>
          <w:marRight w:val="0"/>
          <w:marTop w:val="0"/>
          <w:marBottom w:val="0"/>
          <w:divBdr>
            <w:top w:val="none" w:sz="0" w:space="0" w:color="auto"/>
            <w:left w:val="none" w:sz="0" w:space="0" w:color="auto"/>
            <w:bottom w:val="none" w:sz="0" w:space="0" w:color="auto"/>
            <w:right w:val="none" w:sz="0" w:space="0" w:color="auto"/>
          </w:divBdr>
        </w:div>
        <w:div w:id="771822764">
          <w:marLeft w:val="0"/>
          <w:marRight w:val="0"/>
          <w:marTop w:val="0"/>
          <w:marBottom w:val="0"/>
          <w:divBdr>
            <w:top w:val="none" w:sz="0" w:space="0" w:color="auto"/>
            <w:left w:val="none" w:sz="0" w:space="0" w:color="auto"/>
            <w:bottom w:val="none" w:sz="0" w:space="0" w:color="auto"/>
            <w:right w:val="none" w:sz="0" w:space="0" w:color="auto"/>
          </w:divBdr>
        </w:div>
        <w:div w:id="529685971">
          <w:marLeft w:val="0"/>
          <w:marRight w:val="0"/>
          <w:marTop w:val="0"/>
          <w:marBottom w:val="0"/>
          <w:divBdr>
            <w:top w:val="none" w:sz="0" w:space="0" w:color="auto"/>
            <w:left w:val="none" w:sz="0" w:space="0" w:color="auto"/>
            <w:bottom w:val="none" w:sz="0" w:space="0" w:color="auto"/>
            <w:right w:val="none" w:sz="0" w:space="0" w:color="auto"/>
          </w:divBdr>
        </w:div>
        <w:div w:id="415326292">
          <w:marLeft w:val="0"/>
          <w:marRight w:val="0"/>
          <w:marTop w:val="0"/>
          <w:marBottom w:val="0"/>
          <w:divBdr>
            <w:top w:val="none" w:sz="0" w:space="0" w:color="auto"/>
            <w:left w:val="none" w:sz="0" w:space="0" w:color="auto"/>
            <w:bottom w:val="none" w:sz="0" w:space="0" w:color="auto"/>
            <w:right w:val="none" w:sz="0" w:space="0" w:color="auto"/>
          </w:divBdr>
        </w:div>
        <w:div w:id="537469735">
          <w:marLeft w:val="0"/>
          <w:marRight w:val="0"/>
          <w:marTop w:val="0"/>
          <w:marBottom w:val="0"/>
          <w:divBdr>
            <w:top w:val="none" w:sz="0" w:space="0" w:color="auto"/>
            <w:left w:val="none" w:sz="0" w:space="0" w:color="auto"/>
            <w:bottom w:val="none" w:sz="0" w:space="0" w:color="auto"/>
            <w:right w:val="none" w:sz="0" w:space="0" w:color="auto"/>
          </w:divBdr>
        </w:div>
        <w:div w:id="778374767">
          <w:marLeft w:val="0"/>
          <w:marRight w:val="0"/>
          <w:marTop w:val="0"/>
          <w:marBottom w:val="0"/>
          <w:divBdr>
            <w:top w:val="none" w:sz="0" w:space="0" w:color="auto"/>
            <w:left w:val="none" w:sz="0" w:space="0" w:color="auto"/>
            <w:bottom w:val="none" w:sz="0" w:space="0" w:color="auto"/>
            <w:right w:val="none" w:sz="0" w:space="0" w:color="auto"/>
          </w:divBdr>
        </w:div>
        <w:div w:id="963149804">
          <w:marLeft w:val="0"/>
          <w:marRight w:val="0"/>
          <w:marTop w:val="0"/>
          <w:marBottom w:val="0"/>
          <w:divBdr>
            <w:top w:val="none" w:sz="0" w:space="0" w:color="auto"/>
            <w:left w:val="none" w:sz="0" w:space="0" w:color="auto"/>
            <w:bottom w:val="none" w:sz="0" w:space="0" w:color="auto"/>
            <w:right w:val="none" w:sz="0" w:space="0" w:color="auto"/>
          </w:divBdr>
        </w:div>
        <w:div w:id="856043352">
          <w:marLeft w:val="0"/>
          <w:marRight w:val="0"/>
          <w:marTop w:val="0"/>
          <w:marBottom w:val="0"/>
          <w:divBdr>
            <w:top w:val="none" w:sz="0" w:space="0" w:color="auto"/>
            <w:left w:val="none" w:sz="0" w:space="0" w:color="auto"/>
            <w:bottom w:val="none" w:sz="0" w:space="0" w:color="auto"/>
            <w:right w:val="none" w:sz="0" w:space="0" w:color="auto"/>
          </w:divBdr>
        </w:div>
        <w:div w:id="1195925492">
          <w:marLeft w:val="0"/>
          <w:marRight w:val="0"/>
          <w:marTop w:val="0"/>
          <w:marBottom w:val="0"/>
          <w:divBdr>
            <w:top w:val="none" w:sz="0" w:space="0" w:color="auto"/>
            <w:left w:val="none" w:sz="0" w:space="0" w:color="auto"/>
            <w:bottom w:val="none" w:sz="0" w:space="0" w:color="auto"/>
            <w:right w:val="none" w:sz="0" w:space="0" w:color="auto"/>
          </w:divBdr>
        </w:div>
        <w:div w:id="853114136">
          <w:marLeft w:val="0"/>
          <w:marRight w:val="0"/>
          <w:marTop w:val="0"/>
          <w:marBottom w:val="0"/>
          <w:divBdr>
            <w:top w:val="none" w:sz="0" w:space="0" w:color="auto"/>
            <w:left w:val="none" w:sz="0" w:space="0" w:color="auto"/>
            <w:bottom w:val="none" w:sz="0" w:space="0" w:color="auto"/>
            <w:right w:val="none" w:sz="0" w:space="0" w:color="auto"/>
          </w:divBdr>
        </w:div>
        <w:div w:id="627321834">
          <w:marLeft w:val="0"/>
          <w:marRight w:val="0"/>
          <w:marTop w:val="0"/>
          <w:marBottom w:val="0"/>
          <w:divBdr>
            <w:top w:val="none" w:sz="0" w:space="0" w:color="auto"/>
            <w:left w:val="none" w:sz="0" w:space="0" w:color="auto"/>
            <w:bottom w:val="none" w:sz="0" w:space="0" w:color="auto"/>
            <w:right w:val="none" w:sz="0" w:space="0" w:color="auto"/>
          </w:divBdr>
        </w:div>
        <w:div w:id="1174303841">
          <w:marLeft w:val="0"/>
          <w:marRight w:val="0"/>
          <w:marTop w:val="0"/>
          <w:marBottom w:val="0"/>
          <w:divBdr>
            <w:top w:val="none" w:sz="0" w:space="0" w:color="auto"/>
            <w:left w:val="none" w:sz="0" w:space="0" w:color="auto"/>
            <w:bottom w:val="none" w:sz="0" w:space="0" w:color="auto"/>
            <w:right w:val="none" w:sz="0" w:space="0" w:color="auto"/>
          </w:divBdr>
        </w:div>
        <w:div w:id="1426338447">
          <w:marLeft w:val="0"/>
          <w:marRight w:val="0"/>
          <w:marTop w:val="0"/>
          <w:marBottom w:val="0"/>
          <w:divBdr>
            <w:top w:val="none" w:sz="0" w:space="0" w:color="auto"/>
            <w:left w:val="none" w:sz="0" w:space="0" w:color="auto"/>
            <w:bottom w:val="none" w:sz="0" w:space="0" w:color="auto"/>
            <w:right w:val="none" w:sz="0" w:space="0" w:color="auto"/>
          </w:divBdr>
        </w:div>
        <w:div w:id="1105199769">
          <w:marLeft w:val="0"/>
          <w:marRight w:val="0"/>
          <w:marTop w:val="0"/>
          <w:marBottom w:val="0"/>
          <w:divBdr>
            <w:top w:val="none" w:sz="0" w:space="0" w:color="auto"/>
            <w:left w:val="none" w:sz="0" w:space="0" w:color="auto"/>
            <w:bottom w:val="none" w:sz="0" w:space="0" w:color="auto"/>
            <w:right w:val="none" w:sz="0" w:space="0" w:color="auto"/>
          </w:divBdr>
        </w:div>
        <w:div w:id="844709628">
          <w:marLeft w:val="0"/>
          <w:marRight w:val="0"/>
          <w:marTop w:val="0"/>
          <w:marBottom w:val="0"/>
          <w:divBdr>
            <w:top w:val="none" w:sz="0" w:space="0" w:color="auto"/>
            <w:left w:val="none" w:sz="0" w:space="0" w:color="auto"/>
            <w:bottom w:val="none" w:sz="0" w:space="0" w:color="auto"/>
            <w:right w:val="none" w:sz="0" w:space="0" w:color="auto"/>
          </w:divBdr>
        </w:div>
        <w:div w:id="1404983155">
          <w:marLeft w:val="0"/>
          <w:marRight w:val="0"/>
          <w:marTop w:val="0"/>
          <w:marBottom w:val="0"/>
          <w:divBdr>
            <w:top w:val="none" w:sz="0" w:space="0" w:color="auto"/>
            <w:left w:val="none" w:sz="0" w:space="0" w:color="auto"/>
            <w:bottom w:val="none" w:sz="0" w:space="0" w:color="auto"/>
            <w:right w:val="none" w:sz="0" w:space="0" w:color="auto"/>
          </w:divBdr>
        </w:div>
        <w:div w:id="2074425937">
          <w:marLeft w:val="0"/>
          <w:marRight w:val="0"/>
          <w:marTop w:val="0"/>
          <w:marBottom w:val="0"/>
          <w:divBdr>
            <w:top w:val="none" w:sz="0" w:space="0" w:color="auto"/>
            <w:left w:val="none" w:sz="0" w:space="0" w:color="auto"/>
            <w:bottom w:val="none" w:sz="0" w:space="0" w:color="auto"/>
            <w:right w:val="none" w:sz="0" w:space="0" w:color="auto"/>
          </w:divBdr>
        </w:div>
        <w:div w:id="1184442162">
          <w:marLeft w:val="0"/>
          <w:marRight w:val="0"/>
          <w:marTop w:val="0"/>
          <w:marBottom w:val="0"/>
          <w:divBdr>
            <w:top w:val="none" w:sz="0" w:space="0" w:color="auto"/>
            <w:left w:val="none" w:sz="0" w:space="0" w:color="auto"/>
            <w:bottom w:val="none" w:sz="0" w:space="0" w:color="auto"/>
            <w:right w:val="none" w:sz="0" w:space="0" w:color="auto"/>
          </w:divBdr>
        </w:div>
        <w:div w:id="1125199068">
          <w:marLeft w:val="0"/>
          <w:marRight w:val="0"/>
          <w:marTop w:val="0"/>
          <w:marBottom w:val="0"/>
          <w:divBdr>
            <w:top w:val="none" w:sz="0" w:space="0" w:color="auto"/>
            <w:left w:val="none" w:sz="0" w:space="0" w:color="auto"/>
            <w:bottom w:val="none" w:sz="0" w:space="0" w:color="auto"/>
            <w:right w:val="none" w:sz="0" w:space="0" w:color="auto"/>
          </w:divBdr>
        </w:div>
        <w:div w:id="384715545">
          <w:marLeft w:val="0"/>
          <w:marRight w:val="0"/>
          <w:marTop w:val="0"/>
          <w:marBottom w:val="0"/>
          <w:divBdr>
            <w:top w:val="none" w:sz="0" w:space="0" w:color="auto"/>
            <w:left w:val="none" w:sz="0" w:space="0" w:color="auto"/>
            <w:bottom w:val="none" w:sz="0" w:space="0" w:color="auto"/>
            <w:right w:val="none" w:sz="0" w:space="0" w:color="auto"/>
          </w:divBdr>
        </w:div>
        <w:div w:id="691341706">
          <w:marLeft w:val="0"/>
          <w:marRight w:val="0"/>
          <w:marTop w:val="0"/>
          <w:marBottom w:val="0"/>
          <w:divBdr>
            <w:top w:val="none" w:sz="0" w:space="0" w:color="auto"/>
            <w:left w:val="none" w:sz="0" w:space="0" w:color="auto"/>
            <w:bottom w:val="none" w:sz="0" w:space="0" w:color="auto"/>
            <w:right w:val="none" w:sz="0" w:space="0" w:color="auto"/>
          </w:divBdr>
        </w:div>
        <w:div w:id="110438134">
          <w:marLeft w:val="0"/>
          <w:marRight w:val="0"/>
          <w:marTop w:val="0"/>
          <w:marBottom w:val="0"/>
          <w:divBdr>
            <w:top w:val="none" w:sz="0" w:space="0" w:color="auto"/>
            <w:left w:val="none" w:sz="0" w:space="0" w:color="auto"/>
            <w:bottom w:val="none" w:sz="0" w:space="0" w:color="auto"/>
            <w:right w:val="none" w:sz="0" w:space="0" w:color="auto"/>
          </w:divBdr>
        </w:div>
        <w:div w:id="833686579">
          <w:marLeft w:val="0"/>
          <w:marRight w:val="0"/>
          <w:marTop w:val="0"/>
          <w:marBottom w:val="0"/>
          <w:divBdr>
            <w:top w:val="none" w:sz="0" w:space="0" w:color="auto"/>
            <w:left w:val="none" w:sz="0" w:space="0" w:color="auto"/>
            <w:bottom w:val="none" w:sz="0" w:space="0" w:color="auto"/>
            <w:right w:val="none" w:sz="0" w:space="0" w:color="auto"/>
          </w:divBdr>
        </w:div>
        <w:div w:id="238177371">
          <w:marLeft w:val="0"/>
          <w:marRight w:val="0"/>
          <w:marTop w:val="0"/>
          <w:marBottom w:val="0"/>
          <w:divBdr>
            <w:top w:val="none" w:sz="0" w:space="0" w:color="auto"/>
            <w:left w:val="none" w:sz="0" w:space="0" w:color="auto"/>
            <w:bottom w:val="none" w:sz="0" w:space="0" w:color="auto"/>
            <w:right w:val="none" w:sz="0" w:space="0" w:color="auto"/>
          </w:divBdr>
        </w:div>
        <w:div w:id="1873225793">
          <w:marLeft w:val="0"/>
          <w:marRight w:val="0"/>
          <w:marTop w:val="0"/>
          <w:marBottom w:val="0"/>
          <w:divBdr>
            <w:top w:val="none" w:sz="0" w:space="0" w:color="auto"/>
            <w:left w:val="none" w:sz="0" w:space="0" w:color="auto"/>
            <w:bottom w:val="none" w:sz="0" w:space="0" w:color="auto"/>
            <w:right w:val="none" w:sz="0" w:space="0" w:color="auto"/>
          </w:divBdr>
        </w:div>
        <w:div w:id="1737588456">
          <w:marLeft w:val="0"/>
          <w:marRight w:val="0"/>
          <w:marTop w:val="0"/>
          <w:marBottom w:val="0"/>
          <w:divBdr>
            <w:top w:val="none" w:sz="0" w:space="0" w:color="auto"/>
            <w:left w:val="none" w:sz="0" w:space="0" w:color="auto"/>
            <w:bottom w:val="none" w:sz="0" w:space="0" w:color="auto"/>
            <w:right w:val="none" w:sz="0" w:space="0" w:color="auto"/>
          </w:divBdr>
        </w:div>
        <w:div w:id="936249492">
          <w:marLeft w:val="0"/>
          <w:marRight w:val="0"/>
          <w:marTop w:val="0"/>
          <w:marBottom w:val="0"/>
          <w:divBdr>
            <w:top w:val="none" w:sz="0" w:space="0" w:color="auto"/>
            <w:left w:val="none" w:sz="0" w:space="0" w:color="auto"/>
            <w:bottom w:val="none" w:sz="0" w:space="0" w:color="auto"/>
            <w:right w:val="none" w:sz="0" w:space="0" w:color="auto"/>
          </w:divBdr>
        </w:div>
        <w:div w:id="655112978">
          <w:marLeft w:val="0"/>
          <w:marRight w:val="0"/>
          <w:marTop w:val="0"/>
          <w:marBottom w:val="0"/>
          <w:divBdr>
            <w:top w:val="none" w:sz="0" w:space="0" w:color="auto"/>
            <w:left w:val="none" w:sz="0" w:space="0" w:color="auto"/>
            <w:bottom w:val="none" w:sz="0" w:space="0" w:color="auto"/>
            <w:right w:val="none" w:sz="0" w:space="0" w:color="auto"/>
          </w:divBdr>
        </w:div>
        <w:div w:id="934702417">
          <w:marLeft w:val="0"/>
          <w:marRight w:val="0"/>
          <w:marTop w:val="0"/>
          <w:marBottom w:val="0"/>
          <w:divBdr>
            <w:top w:val="none" w:sz="0" w:space="0" w:color="auto"/>
            <w:left w:val="none" w:sz="0" w:space="0" w:color="auto"/>
            <w:bottom w:val="none" w:sz="0" w:space="0" w:color="auto"/>
            <w:right w:val="none" w:sz="0" w:space="0" w:color="auto"/>
          </w:divBdr>
        </w:div>
        <w:div w:id="1940214941">
          <w:marLeft w:val="0"/>
          <w:marRight w:val="0"/>
          <w:marTop w:val="0"/>
          <w:marBottom w:val="0"/>
          <w:divBdr>
            <w:top w:val="none" w:sz="0" w:space="0" w:color="auto"/>
            <w:left w:val="none" w:sz="0" w:space="0" w:color="auto"/>
            <w:bottom w:val="none" w:sz="0" w:space="0" w:color="auto"/>
            <w:right w:val="none" w:sz="0" w:space="0" w:color="auto"/>
          </w:divBdr>
        </w:div>
        <w:div w:id="502668127">
          <w:marLeft w:val="0"/>
          <w:marRight w:val="0"/>
          <w:marTop w:val="0"/>
          <w:marBottom w:val="0"/>
          <w:divBdr>
            <w:top w:val="none" w:sz="0" w:space="0" w:color="auto"/>
            <w:left w:val="none" w:sz="0" w:space="0" w:color="auto"/>
            <w:bottom w:val="none" w:sz="0" w:space="0" w:color="auto"/>
            <w:right w:val="none" w:sz="0" w:space="0" w:color="auto"/>
          </w:divBdr>
        </w:div>
        <w:div w:id="656886832">
          <w:marLeft w:val="0"/>
          <w:marRight w:val="0"/>
          <w:marTop w:val="0"/>
          <w:marBottom w:val="0"/>
          <w:divBdr>
            <w:top w:val="none" w:sz="0" w:space="0" w:color="auto"/>
            <w:left w:val="none" w:sz="0" w:space="0" w:color="auto"/>
            <w:bottom w:val="none" w:sz="0" w:space="0" w:color="auto"/>
            <w:right w:val="none" w:sz="0" w:space="0" w:color="auto"/>
          </w:divBdr>
        </w:div>
        <w:div w:id="1861971657">
          <w:marLeft w:val="0"/>
          <w:marRight w:val="0"/>
          <w:marTop w:val="0"/>
          <w:marBottom w:val="0"/>
          <w:divBdr>
            <w:top w:val="none" w:sz="0" w:space="0" w:color="auto"/>
            <w:left w:val="none" w:sz="0" w:space="0" w:color="auto"/>
            <w:bottom w:val="none" w:sz="0" w:space="0" w:color="auto"/>
            <w:right w:val="none" w:sz="0" w:space="0" w:color="auto"/>
          </w:divBdr>
        </w:div>
        <w:div w:id="873692611">
          <w:marLeft w:val="0"/>
          <w:marRight w:val="0"/>
          <w:marTop w:val="0"/>
          <w:marBottom w:val="0"/>
          <w:divBdr>
            <w:top w:val="none" w:sz="0" w:space="0" w:color="auto"/>
            <w:left w:val="none" w:sz="0" w:space="0" w:color="auto"/>
            <w:bottom w:val="none" w:sz="0" w:space="0" w:color="auto"/>
            <w:right w:val="none" w:sz="0" w:space="0" w:color="auto"/>
          </w:divBdr>
        </w:div>
        <w:div w:id="1193304418">
          <w:marLeft w:val="0"/>
          <w:marRight w:val="0"/>
          <w:marTop w:val="0"/>
          <w:marBottom w:val="0"/>
          <w:divBdr>
            <w:top w:val="none" w:sz="0" w:space="0" w:color="auto"/>
            <w:left w:val="none" w:sz="0" w:space="0" w:color="auto"/>
            <w:bottom w:val="none" w:sz="0" w:space="0" w:color="auto"/>
            <w:right w:val="none" w:sz="0" w:space="0" w:color="auto"/>
          </w:divBdr>
        </w:div>
        <w:div w:id="118304313">
          <w:marLeft w:val="0"/>
          <w:marRight w:val="0"/>
          <w:marTop w:val="0"/>
          <w:marBottom w:val="0"/>
          <w:divBdr>
            <w:top w:val="none" w:sz="0" w:space="0" w:color="auto"/>
            <w:left w:val="none" w:sz="0" w:space="0" w:color="auto"/>
            <w:bottom w:val="none" w:sz="0" w:space="0" w:color="auto"/>
            <w:right w:val="none" w:sz="0" w:space="0" w:color="auto"/>
          </w:divBdr>
        </w:div>
        <w:div w:id="1266617974">
          <w:marLeft w:val="0"/>
          <w:marRight w:val="0"/>
          <w:marTop w:val="0"/>
          <w:marBottom w:val="0"/>
          <w:divBdr>
            <w:top w:val="none" w:sz="0" w:space="0" w:color="auto"/>
            <w:left w:val="none" w:sz="0" w:space="0" w:color="auto"/>
            <w:bottom w:val="none" w:sz="0" w:space="0" w:color="auto"/>
            <w:right w:val="none" w:sz="0" w:space="0" w:color="auto"/>
          </w:divBdr>
        </w:div>
        <w:div w:id="1489788617">
          <w:marLeft w:val="0"/>
          <w:marRight w:val="0"/>
          <w:marTop w:val="0"/>
          <w:marBottom w:val="0"/>
          <w:divBdr>
            <w:top w:val="none" w:sz="0" w:space="0" w:color="auto"/>
            <w:left w:val="none" w:sz="0" w:space="0" w:color="auto"/>
            <w:bottom w:val="none" w:sz="0" w:space="0" w:color="auto"/>
            <w:right w:val="none" w:sz="0" w:space="0" w:color="auto"/>
          </w:divBdr>
        </w:div>
        <w:div w:id="1698462132">
          <w:marLeft w:val="0"/>
          <w:marRight w:val="0"/>
          <w:marTop w:val="0"/>
          <w:marBottom w:val="0"/>
          <w:divBdr>
            <w:top w:val="none" w:sz="0" w:space="0" w:color="auto"/>
            <w:left w:val="none" w:sz="0" w:space="0" w:color="auto"/>
            <w:bottom w:val="none" w:sz="0" w:space="0" w:color="auto"/>
            <w:right w:val="none" w:sz="0" w:space="0" w:color="auto"/>
          </w:divBdr>
        </w:div>
        <w:div w:id="202793651">
          <w:marLeft w:val="0"/>
          <w:marRight w:val="0"/>
          <w:marTop w:val="0"/>
          <w:marBottom w:val="0"/>
          <w:divBdr>
            <w:top w:val="none" w:sz="0" w:space="0" w:color="auto"/>
            <w:left w:val="none" w:sz="0" w:space="0" w:color="auto"/>
            <w:bottom w:val="none" w:sz="0" w:space="0" w:color="auto"/>
            <w:right w:val="none" w:sz="0" w:space="0" w:color="auto"/>
          </w:divBdr>
        </w:div>
        <w:div w:id="16737162">
          <w:marLeft w:val="0"/>
          <w:marRight w:val="0"/>
          <w:marTop w:val="0"/>
          <w:marBottom w:val="0"/>
          <w:divBdr>
            <w:top w:val="none" w:sz="0" w:space="0" w:color="auto"/>
            <w:left w:val="none" w:sz="0" w:space="0" w:color="auto"/>
            <w:bottom w:val="none" w:sz="0" w:space="0" w:color="auto"/>
            <w:right w:val="none" w:sz="0" w:space="0" w:color="auto"/>
          </w:divBdr>
        </w:div>
        <w:div w:id="1504203643">
          <w:marLeft w:val="0"/>
          <w:marRight w:val="0"/>
          <w:marTop w:val="0"/>
          <w:marBottom w:val="0"/>
          <w:divBdr>
            <w:top w:val="none" w:sz="0" w:space="0" w:color="auto"/>
            <w:left w:val="none" w:sz="0" w:space="0" w:color="auto"/>
            <w:bottom w:val="none" w:sz="0" w:space="0" w:color="auto"/>
            <w:right w:val="none" w:sz="0" w:space="0" w:color="auto"/>
          </w:divBdr>
        </w:div>
        <w:div w:id="1055546817">
          <w:marLeft w:val="0"/>
          <w:marRight w:val="0"/>
          <w:marTop w:val="0"/>
          <w:marBottom w:val="0"/>
          <w:divBdr>
            <w:top w:val="none" w:sz="0" w:space="0" w:color="auto"/>
            <w:left w:val="none" w:sz="0" w:space="0" w:color="auto"/>
            <w:bottom w:val="none" w:sz="0" w:space="0" w:color="auto"/>
            <w:right w:val="none" w:sz="0" w:space="0" w:color="auto"/>
          </w:divBdr>
        </w:div>
        <w:div w:id="1205871274">
          <w:marLeft w:val="0"/>
          <w:marRight w:val="0"/>
          <w:marTop w:val="0"/>
          <w:marBottom w:val="0"/>
          <w:divBdr>
            <w:top w:val="none" w:sz="0" w:space="0" w:color="auto"/>
            <w:left w:val="none" w:sz="0" w:space="0" w:color="auto"/>
            <w:bottom w:val="none" w:sz="0" w:space="0" w:color="auto"/>
            <w:right w:val="none" w:sz="0" w:space="0" w:color="auto"/>
          </w:divBdr>
        </w:div>
        <w:div w:id="1524129554">
          <w:marLeft w:val="0"/>
          <w:marRight w:val="0"/>
          <w:marTop w:val="0"/>
          <w:marBottom w:val="0"/>
          <w:divBdr>
            <w:top w:val="none" w:sz="0" w:space="0" w:color="auto"/>
            <w:left w:val="none" w:sz="0" w:space="0" w:color="auto"/>
            <w:bottom w:val="none" w:sz="0" w:space="0" w:color="auto"/>
            <w:right w:val="none" w:sz="0" w:space="0" w:color="auto"/>
          </w:divBdr>
        </w:div>
        <w:div w:id="1259102460">
          <w:marLeft w:val="0"/>
          <w:marRight w:val="0"/>
          <w:marTop w:val="0"/>
          <w:marBottom w:val="0"/>
          <w:divBdr>
            <w:top w:val="none" w:sz="0" w:space="0" w:color="auto"/>
            <w:left w:val="none" w:sz="0" w:space="0" w:color="auto"/>
            <w:bottom w:val="none" w:sz="0" w:space="0" w:color="auto"/>
            <w:right w:val="none" w:sz="0" w:space="0" w:color="auto"/>
          </w:divBdr>
        </w:div>
        <w:div w:id="995452661">
          <w:marLeft w:val="0"/>
          <w:marRight w:val="0"/>
          <w:marTop w:val="0"/>
          <w:marBottom w:val="0"/>
          <w:divBdr>
            <w:top w:val="none" w:sz="0" w:space="0" w:color="auto"/>
            <w:left w:val="none" w:sz="0" w:space="0" w:color="auto"/>
            <w:bottom w:val="none" w:sz="0" w:space="0" w:color="auto"/>
            <w:right w:val="none" w:sz="0" w:space="0" w:color="auto"/>
          </w:divBdr>
        </w:div>
        <w:div w:id="2000186042">
          <w:marLeft w:val="0"/>
          <w:marRight w:val="0"/>
          <w:marTop w:val="0"/>
          <w:marBottom w:val="0"/>
          <w:divBdr>
            <w:top w:val="none" w:sz="0" w:space="0" w:color="auto"/>
            <w:left w:val="none" w:sz="0" w:space="0" w:color="auto"/>
            <w:bottom w:val="none" w:sz="0" w:space="0" w:color="auto"/>
            <w:right w:val="none" w:sz="0" w:space="0" w:color="auto"/>
          </w:divBdr>
        </w:div>
        <w:div w:id="288322222">
          <w:marLeft w:val="0"/>
          <w:marRight w:val="0"/>
          <w:marTop w:val="0"/>
          <w:marBottom w:val="0"/>
          <w:divBdr>
            <w:top w:val="none" w:sz="0" w:space="0" w:color="auto"/>
            <w:left w:val="none" w:sz="0" w:space="0" w:color="auto"/>
            <w:bottom w:val="none" w:sz="0" w:space="0" w:color="auto"/>
            <w:right w:val="none" w:sz="0" w:space="0" w:color="auto"/>
          </w:divBdr>
        </w:div>
        <w:div w:id="763454325">
          <w:marLeft w:val="0"/>
          <w:marRight w:val="0"/>
          <w:marTop w:val="0"/>
          <w:marBottom w:val="0"/>
          <w:divBdr>
            <w:top w:val="none" w:sz="0" w:space="0" w:color="auto"/>
            <w:left w:val="none" w:sz="0" w:space="0" w:color="auto"/>
            <w:bottom w:val="none" w:sz="0" w:space="0" w:color="auto"/>
            <w:right w:val="none" w:sz="0" w:space="0" w:color="auto"/>
          </w:divBdr>
        </w:div>
        <w:div w:id="578364708">
          <w:marLeft w:val="0"/>
          <w:marRight w:val="0"/>
          <w:marTop w:val="0"/>
          <w:marBottom w:val="0"/>
          <w:divBdr>
            <w:top w:val="none" w:sz="0" w:space="0" w:color="auto"/>
            <w:left w:val="none" w:sz="0" w:space="0" w:color="auto"/>
            <w:bottom w:val="none" w:sz="0" w:space="0" w:color="auto"/>
            <w:right w:val="none" w:sz="0" w:space="0" w:color="auto"/>
          </w:divBdr>
        </w:div>
        <w:div w:id="2064909158">
          <w:marLeft w:val="0"/>
          <w:marRight w:val="0"/>
          <w:marTop w:val="0"/>
          <w:marBottom w:val="0"/>
          <w:divBdr>
            <w:top w:val="none" w:sz="0" w:space="0" w:color="auto"/>
            <w:left w:val="none" w:sz="0" w:space="0" w:color="auto"/>
            <w:bottom w:val="none" w:sz="0" w:space="0" w:color="auto"/>
            <w:right w:val="none" w:sz="0" w:space="0" w:color="auto"/>
          </w:divBdr>
        </w:div>
        <w:div w:id="1752968422">
          <w:marLeft w:val="0"/>
          <w:marRight w:val="0"/>
          <w:marTop w:val="0"/>
          <w:marBottom w:val="0"/>
          <w:divBdr>
            <w:top w:val="none" w:sz="0" w:space="0" w:color="auto"/>
            <w:left w:val="none" w:sz="0" w:space="0" w:color="auto"/>
            <w:bottom w:val="none" w:sz="0" w:space="0" w:color="auto"/>
            <w:right w:val="none" w:sz="0" w:space="0" w:color="auto"/>
          </w:divBdr>
        </w:div>
        <w:div w:id="442576986">
          <w:marLeft w:val="0"/>
          <w:marRight w:val="0"/>
          <w:marTop w:val="0"/>
          <w:marBottom w:val="0"/>
          <w:divBdr>
            <w:top w:val="none" w:sz="0" w:space="0" w:color="auto"/>
            <w:left w:val="none" w:sz="0" w:space="0" w:color="auto"/>
            <w:bottom w:val="none" w:sz="0" w:space="0" w:color="auto"/>
            <w:right w:val="none" w:sz="0" w:space="0" w:color="auto"/>
          </w:divBdr>
        </w:div>
        <w:div w:id="316810630">
          <w:marLeft w:val="0"/>
          <w:marRight w:val="0"/>
          <w:marTop w:val="0"/>
          <w:marBottom w:val="0"/>
          <w:divBdr>
            <w:top w:val="none" w:sz="0" w:space="0" w:color="auto"/>
            <w:left w:val="none" w:sz="0" w:space="0" w:color="auto"/>
            <w:bottom w:val="none" w:sz="0" w:space="0" w:color="auto"/>
            <w:right w:val="none" w:sz="0" w:space="0" w:color="auto"/>
          </w:divBdr>
        </w:div>
        <w:div w:id="551579855">
          <w:marLeft w:val="0"/>
          <w:marRight w:val="0"/>
          <w:marTop w:val="0"/>
          <w:marBottom w:val="0"/>
          <w:divBdr>
            <w:top w:val="none" w:sz="0" w:space="0" w:color="auto"/>
            <w:left w:val="none" w:sz="0" w:space="0" w:color="auto"/>
            <w:bottom w:val="none" w:sz="0" w:space="0" w:color="auto"/>
            <w:right w:val="none" w:sz="0" w:space="0" w:color="auto"/>
          </w:divBdr>
        </w:div>
      </w:divsChild>
    </w:div>
    <w:div w:id="1748645772">
      <w:bodyDiv w:val="1"/>
      <w:marLeft w:val="0"/>
      <w:marRight w:val="0"/>
      <w:marTop w:val="0"/>
      <w:marBottom w:val="0"/>
      <w:divBdr>
        <w:top w:val="none" w:sz="0" w:space="0" w:color="auto"/>
        <w:left w:val="none" w:sz="0" w:space="0" w:color="auto"/>
        <w:bottom w:val="none" w:sz="0" w:space="0" w:color="auto"/>
        <w:right w:val="none" w:sz="0" w:space="0" w:color="auto"/>
      </w:divBdr>
      <w:divsChild>
        <w:div w:id="875199860">
          <w:marLeft w:val="0"/>
          <w:marRight w:val="0"/>
          <w:marTop w:val="0"/>
          <w:marBottom w:val="0"/>
          <w:divBdr>
            <w:top w:val="none" w:sz="0" w:space="0" w:color="auto"/>
            <w:left w:val="none" w:sz="0" w:space="0" w:color="auto"/>
            <w:bottom w:val="none" w:sz="0" w:space="0" w:color="auto"/>
            <w:right w:val="none" w:sz="0" w:space="0" w:color="auto"/>
          </w:divBdr>
        </w:div>
        <w:div w:id="1993831811">
          <w:marLeft w:val="0"/>
          <w:marRight w:val="0"/>
          <w:marTop w:val="0"/>
          <w:marBottom w:val="0"/>
          <w:divBdr>
            <w:top w:val="none" w:sz="0" w:space="0" w:color="auto"/>
            <w:left w:val="none" w:sz="0" w:space="0" w:color="auto"/>
            <w:bottom w:val="none" w:sz="0" w:space="0" w:color="auto"/>
            <w:right w:val="none" w:sz="0" w:space="0" w:color="auto"/>
          </w:divBdr>
        </w:div>
        <w:div w:id="1578394932">
          <w:marLeft w:val="0"/>
          <w:marRight w:val="0"/>
          <w:marTop w:val="0"/>
          <w:marBottom w:val="0"/>
          <w:divBdr>
            <w:top w:val="none" w:sz="0" w:space="0" w:color="auto"/>
            <w:left w:val="none" w:sz="0" w:space="0" w:color="auto"/>
            <w:bottom w:val="none" w:sz="0" w:space="0" w:color="auto"/>
            <w:right w:val="none" w:sz="0" w:space="0" w:color="auto"/>
          </w:divBdr>
        </w:div>
        <w:div w:id="892272935">
          <w:marLeft w:val="0"/>
          <w:marRight w:val="0"/>
          <w:marTop w:val="0"/>
          <w:marBottom w:val="0"/>
          <w:divBdr>
            <w:top w:val="none" w:sz="0" w:space="0" w:color="auto"/>
            <w:left w:val="none" w:sz="0" w:space="0" w:color="auto"/>
            <w:bottom w:val="none" w:sz="0" w:space="0" w:color="auto"/>
            <w:right w:val="none" w:sz="0" w:space="0" w:color="auto"/>
          </w:divBdr>
        </w:div>
        <w:div w:id="966859181">
          <w:marLeft w:val="0"/>
          <w:marRight w:val="0"/>
          <w:marTop w:val="0"/>
          <w:marBottom w:val="0"/>
          <w:divBdr>
            <w:top w:val="none" w:sz="0" w:space="0" w:color="auto"/>
            <w:left w:val="none" w:sz="0" w:space="0" w:color="auto"/>
            <w:bottom w:val="none" w:sz="0" w:space="0" w:color="auto"/>
            <w:right w:val="none" w:sz="0" w:space="0" w:color="auto"/>
          </w:divBdr>
        </w:div>
        <w:div w:id="206839474">
          <w:marLeft w:val="0"/>
          <w:marRight w:val="0"/>
          <w:marTop w:val="0"/>
          <w:marBottom w:val="0"/>
          <w:divBdr>
            <w:top w:val="none" w:sz="0" w:space="0" w:color="auto"/>
            <w:left w:val="none" w:sz="0" w:space="0" w:color="auto"/>
            <w:bottom w:val="none" w:sz="0" w:space="0" w:color="auto"/>
            <w:right w:val="none" w:sz="0" w:space="0" w:color="auto"/>
          </w:divBdr>
        </w:div>
        <w:div w:id="454446219">
          <w:marLeft w:val="0"/>
          <w:marRight w:val="0"/>
          <w:marTop w:val="0"/>
          <w:marBottom w:val="0"/>
          <w:divBdr>
            <w:top w:val="none" w:sz="0" w:space="0" w:color="auto"/>
            <w:left w:val="none" w:sz="0" w:space="0" w:color="auto"/>
            <w:bottom w:val="none" w:sz="0" w:space="0" w:color="auto"/>
            <w:right w:val="none" w:sz="0" w:space="0" w:color="auto"/>
          </w:divBdr>
        </w:div>
        <w:div w:id="2098020332">
          <w:marLeft w:val="0"/>
          <w:marRight w:val="0"/>
          <w:marTop w:val="0"/>
          <w:marBottom w:val="0"/>
          <w:divBdr>
            <w:top w:val="none" w:sz="0" w:space="0" w:color="auto"/>
            <w:left w:val="none" w:sz="0" w:space="0" w:color="auto"/>
            <w:bottom w:val="none" w:sz="0" w:space="0" w:color="auto"/>
            <w:right w:val="none" w:sz="0" w:space="0" w:color="auto"/>
          </w:divBdr>
        </w:div>
        <w:div w:id="1533759572">
          <w:marLeft w:val="0"/>
          <w:marRight w:val="0"/>
          <w:marTop w:val="0"/>
          <w:marBottom w:val="0"/>
          <w:divBdr>
            <w:top w:val="none" w:sz="0" w:space="0" w:color="auto"/>
            <w:left w:val="none" w:sz="0" w:space="0" w:color="auto"/>
            <w:bottom w:val="none" w:sz="0" w:space="0" w:color="auto"/>
            <w:right w:val="none" w:sz="0" w:space="0" w:color="auto"/>
          </w:divBdr>
        </w:div>
        <w:div w:id="1443260041">
          <w:marLeft w:val="0"/>
          <w:marRight w:val="0"/>
          <w:marTop w:val="0"/>
          <w:marBottom w:val="0"/>
          <w:divBdr>
            <w:top w:val="none" w:sz="0" w:space="0" w:color="auto"/>
            <w:left w:val="none" w:sz="0" w:space="0" w:color="auto"/>
            <w:bottom w:val="none" w:sz="0" w:space="0" w:color="auto"/>
            <w:right w:val="none" w:sz="0" w:space="0" w:color="auto"/>
          </w:divBdr>
        </w:div>
        <w:div w:id="1177500891">
          <w:marLeft w:val="0"/>
          <w:marRight w:val="0"/>
          <w:marTop w:val="0"/>
          <w:marBottom w:val="0"/>
          <w:divBdr>
            <w:top w:val="none" w:sz="0" w:space="0" w:color="auto"/>
            <w:left w:val="none" w:sz="0" w:space="0" w:color="auto"/>
            <w:bottom w:val="none" w:sz="0" w:space="0" w:color="auto"/>
            <w:right w:val="none" w:sz="0" w:space="0" w:color="auto"/>
          </w:divBdr>
        </w:div>
        <w:div w:id="828716363">
          <w:marLeft w:val="0"/>
          <w:marRight w:val="0"/>
          <w:marTop w:val="0"/>
          <w:marBottom w:val="0"/>
          <w:divBdr>
            <w:top w:val="none" w:sz="0" w:space="0" w:color="auto"/>
            <w:left w:val="none" w:sz="0" w:space="0" w:color="auto"/>
            <w:bottom w:val="none" w:sz="0" w:space="0" w:color="auto"/>
            <w:right w:val="none" w:sz="0" w:space="0" w:color="auto"/>
          </w:divBdr>
        </w:div>
        <w:div w:id="335497807">
          <w:marLeft w:val="0"/>
          <w:marRight w:val="0"/>
          <w:marTop w:val="0"/>
          <w:marBottom w:val="0"/>
          <w:divBdr>
            <w:top w:val="none" w:sz="0" w:space="0" w:color="auto"/>
            <w:left w:val="none" w:sz="0" w:space="0" w:color="auto"/>
            <w:bottom w:val="none" w:sz="0" w:space="0" w:color="auto"/>
            <w:right w:val="none" w:sz="0" w:space="0" w:color="auto"/>
          </w:divBdr>
        </w:div>
        <w:div w:id="1402292044">
          <w:marLeft w:val="0"/>
          <w:marRight w:val="0"/>
          <w:marTop w:val="0"/>
          <w:marBottom w:val="0"/>
          <w:divBdr>
            <w:top w:val="none" w:sz="0" w:space="0" w:color="auto"/>
            <w:left w:val="none" w:sz="0" w:space="0" w:color="auto"/>
            <w:bottom w:val="none" w:sz="0" w:space="0" w:color="auto"/>
            <w:right w:val="none" w:sz="0" w:space="0" w:color="auto"/>
          </w:divBdr>
        </w:div>
        <w:div w:id="1474375257">
          <w:marLeft w:val="0"/>
          <w:marRight w:val="0"/>
          <w:marTop w:val="0"/>
          <w:marBottom w:val="0"/>
          <w:divBdr>
            <w:top w:val="none" w:sz="0" w:space="0" w:color="auto"/>
            <w:left w:val="none" w:sz="0" w:space="0" w:color="auto"/>
            <w:bottom w:val="none" w:sz="0" w:space="0" w:color="auto"/>
            <w:right w:val="none" w:sz="0" w:space="0" w:color="auto"/>
          </w:divBdr>
        </w:div>
        <w:div w:id="393896448">
          <w:marLeft w:val="0"/>
          <w:marRight w:val="0"/>
          <w:marTop w:val="0"/>
          <w:marBottom w:val="0"/>
          <w:divBdr>
            <w:top w:val="none" w:sz="0" w:space="0" w:color="auto"/>
            <w:left w:val="none" w:sz="0" w:space="0" w:color="auto"/>
            <w:bottom w:val="none" w:sz="0" w:space="0" w:color="auto"/>
            <w:right w:val="none" w:sz="0" w:space="0" w:color="auto"/>
          </w:divBdr>
        </w:div>
        <w:div w:id="1220048017">
          <w:marLeft w:val="0"/>
          <w:marRight w:val="0"/>
          <w:marTop w:val="0"/>
          <w:marBottom w:val="0"/>
          <w:divBdr>
            <w:top w:val="none" w:sz="0" w:space="0" w:color="auto"/>
            <w:left w:val="none" w:sz="0" w:space="0" w:color="auto"/>
            <w:bottom w:val="none" w:sz="0" w:space="0" w:color="auto"/>
            <w:right w:val="none" w:sz="0" w:space="0" w:color="auto"/>
          </w:divBdr>
        </w:div>
        <w:div w:id="439489859">
          <w:marLeft w:val="0"/>
          <w:marRight w:val="0"/>
          <w:marTop w:val="0"/>
          <w:marBottom w:val="0"/>
          <w:divBdr>
            <w:top w:val="none" w:sz="0" w:space="0" w:color="auto"/>
            <w:left w:val="none" w:sz="0" w:space="0" w:color="auto"/>
            <w:bottom w:val="none" w:sz="0" w:space="0" w:color="auto"/>
            <w:right w:val="none" w:sz="0" w:space="0" w:color="auto"/>
          </w:divBdr>
        </w:div>
        <w:div w:id="819344067">
          <w:marLeft w:val="0"/>
          <w:marRight w:val="0"/>
          <w:marTop w:val="0"/>
          <w:marBottom w:val="0"/>
          <w:divBdr>
            <w:top w:val="none" w:sz="0" w:space="0" w:color="auto"/>
            <w:left w:val="none" w:sz="0" w:space="0" w:color="auto"/>
            <w:bottom w:val="none" w:sz="0" w:space="0" w:color="auto"/>
            <w:right w:val="none" w:sz="0" w:space="0" w:color="auto"/>
          </w:divBdr>
        </w:div>
        <w:div w:id="1817066837">
          <w:marLeft w:val="0"/>
          <w:marRight w:val="0"/>
          <w:marTop w:val="0"/>
          <w:marBottom w:val="0"/>
          <w:divBdr>
            <w:top w:val="none" w:sz="0" w:space="0" w:color="auto"/>
            <w:left w:val="none" w:sz="0" w:space="0" w:color="auto"/>
            <w:bottom w:val="none" w:sz="0" w:space="0" w:color="auto"/>
            <w:right w:val="none" w:sz="0" w:space="0" w:color="auto"/>
          </w:divBdr>
        </w:div>
        <w:div w:id="171116045">
          <w:marLeft w:val="0"/>
          <w:marRight w:val="0"/>
          <w:marTop w:val="0"/>
          <w:marBottom w:val="0"/>
          <w:divBdr>
            <w:top w:val="none" w:sz="0" w:space="0" w:color="auto"/>
            <w:left w:val="none" w:sz="0" w:space="0" w:color="auto"/>
            <w:bottom w:val="none" w:sz="0" w:space="0" w:color="auto"/>
            <w:right w:val="none" w:sz="0" w:space="0" w:color="auto"/>
          </w:divBdr>
        </w:div>
        <w:div w:id="639266533">
          <w:marLeft w:val="0"/>
          <w:marRight w:val="0"/>
          <w:marTop w:val="0"/>
          <w:marBottom w:val="0"/>
          <w:divBdr>
            <w:top w:val="none" w:sz="0" w:space="0" w:color="auto"/>
            <w:left w:val="none" w:sz="0" w:space="0" w:color="auto"/>
            <w:bottom w:val="none" w:sz="0" w:space="0" w:color="auto"/>
            <w:right w:val="none" w:sz="0" w:space="0" w:color="auto"/>
          </w:divBdr>
        </w:div>
        <w:div w:id="1633554343">
          <w:marLeft w:val="0"/>
          <w:marRight w:val="0"/>
          <w:marTop w:val="0"/>
          <w:marBottom w:val="0"/>
          <w:divBdr>
            <w:top w:val="none" w:sz="0" w:space="0" w:color="auto"/>
            <w:left w:val="none" w:sz="0" w:space="0" w:color="auto"/>
            <w:bottom w:val="none" w:sz="0" w:space="0" w:color="auto"/>
            <w:right w:val="none" w:sz="0" w:space="0" w:color="auto"/>
          </w:divBdr>
        </w:div>
        <w:div w:id="13652850">
          <w:marLeft w:val="0"/>
          <w:marRight w:val="0"/>
          <w:marTop w:val="0"/>
          <w:marBottom w:val="0"/>
          <w:divBdr>
            <w:top w:val="none" w:sz="0" w:space="0" w:color="auto"/>
            <w:left w:val="none" w:sz="0" w:space="0" w:color="auto"/>
            <w:bottom w:val="none" w:sz="0" w:space="0" w:color="auto"/>
            <w:right w:val="none" w:sz="0" w:space="0" w:color="auto"/>
          </w:divBdr>
        </w:div>
        <w:div w:id="1842313972">
          <w:marLeft w:val="0"/>
          <w:marRight w:val="0"/>
          <w:marTop w:val="0"/>
          <w:marBottom w:val="0"/>
          <w:divBdr>
            <w:top w:val="none" w:sz="0" w:space="0" w:color="auto"/>
            <w:left w:val="none" w:sz="0" w:space="0" w:color="auto"/>
            <w:bottom w:val="none" w:sz="0" w:space="0" w:color="auto"/>
            <w:right w:val="none" w:sz="0" w:space="0" w:color="auto"/>
          </w:divBdr>
        </w:div>
        <w:div w:id="368845385">
          <w:marLeft w:val="0"/>
          <w:marRight w:val="0"/>
          <w:marTop w:val="0"/>
          <w:marBottom w:val="0"/>
          <w:divBdr>
            <w:top w:val="none" w:sz="0" w:space="0" w:color="auto"/>
            <w:left w:val="none" w:sz="0" w:space="0" w:color="auto"/>
            <w:bottom w:val="none" w:sz="0" w:space="0" w:color="auto"/>
            <w:right w:val="none" w:sz="0" w:space="0" w:color="auto"/>
          </w:divBdr>
        </w:div>
        <w:div w:id="1438677710">
          <w:marLeft w:val="0"/>
          <w:marRight w:val="0"/>
          <w:marTop w:val="0"/>
          <w:marBottom w:val="0"/>
          <w:divBdr>
            <w:top w:val="none" w:sz="0" w:space="0" w:color="auto"/>
            <w:left w:val="none" w:sz="0" w:space="0" w:color="auto"/>
            <w:bottom w:val="none" w:sz="0" w:space="0" w:color="auto"/>
            <w:right w:val="none" w:sz="0" w:space="0" w:color="auto"/>
          </w:divBdr>
        </w:div>
        <w:div w:id="1887178927">
          <w:marLeft w:val="0"/>
          <w:marRight w:val="0"/>
          <w:marTop w:val="0"/>
          <w:marBottom w:val="0"/>
          <w:divBdr>
            <w:top w:val="none" w:sz="0" w:space="0" w:color="auto"/>
            <w:left w:val="none" w:sz="0" w:space="0" w:color="auto"/>
            <w:bottom w:val="none" w:sz="0" w:space="0" w:color="auto"/>
            <w:right w:val="none" w:sz="0" w:space="0" w:color="auto"/>
          </w:divBdr>
        </w:div>
        <w:div w:id="583422353">
          <w:marLeft w:val="0"/>
          <w:marRight w:val="0"/>
          <w:marTop w:val="0"/>
          <w:marBottom w:val="0"/>
          <w:divBdr>
            <w:top w:val="none" w:sz="0" w:space="0" w:color="auto"/>
            <w:left w:val="none" w:sz="0" w:space="0" w:color="auto"/>
            <w:bottom w:val="none" w:sz="0" w:space="0" w:color="auto"/>
            <w:right w:val="none" w:sz="0" w:space="0" w:color="auto"/>
          </w:divBdr>
        </w:div>
        <w:div w:id="1472557014">
          <w:marLeft w:val="0"/>
          <w:marRight w:val="0"/>
          <w:marTop w:val="0"/>
          <w:marBottom w:val="0"/>
          <w:divBdr>
            <w:top w:val="none" w:sz="0" w:space="0" w:color="auto"/>
            <w:left w:val="none" w:sz="0" w:space="0" w:color="auto"/>
            <w:bottom w:val="none" w:sz="0" w:space="0" w:color="auto"/>
            <w:right w:val="none" w:sz="0" w:space="0" w:color="auto"/>
          </w:divBdr>
        </w:div>
        <w:div w:id="45882911">
          <w:marLeft w:val="0"/>
          <w:marRight w:val="0"/>
          <w:marTop w:val="0"/>
          <w:marBottom w:val="0"/>
          <w:divBdr>
            <w:top w:val="none" w:sz="0" w:space="0" w:color="auto"/>
            <w:left w:val="none" w:sz="0" w:space="0" w:color="auto"/>
            <w:bottom w:val="none" w:sz="0" w:space="0" w:color="auto"/>
            <w:right w:val="none" w:sz="0" w:space="0" w:color="auto"/>
          </w:divBdr>
        </w:div>
        <w:div w:id="735513688">
          <w:marLeft w:val="0"/>
          <w:marRight w:val="0"/>
          <w:marTop w:val="0"/>
          <w:marBottom w:val="0"/>
          <w:divBdr>
            <w:top w:val="none" w:sz="0" w:space="0" w:color="auto"/>
            <w:left w:val="none" w:sz="0" w:space="0" w:color="auto"/>
            <w:bottom w:val="none" w:sz="0" w:space="0" w:color="auto"/>
            <w:right w:val="none" w:sz="0" w:space="0" w:color="auto"/>
          </w:divBdr>
        </w:div>
        <w:div w:id="568468000">
          <w:marLeft w:val="0"/>
          <w:marRight w:val="0"/>
          <w:marTop w:val="0"/>
          <w:marBottom w:val="0"/>
          <w:divBdr>
            <w:top w:val="none" w:sz="0" w:space="0" w:color="auto"/>
            <w:left w:val="none" w:sz="0" w:space="0" w:color="auto"/>
            <w:bottom w:val="none" w:sz="0" w:space="0" w:color="auto"/>
            <w:right w:val="none" w:sz="0" w:space="0" w:color="auto"/>
          </w:divBdr>
        </w:div>
        <w:div w:id="968164310">
          <w:marLeft w:val="0"/>
          <w:marRight w:val="0"/>
          <w:marTop w:val="0"/>
          <w:marBottom w:val="0"/>
          <w:divBdr>
            <w:top w:val="none" w:sz="0" w:space="0" w:color="auto"/>
            <w:left w:val="none" w:sz="0" w:space="0" w:color="auto"/>
            <w:bottom w:val="none" w:sz="0" w:space="0" w:color="auto"/>
            <w:right w:val="none" w:sz="0" w:space="0" w:color="auto"/>
          </w:divBdr>
        </w:div>
        <w:div w:id="582185274">
          <w:marLeft w:val="0"/>
          <w:marRight w:val="0"/>
          <w:marTop w:val="0"/>
          <w:marBottom w:val="0"/>
          <w:divBdr>
            <w:top w:val="none" w:sz="0" w:space="0" w:color="auto"/>
            <w:left w:val="none" w:sz="0" w:space="0" w:color="auto"/>
            <w:bottom w:val="none" w:sz="0" w:space="0" w:color="auto"/>
            <w:right w:val="none" w:sz="0" w:space="0" w:color="auto"/>
          </w:divBdr>
        </w:div>
      </w:divsChild>
    </w:div>
    <w:div w:id="1763718309">
      <w:bodyDiv w:val="1"/>
      <w:marLeft w:val="0"/>
      <w:marRight w:val="0"/>
      <w:marTop w:val="0"/>
      <w:marBottom w:val="0"/>
      <w:divBdr>
        <w:top w:val="none" w:sz="0" w:space="0" w:color="auto"/>
        <w:left w:val="none" w:sz="0" w:space="0" w:color="auto"/>
        <w:bottom w:val="none" w:sz="0" w:space="0" w:color="auto"/>
        <w:right w:val="none" w:sz="0" w:space="0" w:color="auto"/>
      </w:divBdr>
    </w:div>
    <w:div w:id="1819880452">
      <w:bodyDiv w:val="1"/>
      <w:marLeft w:val="0"/>
      <w:marRight w:val="0"/>
      <w:marTop w:val="0"/>
      <w:marBottom w:val="0"/>
      <w:divBdr>
        <w:top w:val="none" w:sz="0" w:space="0" w:color="auto"/>
        <w:left w:val="none" w:sz="0" w:space="0" w:color="auto"/>
        <w:bottom w:val="none" w:sz="0" w:space="0" w:color="auto"/>
        <w:right w:val="none" w:sz="0" w:space="0" w:color="auto"/>
      </w:divBdr>
      <w:divsChild>
        <w:div w:id="14579418">
          <w:marLeft w:val="0"/>
          <w:marRight w:val="0"/>
          <w:marTop w:val="0"/>
          <w:marBottom w:val="0"/>
          <w:divBdr>
            <w:top w:val="none" w:sz="0" w:space="0" w:color="auto"/>
            <w:left w:val="none" w:sz="0" w:space="0" w:color="auto"/>
            <w:bottom w:val="none" w:sz="0" w:space="0" w:color="auto"/>
            <w:right w:val="none" w:sz="0" w:space="0" w:color="auto"/>
          </w:divBdr>
        </w:div>
        <w:div w:id="1121267932">
          <w:marLeft w:val="0"/>
          <w:marRight w:val="0"/>
          <w:marTop w:val="0"/>
          <w:marBottom w:val="0"/>
          <w:divBdr>
            <w:top w:val="none" w:sz="0" w:space="0" w:color="auto"/>
            <w:left w:val="none" w:sz="0" w:space="0" w:color="auto"/>
            <w:bottom w:val="none" w:sz="0" w:space="0" w:color="auto"/>
            <w:right w:val="none" w:sz="0" w:space="0" w:color="auto"/>
          </w:divBdr>
        </w:div>
        <w:div w:id="1914654706">
          <w:marLeft w:val="0"/>
          <w:marRight w:val="0"/>
          <w:marTop w:val="0"/>
          <w:marBottom w:val="0"/>
          <w:divBdr>
            <w:top w:val="none" w:sz="0" w:space="0" w:color="auto"/>
            <w:left w:val="none" w:sz="0" w:space="0" w:color="auto"/>
            <w:bottom w:val="none" w:sz="0" w:space="0" w:color="auto"/>
            <w:right w:val="none" w:sz="0" w:space="0" w:color="auto"/>
          </w:divBdr>
        </w:div>
        <w:div w:id="294024560">
          <w:marLeft w:val="0"/>
          <w:marRight w:val="0"/>
          <w:marTop w:val="0"/>
          <w:marBottom w:val="0"/>
          <w:divBdr>
            <w:top w:val="none" w:sz="0" w:space="0" w:color="auto"/>
            <w:left w:val="none" w:sz="0" w:space="0" w:color="auto"/>
            <w:bottom w:val="none" w:sz="0" w:space="0" w:color="auto"/>
            <w:right w:val="none" w:sz="0" w:space="0" w:color="auto"/>
          </w:divBdr>
        </w:div>
        <w:div w:id="1875849075">
          <w:marLeft w:val="0"/>
          <w:marRight w:val="0"/>
          <w:marTop w:val="0"/>
          <w:marBottom w:val="0"/>
          <w:divBdr>
            <w:top w:val="none" w:sz="0" w:space="0" w:color="auto"/>
            <w:left w:val="none" w:sz="0" w:space="0" w:color="auto"/>
            <w:bottom w:val="none" w:sz="0" w:space="0" w:color="auto"/>
            <w:right w:val="none" w:sz="0" w:space="0" w:color="auto"/>
          </w:divBdr>
        </w:div>
        <w:div w:id="1732999554">
          <w:marLeft w:val="0"/>
          <w:marRight w:val="0"/>
          <w:marTop w:val="0"/>
          <w:marBottom w:val="0"/>
          <w:divBdr>
            <w:top w:val="none" w:sz="0" w:space="0" w:color="auto"/>
            <w:left w:val="none" w:sz="0" w:space="0" w:color="auto"/>
            <w:bottom w:val="none" w:sz="0" w:space="0" w:color="auto"/>
            <w:right w:val="none" w:sz="0" w:space="0" w:color="auto"/>
          </w:divBdr>
        </w:div>
        <w:div w:id="732852336">
          <w:marLeft w:val="0"/>
          <w:marRight w:val="0"/>
          <w:marTop w:val="0"/>
          <w:marBottom w:val="0"/>
          <w:divBdr>
            <w:top w:val="none" w:sz="0" w:space="0" w:color="auto"/>
            <w:left w:val="none" w:sz="0" w:space="0" w:color="auto"/>
            <w:bottom w:val="none" w:sz="0" w:space="0" w:color="auto"/>
            <w:right w:val="none" w:sz="0" w:space="0" w:color="auto"/>
          </w:divBdr>
        </w:div>
        <w:div w:id="427310972">
          <w:marLeft w:val="0"/>
          <w:marRight w:val="0"/>
          <w:marTop w:val="0"/>
          <w:marBottom w:val="0"/>
          <w:divBdr>
            <w:top w:val="none" w:sz="0" w:space="0" w:color="auto"/>
            <w:left w:val="none" w:sz="0" w:space="0" w:color="auto"/>
            <w:bottom w:val="none" w:sz="0" w:space="0" w:color="auto"/>
            <w:right w:val="none" w:sz="0" w:space="0" w:color="auto"/>
          </w:divBdr>
        </w:div>
        <w:div w:id="359089539">
          <w:marLeft w:val="0"/>
          <w:marRight w:val="0"/>
          <w:marTop w:val="0"/>
          <w:marBottom w:val="0"/>
          <w:divBdr>
            <w:top w:val="none" w:sz="0" w:space="0" w:color="auto"/>
            <w:left w:val="none" w:sz="0" w:space="0" w:color="auto"/>
            <w:bottom w:val="none" w:sz="0" w:space="0" w:color="auto"/>
            <w:right w:val="none" w:sz="0" w:space="0" w:color="auto"/>
          </w:divBdr>
        </w:div>
        <w:div w:id="1449857573">
          <w:marLeft w:val="0"/>
          <w:marRight w:val="0"/>
          <w:marTop w:val="0"/>
          <w:marBottom w:val="0"/>
          <w:divBdr>
            <w:top w:val="none" w:sz="0" w:space="0" w:color="auto"/>
            <w:left w:val="none" w:sz="0" w:space="0" w:color="auto"/>
            <w:bottom w:val="none" w:sz="0" w:space="0" w:color="auto"/>
            <w:right w:val="none" w:sz="0" w:space="0" w:color="auto"/>
          </w:divBdr>
        </w:div>
        <w:div w:id="817921641">
          <w:marLeft w:val="0"/>
          <w:marRight w:val="0"/>
          <w:marTop w:val="0"/>
          <w:marBottom w:val="0"/>
          <w:divBdr>
            <w:top w:val="none" w:sz="0" w:space="0" w:color="auto"/>
            <w:left w:val="none" w:sz="0" w:space="0" w:color="auto"/>
            <w:bottom w:val="none" w:sz="0" w:space="0" w:color="auto"/>
            <w:right w:val="none" w:sz="0" w:space="0" w:color="auto"/>
          </w:divBdr>
        </w:div>
        <w:div w:id="663632570">
          <w:marLeft w:val="0"/>
          <w:marRight w:val="0"/>
          <w:marTop w:val="0"/>
          <w:marBottom w:val="0"/>
          <w:divBdr>
            <w:top w:val="none" w:sz="0" w:space="0" w:color="auto"/>
            <w:left w:val="none" w:sz="0" w:space="0" w:color="auto"/>
            <w:bottom w:val="none" w:sz="0" w:space="0" w:color="auto"/>
            <w:right w:val="none" w:sz="0" w:space="0" w:color="auto"/>
          </w:divBdr>
        </w:div>
        <w:div w:id="2114399021">
          <w:marLeft w:val="0"/>
          <w:marRight w:val="0"/>
          <w:marTop w:val="0"/>
          <w:marBottom w:val="0"/>
          <w:divBdr>
            <w:top w:val="none" w:sz="0" w:space="0" w:color="auto"/>
            <w:left w:val="none" w:sz="0" w:space="0" w:color="auto"/>
            <w:bottom w:val="none" w:sz="0" w:space="0" w:color="auto"/>
            <w:right w:val="none" w:sz="0" w:space="0" w:color="auto"/>
          </w:divBdr>
        </w:div>
        <w:div w:id="56393098">
          <w:marLeft w:val="0"/>
          <w:marRight w:val="0"/>
          <w:marTop w:val="0"/>
          <w:marBottom w:val="0"/>
          <w:divBdr>
            <w:top w:val="none" w:sz="0" w:space="0" w:color="auto"/>
            <w:left w:val="none" w:sz="0" w:space="0" w:color="auto"/>
            <w:bottom w:val="none" w:sz="0" w:space="0" w:color="auto"/>
            <w:right w:val="none" w:sz="0" w:space="0" w:color="auto"/>
          </w:divBdr>
        </w:div>
        <w:div w:id="923683493">
          <w:marLeft w:val="0"/>
          <w:marRight w:val="0"/>
          <w:marTop w:val="0"/>
          <w:marBottom w:val="0"/>
          <w:divBdr>
            <w:top w:val="none" w:sz="0" w:space="0" w:color="auto"/>
            <w:left w:val="none" w:sz="0" w:space="0" w:color="auto"/>
            <w:bottom w:val="none" w:sz="0" w:space="0" w:color="auto"/>
            <w:right w:val="none" w:sz="0" w:space="0" w:color="auto"/>
          </w:divBdr>
        </w:div>
        <w:div w:id="1282570767">
          <w:marLeft w:val="0"/>
          <w:marRight w:val="0"/>
          <w:marTop w:val="0"/>
          <w:marBottom w:val="0"/>
          <w:divBdr>
            <w:top w:val="none" w:sz="0" w:space="0" w:color="auto"/>
            <w:left w:val="none" w:sz="0" w:space="0" w:color="auto"/>
            <w:bottom w:val="none" w:sz="0" w:space="0" w:color="auto"/>
            <w:right w:val="none" w:sz="0" w:space="0" w:color="auto"/>
          </w:divBdr>
        </w:div>
        <w:div w:id="759638894">
          <w:marLeft w:val="0"/>
          <w:marRight w:val="0"/>
          <w:marTop w:val="0"/>
          <w:marBottom w:val="0"/>
          <w:divBdr>
            <w:top w:val="none" w:sz="0" w:space="0" w:color="auto"/>
            <w:left w:val="none" w:sz="0" w:space="0" w:color="auto"/>
            <w:bottom w:val="none" w:sz="0" w:space="0" w:color="auto"/>
            <w:right w:val="none" w:sz="0" w:space="0" w:color="auto"/>
          </w:divBdr>
        </w:div>
        <w:div w:id="670372928">
          <w:marLeft w:val="0"/>
          <w:marRight w:val="0"/>
          <w:marTop w:val="0"/>
          <w:marBottom w:val="0"/>
          <w:divBdr>
            <w:top w:val="none" w:sz="0" w:space="0" w:color="auto"/>
            <w:left w:val="none" w:sz="0" w:space="0" w:color="auto"/>
            <w:bottom w:val="none" w:sz="0" w:space="0" w:color="auto"/>
            <w:right w:val="none" w:sz="0" w:space="0" w:color="auto"/>
          </w:divBdr>
        </w:div>
        <w:div w:id="1872375855">
          <w:marLeft w:val="0"/>
          <w:marRight w:val="0"/>
          <w:marTop w:val="0"/>
          <w:marBottom w:val="0"/>
          <w:divBdr>
            <w:top w:val="none" w:sz="0" w:space="0" w:color="auto"/>
            <w:left w:val="none" w:sz="0" w:space="0" w:color="auto"/>
            <w:bottom w:val="none" w:sz="0" w:space="0" w:color="auto"/>
            <w:right w:val="none" w:sz="0" w:space="0" w:color="auto"/>
          </w:divBdr>
        </w:div>
        <w:div w:id="44181564">
          <w:marLeft w:val="0"/>
          <w:marRight w:val="0"/>
          <w:marTop w:val="0"/>
          <w:marBottom w:val="0"/>
          <w:divBdr>
            <w:top w:val="none" w:sz="0" w:space="0" w:color="auto"/>
            <w:left w:val="none" w:sz="0" w:space="0" w:color="auto"/>
            <w:bottom w:val="none" w:sz="0" w:space="0" w:color="auto"/>
            <w:right w:val="none" w:sz="0" w:space="0" w:color="auto"/>
          </w:divBdr>
        </w:div>
        <w:div w:id="727807240">
          <w:marLeft w:val="0"/>
          <w:marRight w:val="0"/>
          <w:marTop w:val="0"/>
          <w:marBottom w:val="0"/>
          <w:divBdr>
            <w:top w:val="none" w:sz="0" w:space="0" w:color="auto"/>
            <w:left w:val="none" w:sz="0" w:space="0" w:color="auto"/>
            <w:bottom w:val="none" w:sz="0" w:space="0" w:color="auto"/>
            <w:right w:val="none" w:sz="0" w:space="0" w:color="auto"/>
          </w:divBdr>
        </w:div>
        <w:div w:id="1602226121">
          <w:marLeft w:val="0"/>
          <w:marRight w:val="0"/>
          <w:marTop w:val="0"/>
          <w:marBottom w:val="0"/>
          <w:divBdr>
            <w:top w:val="none" w:sz="0" w:space="0" w:color="auto"/>
            <w:left w:val="none" w:sz="0" w:space="0" w:color="auto"/>
            <w:bottom w:val="none" w:sz="0" w:space="0" w:color="auto"/>
            <w:right w:val="none" w:sz="0" w:space="0" w:color="auto"/>
          </w:divBdr>
        </w:div>
        <w:div w:id="826282733">
          <w:marLeft w:val="0"/>
          <w:marRight w:val="0"/>
          <w:marTop w:val="0"/>
          <w:marBottom w:val="0"/>
          <w:divBdr>
            <w:top w:val="none" w:sz="0" w:space="0" w:color="auto"/>
            <w:left w:val="none" w:sz="0" w:space="0" w:color="auto"/>
            <w:bottom w:val="none" w:sz="0" w:space="0" w:color="auto"/>
            <w:right w:val="none" w:sz="0" w:space="0" w:color="auto"/>
          </w:divBdr>
        </w:div>
        <w:div w:id="725837224">
          <w:marLeft w:val="0"/>
          <w:marRight w:val="0"/>
          <w:marTop w:val="0"/>
          <w:marBottom w:val="0"/>
          <w:divBdr>
            <w:top w:val="none" w:sz="0" w:space="0" w:color="auto"/>
            <w:left w:val="none" w:sz="0" w:space="0" w:color="auto"/>
            <w:bottom w:val="none" w:sz="0" w:space="0" w:color="auto"/>
            <w:right w:val="none" w:sz="0" w:space="0" w:color="auto"/>
          </w:divBdr>
        </w:div>
        <w:div w:id="352264311">
          <w:marLeft w:val="0"/>
          <w:marRight w:val="0"/>
          <w:marTop w:val="0"/>
          <w:marBottom w:val="0"/>
          <w:divBdr>
            <w:top w:val="none" w:sz="0" w:space="0" w:color="auto"/>
            <w:left w:val="none" w:sz="0" w:space="0" w:color="auto"/>
            <w:bottom w:val="none" w:sz="0" w:space="0" w:color="auto"/>
            <w:right w:val="none" w:sz="0" w:space="0" w:color="auto"/>
          </w:divBdr>
        </w:div>
        <w:div w:id="1963993797">
          <w:marLeft w:val="0"/>
          <w:marRight w:val="0"/>
          <w:marTop w:val="0"/>
          <w:marBottom w:val="0"/>
          <w:divBdr>
            <w:top w:val="none" w:sz="0" w:space="0" w:color="auto"/>
            <w:left w:val="none" w:sz="0" w:space="0" w:color="auto"/>
            <w:bottom w:val="none" w:sz="0" w:space="0" w:color="auto"/>
            <w:right w:val="none" w:sz="0" w:space="0" w:color="auto"/>
          </w:divBdr>
        </w:div>
        <w:div w:id="1257325334">
          <w:marLeft w:val="0"/>
          <w:marRight w:val="0"/>
          <w:marTop w:val="0"/>
          <w:marBottom w:val="0"/>
          <w:divBdr>
            <w:top w:val="none" w:sz="0" w:space="0" w:color="auto"/>
            <w:left w:val="none" w:sz="0" w:space="0" w:color="auto"/>
            <w:bottom w:val="none" w:sz="0" w:space="0" w:color="auto"/>
            <w:right w:val="none" w:sz="0" w:space="0" w:color="auto"/>
          </w:divBdr>
        </w:div>
        <w:div w:id="750666232">
          <w:marLeft w:val="0"/>
          <w:marRight w:val="0"/>
          <w:marTop w:val="0"/>
          <w:marBottom w:val="0"/>
          <w:divBdr>
            <w:top w:val="none" w:sz="0" w:space="0" w:color="auto"/>
            <w:left w:val="none" w:sz="0" w:space="0" w:color="auto"/>
            <w:bottom w:val="none" w:sz="0" w:space="0" w:color="auto"/>
            <w:right w:val="none" w:sz="0" w:space="0" w:color="auto"/>
          </w:divBdr>
        </w:div>
        <w:div w:id="1679577498">
          <w:marLeft w:val="0"/>
          <w:marRight w:val="0"/>
          <w:marTop w:val="0"/>
          <w:marBottom w:val="0"/>
          <w:divBdr>
            <w:top w:val="none" w:sz="0" w:space="0" w:color="auto"/>
            <w:left w:val="none" w:sz="0" w:space="0" w:color="auto"/>
            <w:bottom w:val="none" w:sz="0" w:space="0" w:color="auto"/>
            <w:right w:val="none" w:sz="0" w:space="0" w:color="auto"/>
          </w:divBdr>
        </w:div>
        <w:div w:id="637413688">
          <w:marLeft w:val="0"/>
          <w:marRight w:val="0"/>
          <w:marTop w:val="0"/>
          <w:marBottom w:val="0"/>
          <w:divBdr>
            <w:top w:val="none" w:sz="0" w:space="0" w:color="auto"/>
            <w:left w:val="none" w:sz="0" w:space="0" w:color="auto"/>
            <w:bottom w:val="none" w:sz="0" w:space="0" w:color="auto"/>
            <w:right w:val="none" w:sz="0" w:space="0" w:color="auto"/>
          </w:divBdr>
        </w:div>
        <w:div w:id="1658998381">
          <w:marLeft w:val="0"/>
          <w:marRight w:val="0"/>
          <w:marTop w:val="0"/>
          <w:marBottom w:val="0"/>
          <w:divBdr>
            <w:top w:val="none" w:sz="0" w:space="0" w:color="auto"/>
            <w:left w:val="none" w:sz="0" w:space="0" w:color="auto"/>
            <w:bottom w:val="none" w:sz="0" w:space="0" w:color="auto"/>
            <w:right w:val="none" w:sz="0" w:space="0" w:color="auto"/>
          </w:divBdr>
        </w:div>
        <w:div w:id="1446727309">
          <w:marLeft w:val="0"/>
          <w:marRight w:val="0"/>
          <w:marTop w:val="0"/>
          <w:marBottom w:val="0"/>
          <w:divBdr>
            <w:top w:val="none" w:sz="0" w:space="0" w:color="auto"/>
            <w:left w:val="none" w:sz="0" w:space="0" w:color="auto"/>
            <w:bottom w:val="none" w:sz="0" w:space="0" w:color="auto"/>
            <w:right w:val="none" w:sz="0" w:space="0" w:color="auto"/>
          </w:divBdr>
        </w:div>
        <w:div w:id="637878375">
          <w:marLeft w:val="0"/>
          <w:marRight w:val="0"/>
          <w:marTop w:val="0"/>
          <w:marBottom w:val="0"/>
          <w:divBdr>
            <w:top w:val="none" w:sz="0" w:space="0" w:color="auto"/>
            <w:left w:val="none" w:sz="0" w:space="0" w:color="auto"/>
            <w:bottom w:val="none" w:sz="0" w:space="0" w:color="auto"/>
            <w:right w:val="none" w:sz="0" w:space="0" w:color="auto"/>
          </w:divBdr>
        </w:div>
        <w:div w:id="1022628728">
          <w:marLeft w:val="0"/>
          <w:marRight w:val="0"/>
          <w:marTop w:val="0"/>
          <w:marBottom w:val="0"/>
          <w:divBdr>
            <w:top w:val="none" w:sz="0" w:space="0" w:color="auto"/>
            <w:left w:val="none" w:sz="0" w:space="0" w:color="auto"/>
            <w:bottom w:val="none" w:sz="0" w:space="0" w:color="auto"/>
            <w:right w:val="none" w:sz="0" w:space="0" w:color="auto"/>
          </w:divBdr>
        </w:div>
        <w:div w:id="2144538622">
          <w:marLeft w:val="0"/>
          <w:marRight w:val="0"/>
          <w:marTop w:val="0"/>
          <w:marBottom w:val="0"/>
          <w:divBdr>
            <w:top w:val="none" w:sz="0" w:space="0" w:color="auto"/>
            <w:left w:val="none" w:sz="0" w:space="0" w:color="auto"/>
            <w:bottom w:val="none" w:sz="0" w:space="0" w:color="auto"/>
            <w:right w:val="none" w:sz="0" w:space="0" w:color="auto"/>
          </w:divBdr>
        </w:div>
        <w:div w:id="315651222">
          <w:marLeft w:val="0"/>
          <w:marRight w:val="0"/>
          <w:marTop w:val="0"/>
          <w:marBottom w:val="0"/>
          <w:divBdr>
            <w:top w:val="none" w:sz="0" w:space="0" w:color="auto"/>
            <w:left w:val="none" w:sz="0" w:space="0" w:color="auto"/>
            <w:bottom w:val="none" w:sz="0" w:space="0" w:color="auto"/>
            <w:right w:val="none" w:sz="0" w:space="0" w:color="auto"/>
          </w:divBdr>
        </w:div>
        <w:div w:id="1288849769">
          <w:marLeft w:val="0"/>
          <w:marRight w:val="0"/>
          <w:marTop w:val="0"/>
          <w:marBottom w:val="0"/>
          <w:divBdr>
            <w:top w:val="none" w:sz="0" w:space="0" w:color="auto"/>
            <w:left w:val="none" w:sz="0" w:space="0" w:color="auto"/>
            <w:bottom w:val="none" w:sz="0" w:space="0" w:color="auto"/>
            <w:right w:val="none" w:sz="0" w:space="0" w:color="auto"/>
          </w:divBdr>
        </w:div>
        <w:div w:id="1806308695">
          <w:marLeft w:val="0"/>
          <w:marRight w:val="0"/>
          <w:marTop w:val="0"/>
          <w:marBottom w:val="0"/>
          <w:divBdr>
            <w:top w:val="none" w:sz="0" w:space="0" w:color="auto"/>
            <w:left w:val="none" w:sz="0" w:space="0" w:color="auto"/>
            <w:bottom w:val="none" w:sz="0" w:space="0" w:color="auto"/>
            <w:right w:val="none" w:sz="0" w:space="0" w:color="auto"/>
          </w:divBdr>
        </w:div>
        <w:div w:id="1192954121">
          <w:marLeft w:val="0"/>
          <w:marRight w:val="0"/>
          <w:marTop w:val="0"/>
          <w:marBottom w:val="0"/>
          <w:divBdr>
            <w:top w:val="none" w:sz="0" w:space="0" w:color="auto"/>
            <w:left w:val="none" w:sz="0" w:space="0" w:color="auto"/>
            <w:bottom w:val="none" w:sz="0" w:space="0" w:color="auto"/>
            <w:right w:val="none" w:sz="0" w:space="0" w:color="auto"/>
          </w:divBdr>
        </w:div>
        <w:div w:id="785273260">
          <w:marLeft w:val="0"/>
          <w:marRight w:val="0"/>
          <w:marTop w:val="0"/>
          <w:marBottom w:val="0"/>
          <w:divBdr>
            <w:top w:val="none" w:sz="0" w:space="0" w:color="auto"/>
            <w:left w:val="none" w:sz="0" w:space="0" w:color="auto"/>
            <w:bottom w:val="none" w:sz="0" w:space="0" w:color="auto"/>
            <w:right w:val="none" w:sz="0" w:space="0" w:color="auto"/>
          </w:divBdr>
        </w:div>
        <w:div w:id="1138837958">
          <w:marLeft w:val="0"/>
          <w:marRight w:val="0"/>
          <w:marTop w:val="0"/>
          <w:marBottom w:val="0"/>
          <w:divBdr>
            <w:top w:val="none" w:sz="0" w:space="0" w:color="auto"/>
            <w:left w:val="none" w:sz="0" w:space="0" w:color="auto"/>
            <w:bottom w:val="none" w:sz="0" w:space="0" w:color="auto"/>
            <w:right w:val="none" w:sz="0" w:space="0" w:color="auto"/>
          </w:divBdr>
        </w:div>
        <w:div w:id="1074593945">
          <w:marLeft w:val="0"/>
          <w:marRight w:val="0"/>
          <w:marTop w:val="0"/>
          <w:marBottom w:val="0"/>
          <w:divBdr>
            <w:top w:val="none" w:sz="0" w:space="0" w:color="auto"/>
            <w:left w:val="none" w:sz="0" w:space="0" w:color="auto"/>
            <w:bottom w:val="none" w:sz="0" w:space="0" w:color="auto"/>
            <w:right w:val="none" w:sz="0" w:space="0" w:color="auto"/>
          </w:divBdr>
        </w:div>
      </w:divsChild>
    </w:div>
    <w:div w:id="1905600145">
      <w:bodyDiv w:val="1"/>
      <w:marLeft w:val="0"/>
      <w:marRight w:val="0"/>
      <w:marTop w:val="0"/>
      <w:marBottom w:val="0"/>
      <w:divBdr>
        <w:top w:val="none" w:sz="0" w:space="0" w:color="auto"/>
        <w:left w:val="none" w:sz="0" w:space="0" w:color="auto"/>
        <w:bottom w:val="none" w:sz="0" w:space="0" w:color="auto"/>
        <w:right w:val="none" w:sz="0" w:space="0" w:color="auto"/>
      </w:divBdr>
    </w:div>
    <w:div w:id="1929382521">
      <w:bodyDiv w:val="1"/>
      <w:marLeft w:val="0"/>
      <w:marRight w:val="0"/>
      <w:marTop w:val="0"/>
      <w:marBottom w:val="0"/>
      <w:divBdr>
        <w:top w:val="none" w:sz="0" w:space="0" w:color="auto"/>
        <w:left w:val="none" w:sz="0" w:space="0" w:color="auto"/>
        <w:bottom w:val="none" w:sz="0" w:space="0" w:color="auto"/>
        <w:right w:val="none" w:sz="0" w:space="0" w:color="auto"/>
      </w:divBdr>
      <w:divsChild>
        <w:div w:id="1126506563">
          <w:marLeft w:val="0"/>
          <w:marRight w:val="0"/>
          <w:marTop w:val="0"/>
          <w:marBottom w:val="0"/>
          <w:divBdr>
            <w:top w:val="none" w:sz="0" w:space="0" w:color="auto"/>
            <w:left w:val="none" w:sz="0" w:space="0" w:color="auto"/>
            <w:bottom w:val="none" w:sz="0" w:space="0" w:color="auto"/>
            <w:right w:val="none" w:sz="0" w:space="0" w:color="auto"/>
          </w:divBdr>
        </w:div>
        <w:div w:id="745953808">
          <w:marLeft w:val="0"/>
          <w:marRight w:val="0"/>
          <w:marTop w:val="0"/>
          <w:marBottom w:val="0"/>
          <w:divBdr>
            <w:top w:val="none" w:sz="0" w:space="0" w:color="auto"/>
            <w:left w:val="none" w:sz="0" w:space="0" w:color="auto"/>
            <w:bottom w:val="none" w:sz="0" w:space="0" w:color="auto"/>
            <w:right w:val="none" w:sz="0" w:space="0" w:color="auto"/>
          </w:divBdr>
        </w:div>
        <w:div w:id="858860130">
          <w:marLeft w:val="0"/>
          <w:marRight w:val="0"/>
          <w:marTop w:val="0"/>
          <w:marBottom w:val="0"/>
          <w:divBdr>
            <w:top w:val="none" w:sz="0" w:space="0" w:color="auto"/>
            <w:left w:val="none" w:sz="0" w:space="0" w:color="auto"/>
            <w:bottom w:val="none" w:sz="0" w:space="0" w:color="auto"/>
            <w:right w:val="none" w:sz="0" w:space="0" w:color="auto"/>
          </w:divBdr>
        </w:div>
        <w:div w:id="338240989">
          <w:marLeft w:val="0"/>
          <w:marRight w:val="0"/>
          <w:marTop w:val="0"/>
          <w:marBottom w:val="0"/>
          <w:divBdr>
            <w:top w:val="none" w:sz="0" w:space="0" w:color="auto"/>
            <w:left w:val="none" w:sz="0" w:space="0" w:color="auto"/>
            <w:bottom w:val="none" w:sz="0" w:space="0" w:color="auto"/>
            <w:right w:val="none" w:sz="0" w:space="0" w:color="auto"/>
          </w:divBdr>
        </w:div>
        <w:div w:id="854341447">
          <w:marLeft w:val="0"/>
          <w:marRight w:val="0"/>
          <w:marTop w:val="0"/>
          <w:marBottom w:val="0"/>
          <w:divBdr>
            <w:top w:val="none" w:sz="0" w:space="0" w:color="auto"/>
            <w:left w:val="none" w:sz="0" w:space="0" w:color="auto"/>
            <w:bottom w:val="none" w:sz="0" w:space="0" w:color="auto"/>
            <w:right w:val="none" w:sz="0" w:space="0" w:color="auto"/>
          </w:divBdr>
        </w:div>
        <w:div w:id="1101216504">
          <w:marLeft w:val="0"/>
          <w:marRight w:val="0"/>
          <w:marTop w:val="0"/>
          <w:marBottom w:val="0"/>
          <w:divBdr>
            <w:top w:val="none" w:sz="0" w:space="0" w:color="auto"/>
            <w:left w:val="none" w:sz="0" w:space="0" w:color="auto"/>
            <w:bottom w:val="none" w:sz="0" w:space="0" w:color="auto"/>
            <w:right w:val="none" w:sz="0" w:space="0" w:color="auto"/>
          </w:divBdr>
        </w:div>
        <w:div w:id="1639454290">
          <w:marLeft w:val="0"/>
          <w:marRight w:val="0"/>
          <w:marTop w:val="0"/>
          <w:marBottom w:val="0"/>
          <w:divBdr>
            <w:top w:val="none" w:sz="0" w:space="0" w:color="auto"/>
            <w:left w:val="none" w:sz="0" w:space="0" w:color="auto"/>
            <w:bottom w:val="none" w:sz="0" w:space="0" w:color="auto"/>
            <w:right w:val="none" w:sz="0" w:space="0" w:color="auto"/>
          </w:divBdr>
        </w:div>
        <w:div w:id="1748183154">
          <w:marLeft w:val="0"/>
          <w:marRight w:val="0"/>
          <w:marTop w:val="0"/>
          <w:marBottom w:val="0"/>
          <w:divBdr>
            <w:top w:val="none" w:sz="0" w:space="0" w:color="auto"/>
            <w:left w:val="none" w:sz="0" w:space="0" w:color="auto"/>
            <w:bottom w:val="none" w:sz="0" w:space="0" w:color="auto"/>
            <w:right w:val="none" w:sz="0" w:space="0" w:color="auto"/>
          </w:divBdr>
        </w:div>
        <w:div w:id="669678541">
          <w:marLeft w:val="0"/>
          <w:marRight w:val="0"/>
          <w:marTop w:val="0"/>
          <w:marBottom w:val="0"/>
          <w:divBdr>
            <w:top w:val="none" w:sz="0" w:space="0" w:color="auto"/>
            <w:left w:val="none" w:sz="0" w:space="0" w:color="auto"/>
            <w:bottom w:val="none" w:sz="0" w:space="0" w:color="auto"/>
            <w:right w:val="none" w:sz="0" w:space="0" w:color="auto"/>
          </w:divBdr>
        </w:div>
        <w:div w:id="204486035">
          <w:marLeft w:val="0"/>
          <w:marRight w:val="0"/>
          <w:marTop w:val="0"/>
          <w:marBottom w:val="0"/>
          <w:divBdr>
            <w:top w:val="none" w:sz="0" w:space="0" w:color="auto"/>
            <w:left w:val="none" w:sz="0" w:space="0" w:color="auto"/>
            <w:bottom w:val="none" w:sz="0" w:space="0" w:color="auto"/>
            <w:right w:val="none" w:sz="0" w:space="0" w:color="auto"/>
          </w:divBdr>
        </w:div>
        <w:div w:id="1611858237">
          <w:marLeft w:val="0"/>
          <w:marRight w:val="0"/>
          <w:marTop w:val="0"/>
          <w:marBottom w:val="0"/>
          <w:divBdr>
            <w:top w:val="none" w:sz="0" w:space="0" w:color="auto"/>
            <w:left w:val="none" w:sz="0" w:space="0" w:color="auto"/>
            <w:bottom w:val="none" w:sz="0" w:space="0" w:color="auto"/>
            <w:right w:val="none" w:sz="0" w:space="0" w:color="auto"/>
          </w:divBdr>
        </w:div>
        <w:div w:id="271479766">
          <w:marLeft w:val="0"/>
          <w:marRight w:val="0"/>
          <w:marTop w:val="0"/>
          <w:marBottom w:val="0"/>
          <w:divBdr>
            <w:top w:val="none" w:sz="0" w:space="0" w:color="auto"/>
            <w:left w:val="none" w:sz="0" w:space="0" w:color="auto"/>
            <w:bottom w:val="none" w:sz="0" w:space="0" w:color="auto"/>
            <w:right w:val="none" w:sz="0" w:space="0" w:color="auto"/>
          </w:divBdr>
        </w:div>
        <w:div w:id="1897888710">
          <w:marLeft w:val="0"/>
          <w:marRight w:val="0"/>
          <w:marTop w:val="0"/>
          <w:marBottom w:val="0"/>
          <w:divBdr>
            <w:top w:val="none" w:sz="0" w:space="0" w:color="auto"/>
            <w:left w:val="none" w:sz="0" w:space="0" w:color="auto"/>
            <w:bottom w:val="none" w:sz="0" w:space="0" w:color="auto"/>
            <w:right w:val="none" w:sz="0" w:space="0" w:color="auto"/>
          </w:divBdr>
        </w:div>
        <w:div w:id="2005669407">
          <w:marLeft w:val="0"/>
          <w:marRight w:val="0"/>
          <w:marTop w:val="0"/>
          <w:marBottom w:val="0"/>
          <w:divBdr>
            <w:top w:val="none" w:sz="0" w:space="0" w:color="auto"/>
            <w:left w:val="none" w:sz="0" w:space="0" w:color="auto"/>
            <w:bottom w:val="none" w:sz="0" w:space="0" w:color="auto"/>
            <w:right w:val="none" w:sz="0" w:space="0" w:color="auto"/>
          </w:divBdr>
        </w:div>
        <w:div w:id="1125932112">
          <w:marLeft w:val="0"/>
          <w:marRight w:val="0"/>
          <w:marTop w:val="0"/>
          <w:marBottom w:val="0"/>
          <w:divBdr>
            <w:top w:val="none" w:sz="0" w:space="0" w:color="auto"/>
            <w:left w:val="none" w:sz="0" w:space="0" w:color="auto"/>
            <w:bottom w:val="none" w:sz="0" w:space="0" w:color="auto"/>
            <w:right w:val="none" w:sz="0" w:space="0" w:color="auto"/>
          </w:divBdr>
        </w:div>
        <w:div w:id="273025538">
          <w:marLeft w:val="0"/>
          <w:marRight w:val="0"/>
          <w:marTop w:val="0"/>
          <w:marBottom w:val="0"/>
          <w:divBdr>
            <w:top w:val="none" w:sz="0" w:space="0" w:color="auto"/>
            <w:left w:val="none" w:sz="0" w:space="0" w:color="auto"/>
            <w:bottom w:val="none" w:sz="0" w:space="0" w:color="auto"/>
            <w:right w:val="none" w:sz="0" w:space="0" w:color="auto"/>
          </w:divBdr>
        </w:div>
        <w:div w:id="2041854241">
          <w:marLeft w:val="0"/>
          <w:marRight w:val="0"/>
          <w:marTop w:val="0"/>
          <w:marBottom w:val="0"/>
          <w:divBdr>
            <w:top w:val="none" w:sz="0" w:space="0" w:color="auto"/>
            <w:left w:val="none" w:sz="0" w:space="0" w:color="auto"/>
            <w:bottom w:val="none" w:sz="0" w:space="0" w:color="auto"/>
            <w:right w:val="none" w:sz="0" w:space="0" w:color="auto"/>
          </w:divBdr>
        </w:div>
        <w:div w:id="1228957136">
          <w:marLeft w:val="0"/>
          <w:marRight w:val="0"/>
          <w:marTop w:val="0"/>
          <w:marBottom w:val="0"/>
          <w:divBdr>
            <w:top w:val="none" w:sz="0" w:space="0" w:color="auto"/>
            <w:left w:val="none" w:sz="0" w:space="0" w:color="auto"/>
            <w:bottom w:val="none" w:sz="0" w:space="0" w:color="auto"/>
            <w:right w:val="none" w:sz="0" w:space="0" w:color="auto"/>
          </w:divBdr>
        </w:div>
        <w:div w:id="73549760">
          <w:marLeft w:val="0"/>
          <w:marRight w:val="0"/>
          <w:marTop w:val="0"/>
          <w:marBottom w:val="0"/>
          <w:divBdr>
            <w:top w:val="none" w:sz="0" w:space="0" w:color="auto"/>
            <w:left w:val="none" w:sz="0" w:space="0" w:color="auto"/>
            <w:bottom w:val="none" w:sz="0" w:space="0" w:color="auto"/>
            <w:right w:val="none" w:sz="0" w:space="0" w:color="auto"/>
          </w:divBdr>
        </w:div>
        <w:div w:id="525602725">
          <w:marLeft w:val="0"/>
          <w:marRight w:val="0"/>
          <w:marTop w:val="0"/>
          <w:marBottom w:val="0"/>
          <w:divBdr>
            <w:top w:val="none" w:sz="0" w:space="0" w:color="auto"/>
            <w:left w:val="none" w:sz="0" w:space="0" w:color="auto"/>
            <w:bottom w:val="none" w:sz="0" w:space="0" w:color="auto"/>
            <w:right w:val="none" w:sz="0" w:space="0" w:color="auto"/>
          </w:divBdr>
        </w:div>
        <w:div w:id="1206258031">
          <w:marLeft w:val="0"/>
          <w:marRight w:val="0"/>
          <w:marTop w:val="0"/>
          <w:marBottom w:val="0"/>
          <w:divBdr>
            <w:top w:val="none" w:sz="0" w:space="0" w:color="auto"/>
            <w:left w:val="none" w:sz="0" w:space="0" w:color="auto"/>
            <w:bottom w:val="none" w:sz="0" w:space="0" w:color="auto"/>
            <w:right w:val="none" w:sz="0" w:space="0" w:color="auto"/>
          </w:divBdr>
        </w:div>
        <w:div w:id="1746412093">
          <w:marLeft w:val="0"/>
          <w:marRight w:val="0"/>
          <w:marTop w:val="0"/>
          <w:marBottom w:val="0"/>
          <w:divBdr>
            <w:top w:val="none" w:sz="0" w:space="0" w:color="auto"/>
            <w:left w:val="none" w:sz="0" w:space="0" w:color="auto"/>
            <w:bottom w:val="none" w:sz="0" w:space="0" w:color="auto"/>
            <w:right w:val="none" w:sz="0" w:space="0" w:color="auto"/>
          </w:divBdr>
        </w:div>
        <w:div w:id="23098905">
          <w:marLeft w:val="0"/>
          <w:marRight w:val="0"/>
          <w:marTop w:val="0"/>
          <w:marBottom w:val="0"/>
          <w:divBdr>
            <w:top w:val="none" w:sz="0" w:space="0" w:color="auto"/>
            <w:left w:val="none" w:sz="0" w:space="0" w:color="auto"/>
            <w:bottom w:val="none" w:sz="0" w:space="0" w:color="auto"/>
            <w:right w:val="none" w:sz="0" w:space="0" w:color="auto"/>
          </w:divBdr>
        </w:div>
        <w:div w:id="1047141815">
          <w:marLeft w:val="0"/>
          <w:marRight w:val="0"/>
          <w:marTop w:val="0"/>
          <w:marBottom w:val="0"/>
          <w:divBdr>
            <w:top w:val="none" w:sz="0" w:space="0" w:color="auto"/>
            <w:left w:val="none" w:sz="0" w:space="0" w:color="auto"/>
            <w:bottom w:val="none" w:sz="0" w:space="0" w:color="auto"/>
            <w:right w:val="none" w:sz="0" w:space="0" w:color="auto"/>
          </w:divBdr>
        </w:div>
        <w:div w:id="7684880">
          <w:marLeft w:val="0"/>
          <w:marRight w:val="0"/>
          <w:marTop w:val="0"/>
          <w:marBottom w:val="0"/>
          <w:divBdr>
            <w:top w:val="none" w:sz="0" w:space="0" w:color="auto"/>
            <w:left w:val="none" w:sz="0" w:space="0" w:color="auto"/>
            <w:bottom w:val="none" w:sz="0" w:space="0" w:color="auto"/>
            <w:right w:val="none" w:sz="0" w:space="0" w:color="auto"/>
          </w:divBdr>
        </w:div>
        <w:div w:id="1500462854">
          <w:marLeft w:val="0"/>
          <w:marRight w:val="0"/>
          <w:marTop w:val="0"/>
          <w:marBottom w:val="0"/>
          <w:divBdr>
            <w:top w:val="none" w:sz="0" w:space="0" w:color="auto"/>
            <w:left w:val="none" w:sz="0" w:space="0" w:color="auto"/>
            <w:bottom w:val="none" w:sz="0" w:space="0" w:color="auto"/>
            <w:right w:val="none" w:sz="0" w:space="0" w:color="auto"/>
          </w:divBdr>
        </w:div>
        <w:div w:id="1632445668">
          <w:marLeft w:val="0"/>
          <w:marRight w:val="0"/>
          <w:marTop w:val="0"/>
          <w:marBottom w:val="0"/>
          <w:divBdr>
            <w:top w:val="none" w:sz="0" w:space="0" w:color="auto"/>
            <w:left w:val="none" w:sz="0" w:space="0" w:color="auto"/>
            <w:bottom w:val="none" w:sz="0" w:space="0" w:color="auto"/>
            <w:right w:val="none" w:sz="0" w:space="0" w:color="auto"/>
          </w:divBdr>
        </w:div>
        <w:div w:id="1090199391">
          <w:marLeft w:val="0"/>
          <w:marRight w:val="0"/>
          <w:marTop w:val="0"/>
          <w:marBottom w:val="0"/>
          <w:divBdr>
            <w:top w:val="none" w:sz="0" w:space="0" w:color="auto"/>
            <w:left w:val="none" w:sz="0" w:space="0" w:color="auto"/>
            <w:bottom w:val="none" w:sz="0" w:space="0" w:color="auto"/>
            <w:right w:val="none" w:sz="0" w:space="0" w:color="auto"/>
          </w:divBdr>
        </w:div>
        <w:div w:id="24913112">
          <w:marLeft w:val="0"/>
          <w:marRight w:val="0"/>
          <w:marTop w:val="0"/>
          <w:marBottom w:val="0"/>
          <w:divBdr>
            <w:top w:val="none" w:sz="0" w:space="0" w:color="auto"/>
            <w:left w:val="none" w:sz="0" w:space="0" w:color="auto"/>
            <w:bottom w:val="none" w:sz="0" w:space="0" w:color="auto"/>
            <w:right w:val="none" w:sz="0" w:space="0" w:color="auto"/>
          </w:divBdr>
        </w:div>
        <w:div w:id="345518968">
          <w:marLeft w:val="0"/>
          <w:marRight w:val="0"/>
          <w:marTop w:val="0"/>
          <w:marBottom w:val="0"/>
          <w:divBdr>
            <w:top w:val="none" w:sz="0" w:space="0" w:color="auto"/>
            <w:left w:val="none" w:sz="0" w:space="0" w:color="auto"/>
            <w:bottom w:val="none" w:sz="0" w:space="0" w:color="auto"/>
            <w:right w:val="none" w:sz="0" w:space="0" w:color="auto"/>
          </w:divBdr>
        </w:div>
        <w:div w:id="359934198">
          <w:marLeft w:val="0"/>
          <w:marRight w:val="0"/>
          <w:marTop w:val="0"/>
          <w:marBottom w:val="0"/>
          <w:divBdr>
            <w:top w:val="none" w:sz="0" w:space="0" w:color="auto"/>
            <w:left w:val="none" w:sz="0" w:space="0" w:color="auto"/>
            <w:bottom w:val="none" w:sz="0" w:space="0" w:color="auto"/>
            <w:right w:val="none" w:sz="0" w:space="0" w:color="auto"/>
          </w:divBdr>
        </w:div>
        <w:div w:id="2059887905">
          <w:marLeft w:val="0"/>
          <w:marRight w:val="0"/>
          <w:marTop w:val="0"/>
          <w:marBottom w:val="0"/>
          <w:divBdr>
            <w:top w:val="none" w:sz="0" w:space="0" w:color="auto"/>
            <w:left w:val="none" w:sz="0" w:space="0" w:color="auto"/>
            <w:bottom w:val="none" w:sz="0" w:space="0" w:color="auto"/>
            <w:right w:val="none" w:sz="0" w:space="0" w:color="auto"/>
          </w:divBdr>
        </w:div>
        <w:div w:id="920219793">
          <w:marLeft w:val="0"/>
          <w:marRight w:val="0"/>
          <w:marTop w:val="0"/>
          <w:marBottom w:val="0"/>
          <w:divBdr>
            <w:top w:val="none" w:sz="0" w:space="0" w:color="auto"/>
            <w:left w:val="none" w:sz="0" w:space="0" w:color="auto"/>
            <w:bottom w:val="none" w:sz="0" w:space="0" w:color="auto"/>
            <w:right w:val="none" w:sz="0" w:space="0" w:color="auto"/>
          </w:divBdr>
        </w:div>
        <w:div w:id="186139726">
          <w:marLeft w:val="0"/>
          <w:marRight w:val="0"/>
          <w:marTop w:val="0"/>
          <w:marBottom w:val="0"/>
          <w:divBdr>
            <w:top w:val="none" w:sz="0" w:space="0" w:color="auto"/>
            <w:left w:val="none" w:sz="0" w:space="0" w:color="auto"/>
            <w:bottom w:val="none" w:sz="0" w:space="0" w:color="auto"/>
            <w:right w:val="none" w:sz="0" w:space="0" w:color="auto"/>
          </w:divBdr>
        </w:div>
        <w:div w:id="187064963">
          <w:marLeft w:val="0"/>
          <w:marRight w:val="0"/>
          <w:marTop w:val="0"/>
          <w:marBottom w:val="0"/>
          <w:divBdr>
            <w:top w:val="none" w:sz="0" w:space="0" w:color="auto"/>
            <w:left w:val="none" w:sz="0" w:space="0" w:color="auto"/>
            <w:bottom w:val="none" w:sz="0" w:space="0" w:color="auto"/>
            <w:right w:val="none" w:sz="0" w:space="0" w:color="auto"/>
          </w:divBdr>
        </w:div>
        <w:div w:id="1933976728">
          <w:marLeft w:val="0"/>
          <w:marRight w:val="0"/>
          <w:marTop w:val="0"/>
          <w:marBottom w:val="0"/>
          <w:divBdr>
            <w:top w:val="none" w:sz="0" w:space="0" w:color="auto"/>
            <w:left w:val="none" w:sz="0" w:space="0" w:color="auto"/>
            <w:bottom w:val="none" w:sz="0" w:space="0" w:color="auto"/>
            <w:right w:val="none" w:sz="0" w:space="0" w:color="auto"/>
          </w:divBdr>
        </w:div>
        <w:div w:id="1876507262">
          <w:marLeft w:val="0"/>
          <w:marRight w:val="0"/>
          <w:marTop w:val="0"/>
          <w:marBottom w:val="0"/>
          <w:divBdr>
            <w:top w:val="none" w:sz="0" w:space="0" w:color="auto"/>
            <w:left w:val="none" w:sz="0" w:space="0" w:color="auto"/>
            <w:bottom w:val="none" w:sz="0" w:space="0" w:color="auto"/>
            <w:right w:val="none" w:sz="0" w:space="0" w:color="auto"/>
          </w:divBdr>
        </w:div>
        <w:div w:id="523715710">
          <w:marLeft w:val="0"/>
          <w:marRight w:val="0"/>
          <w:marTop w:val="0"/>
          <w:marBottom w:val="0"/>
          <w:divBdr>
            <w:top w:val="none" w:sz="0" w:space="0" w:color="auto"/>
            <w:left w:val="none" w:sz="0" w:space="0" w:color="auto"/>
            <w:bottom w:val="none" w:sz="0" w:space="0" w:color="auto"/>
            <w:right w:val="none" w:sz="0" w:space="0" w:color="auto"/>
          </w:divBdr>
        </w:div>
        <w:div w:id="1151219077">
          <w:marLeft w:val="0"/>
          <w:marRight w:val="0"/>
          <w:marTop w:val="0"/>
          <w:marBottom w:val="0"/>
          <w:divBdr>
            <w:top w:val="none" w:sz="0" w:space="0" w:color="auto"/>
            <w:left w:val="none" w:sz="0" w:space="0" w:color="auto"/>
            <w:bottom w:val="none" w:sz="0" w:space="0" w:color="auto"/>
            <w:right w:val="none" w:sz="0" w:space="0" w:color="auto"/>
          </w:divBdr>
        </w:div>
        <w:div w:id="1361511014">
          <w:marLeft w:val="0"/>
          <w:marRight w:val="0"/>
          <w:marTop w:val="0"/>
          <w:marBottom w:val="0"/>
          <w:divBdr>
            <w:top w:val="none" w:sz="0" w:space="0" w:color="auto"/>
            <w:left w:val="none" w:sz="0" w:space="0" w:color="auto"/>
            <w:bottom w:val="none" w:sz="0" w:space="0" w:color="auto"/>
            <w:right w:val="none" w:sz="0" w:space="0" w:color="auto"/>
          </w:divBdr>
        </w:div>
        <w:div w:id="197007131">
          <w:marLeft w:val="0"/>
          <w:marRight w:val="0"/>
          <w:marTop w:val="0"/>
          <w:marBottom w:val="0"/>
          <w:divBdr>
            <w:top w:val="none" w:sz="0" w:space="0" w:color="auto"/>
            <w:left w:val="none" w:sz="0" w:space="0" w:color="auto"/>
            <w:bottom w:val="none" w:sz="0" w:space="0" w:color="auto"/>
            <w:right w:val="none" w:sz="0" w:space="0" w:color="auto"/>
          </w:divBdr>
        </w:div>
        <w:div w:id="1911883762">
          <w:marLeft w:val="0"/>
          <w:marRight w:val="0"/>
          <w:marTop w:val="0"/>
          <w:marBottom w:val="0"/>
          <w:divBdr>
            <w:top w:val="none" w:sz="0" w:space="0" w:color="auto"/>
            <w:left w:val="none" w:sz="0" w:space="0" w:color="auto"/>
            <w:bottom w:val="none" w:sz="0" w:space="0" w:color="auto"/>
            <w:right w:val="none" w:sz="0" w:space="0" w:color="auto"/>
          </w:divBdr>
        </w:div>
        <w:div w:id="1498305394">
          <w:marLeft w:val="0"/>
          <w:marRight w:val="0"/>
          <w:marTop w:val="0"/>
          <w:marBottom w:val="0"/>
          <w:divBdr>
            <w:top w:val="none" w:sz="0" w:space="0" w:color="auto"/>
            <w:left w:val="none" w:sz="0" w:space="0" w:color="auto"/>
            <w:bottom w:val="none" w:sz="0" w:space="0" w:color="auto"/>
            <w:right w:val="none" w:sz="0" w:space="0" w:color="auto"/>
          </w:divBdr>
        </w:div>
        <w:div w:id="1265115528">
          <w:marLeft w:val="0"/>
          <w:marRight w:val="0"/>
          <w:marTop w:val="0"/>
          <w:marBottom w:val="0"/>
          <w:divBdr>
            <w:top w:val="none" w:sz="0" w:space="0" w:color="auto"/>
            <w:left w:val="none" w:sz="0" w:space="0" w:color="auto"/>
            <w:bottom w:val="none" w:sz="0" w:space="0" w:color="auto"/>
            <w:right w:val="none" w:sz="0" w:space="0" w:color="auto"/>
          </w:divBdr>
        </w:div>
        <w:div w:id="1570729365">
          <w:marLeft w:val="0"/>
          <w:marRight w:val="0"/>
          <w:marTop w:val="0"/>
          <w:marBottom w:val="0"/>
          <w:divBdr>
            <w:top w:val="none" w:sz="0" w:space="0" w:color="auto"/>
            <w:left w:val="none" w:sz="0" w:space="0" w:color="auto"/>
            <w:bottom w:val="none" w:sz="0" w:space="0" w:color="auto"/>
            <w:right w:val="none" w:sz="0" w:space="0" w:color="auto"/>
          </w:divBdr>
        </w:div>
        <w:div w:id="224990973">
          <w:marLeft w:val="0"/>
          <w:marRight w:val="0"/>
          <w:marTop w:val="0"/>
          <w:marBottom w:val="0"/>
          <w:divBdr>
            <w:top w:val="none" w:sz="0" w:space="0" w:color="auto"/>
            <w:left w:val="none" w:sz="0" w:space="0" w:color="auto"/>
            <w:bottom w:val="none" w:sz="0" w:space="0" w:color="auto"/>
            <w:right w:val="none" w:sz="0" w:space="0" w:color="auto"/>
          </w:divBdr>
        </w:div>
        <w:div w:id="1843012748">
          <w:marLeft w:val="0"/>
          <w:marRight w:val="0"/>
          <w:marTop w:val="0"/>
          <w:marBottom w:val="0"/>
          <w:divBdr>
            <w:top w:val="none" w:sz="0" w:space="0" w:color="auto"/>
            <w:left w:val="none" w:sz="0" w:space="0" w:color="auto"/>
            <w:bottom w:val="none" w:sz="0" w:space="0" w:color="auto"/>
            <w:right w:val="none" w:sz="0" w:space="0" w:color="auto"/>
          </w:divBdr>
        </w:div>
        <w:div w:id="798766100">
          <w:marLeft w:val="0"/>
          <w:marRight w:val="0"/>
          <w:marTop w:val="0"/>
          <w:marBottom w:val="0"/>
          <w:divBdr>
            <w:top w:val="none" w:sz="0" w:space="0" w:color="auto"/>
            <w:left w:val="none" w:sz="0" w:space="0" w:color="auto"/>
            <w:bottom w:val="none" w:sz="0" w:space="0" w:color="auto"/>
            <w:right w:val="none" w:sz="0" w:space="0" w:color="auto"/>
          </w:divBdr>
        </w:div>
      </w:divsChild>
    </w:div>
    <w:div w:id="1949310500">
      <w:bodyDiv w:val="1"/>
      <w:marLeft w:val="0"/>
      <w:marRight w:val="0"/>
      <w:marTop w:val="0"/>
      <w:marBottom w:val="0"/>
      <w:divBdr>
        <w:top w:val="none" w:sz="0" w:space="0" w:color="auto"/>
        <w:left w:val="none" w:sz="0" w:space="0" w:color="auto"/>
        <w:bottom w:val="none" w:sz="0" w:space="0" w:color="auto"/>
        <w:right w:val="none" w:sz="0" w:space="0" w:color="auto"/>
      </w:divBdr>
      <w:divsChild>
        <w:div w:id="1075394615">
          <w:marLeft w:val="0"/>
          <w:marRight w:val="0"/>
          <w:marTop w:val="0"/>
          <w:marBottom w:val="0"/>
          <w:divBdr>
            <w:top w:val="none" w:sz="0" w:space="0" w:color="auto"/>
            <w:left w:val="none" w:sz="0" w:space="0" w:color="auto"/>
            <w:bottom w:val="none" w:sz="0" w:space="0" w:color="auto"/>
            <w:right w:val="none" w:sz="0" w:space="0" w:color="auto"/>
          </w:divBdr>
        </w:div>
        <w:div w:id="655887271">
          <w:marLeft w:val="0"/>
          <w:marRight w:val="0"/>
          <w:marTop w:val="0"/>
          <w:marBottom w:val="0"/>
          <w:divBdr>
            <w:top w:val="none" w:sz="0" w:space="0" w:color="auto"/>
            <w:left w:val="none" w:sz="0" w:space="0" w:color="auto"/>
            <w:bottom w:val="none" w:sz="0" w:space="0" w:color="auto"/>
            <w:right w:val="none" w:sz="0" w:space="0" w:color="auto"/>
          </w:divBdr>
        </w:div>
        <w:div w:id="2360728">
          <w:marLeft w:val="0"/>
          <w:marRight w:val="0"/>
          <w:marTop w:val="0"/>
          <w:marBottom w:val="0"/>
          <w:divBdr>
            <w:top w:val="none" w:sz="0" w:space="0" w:color="auto"/>
            <w:left w:val="none" w:sz="0" w:space="0" w:color="auto"/>
            <w:bottom w:val="none" w:sz="0" w:space="0" w:color="auto"/>
            <w:right w:val="none" w:sz="0" w:space="0" w:color="auto"/>
          </w:divBdr>
        </w:div>
        <w:div w:id="565998513">
          <w:marLeft w:val="0"/>
          <w:marRight w:val="0"/>
          <w:marTop w:val="0"/>
          <w:marBottom w:val="0"/>
          <w:divBdr>
            <w:top w:val="none" w:sz="0" w:space="0" w:color="auto"/>
            <w:left w:val="none" w:sz="0" w:space="0" w:color="auto"/>
            <w:bottom w:val="none" w:sz="0" w:space="0" w:color="auto"/>
            <w:right w:val="none" w:sz="0" w:space="0" w:color="auto"/>
          </w:divBdr>
        </w:div>
        <w:div w:id="26025508">
          <w:marLeft w:val="0"/>
          <w:marRight w:val="0"/>
          <w:marTop w:val="0"/>
          <w:marBottom w:val="0"/>
          <w:divBdr>
            <w:top w:val="none" w:sz="0" w:space="0" w:color="auto"/>
            <w:left w:val="none" w:sz="0" w:space="0" w:color="auto"/>
            <w:bottom w:val="none" w:sz="0" w:space="0" w:color="auto"/>
            <w:right w:val="none" w:sz="0" w:space="0" w:color="auto"/>
          </w:divBdr>
        </w:div>
        <w:div w:id="1430927989">
          <w:marLeft w:val="0"/>
          <w:marRight w:val="0"/>
          <w:marTop w:val="0"/>
          <w:marBottom w:val="0"/>
          <w:divBdr>
            <w:top w:val="none" w:sz="0" w:space="0" w:color="auto"/>
            <w:left w:val="none" w:sz="0" w:space="0" w:color="auto"/>
            <w:bottom w:val="none" w:sz="0" w:space="0" w:color="auto"/>
            <w:right w:val="none" w:sz="0" w:space="0" w:color="auto"/>
          </w:divBdr>
        </w:div>
        <w:div w:id="589855751">
          <w:marLeft w:val="0"/>
          <w:marRight w:val="0"/>
          <w:marTop w:val="0"/>
          <w:marBottom w:val="0"/>
          <w:divBdr>
            <w:top w:val="none" w:sz="0" w:space="0" w:color="auto"/>
            <w:left w:val="none" w:sz="0" w:space="0" w:color="auto"/>
            <w:bottom w:val="none" w:sz="0" w:space="0" w:color="auto"/>
            <w:right w:val="none" w:sz="0" w:space="0" w:color="auto"/>
          </w:divBdr>
        </w:div>
        <w:div w:id="1007903956">
          <w:marLeft w:val="0"/>
          <w:marRight w:val="0"/>
          <w:marTop w:val="0"/>
          <w:marBottom w:val="0"/>
          <w:divBdr>
            <w:top w:val="none" w:sz="0" w:space="0" w:color="auto"/>
            <w:left w:val="none" w:sz="0" w:space="0" w:color="auto"/>
            <w:bottom w:val="none" w:sz="0" w:space="0" w:color="auto"/>
            <w:right w:val="none" w:sz="0" w:space="0" w:color="auto"/>
          </w:divBdr>
        </w:div>
        <w:div w:id="1319457323">
          <w:marLeft w:val="0"/>
          <w:marRight w:val="0"/>
          <w:marTop w:val="0"/>
          <w:marBottom w:val="0"/>
          <w:divBdr>
            <w:top w:val="none" w:sz="0" w:space="0" w:color="auto"/>
            <w:left w:val="none" w:sz="0" w:space="0" w:color="auto"/>
            <w:bottom w:val="none" w:sz="0" w:space="0" w:color="auto"/>
            <w:right w:val="none" w:sz="0" w:space="0" w:color="auto"/>
          </w:divBdr>
        </w:div>
        <w:div w:id="1327435263">
          <w:marLeft w:val="0"/>
          <w:marRight w:val="0"/>
          <w:marTop w:val="0"/>
          <w:marBottom w:val="0"/>
          <w:divBdr>
            <w:top w:val="none" w:sz="0" w:space="0" w:color="auto"/>
            <w:left w:val="none" w:sz="0" w:space="0" w:color="auto"/>
            <w:bottom w:val="none" w:sz="0" w:space="0" w:color="auto"/>
            <w:right w:val="none" w:sz="0" w:space="0" w:color="auto"/>
          </w:divBdr>
        </w:div>
        <w:div w:id="1770928802">
          <w:marLeft w:val="0"/>
          <w:marRight w:val="0"/>
          <w:marTop w:val="0"/>
          <w:marBottom w:val="0"/>
          <w:divBdr>
            <w:top w:val="none" w:sz="0" w:space="0" w:color="auto"/>
            <w:left w:val="none" w:sz="0" w:space="0" w:color="auto"/>
            <w:bottom w:val="none" w:sz="0" w:space="0" w:color="auto"/>
            <w:right w:val="none" w:sz="0" w:space="0" w:color="auto"/>
          </w:divBdr>
        </w:div>
        <w:div w:id="13116316">
          <w:marLeft w:val="0"/>
          <w:marRight w:val="0"/>
          <w:marTop w:val="0"/>
          <w:marBottom w:val="0"/>
          <w:divBdr>
            <w:top w:val="none" w:sz="0" w:space="0" w:color="auto"/>
            <w:left w:val="none" w:sz="0" w:space="0" w:color="auto"/>
            <w:bottom w:val="none" w:sz="0" w:space="0" w:color="auto"/>
            <w:right w:val="none" w:sz="0" w:space="0" w:color="auto"/>
          </w:divBdr>
        </w:div>
        <w:div w:id="957682780">
          <w:marLeft w:val="0"/>
          <w:marRight w:val="0"/>
          <w:marTop w:val="0"/>
          <w:marBottom w:val="0"/>
          <w:divBdr>
            <w:top w:val="none" w:sz="0" w:space="0" w:color="auto"/>
            <w:left w:val="none" w:sz="0" w:space="0" w:color="auto"/>
            <w:bottom w:val="none" w:sz="0" w:space="0" w:color="auto"/>
            <w:right w:val="none" w:sz="0" w:space="0" w:color="auto"/>
          </w:divBdr>
        </w:div>
        <w:div w:id="667484525">
          <w:marLeft w:val="0"/>
          <w:marRight w:val="0"/>
          <w:marTop w:val="0"/>
          <w:marBottom w:val="0"/>
          <w:divBdr>
            <w:top w:val="none" w:sz="0" w:space="0" w:color="auto"/>
            <w:left w:val="none" w:sz="0" w:space="0" w:color="auto"/>
            <w:bottom w:val="none" w:sz="0" w:space="0" w:color="auto"/>
            <w:right w:val="none" w:sz="0" w:space="0" w:color="auto"/>
          </w:divBdr>
        </w:div>
        <w:div w:id="1294553420">
          <w:marLeft w:val="0"/>
          <w:marRight w:val="0"/>
          <w:marTop w:val="0"/>
          <w:marBottom w:val="0"/>
          <w:divBdr>
            <w:top w:val="none" w:sz="0" w:space="0" w:color="auto"/>
            <w:left w:val="none" w:sz="0" w:space="0" w:color="auto"/>
            <w:bottom w:val="none" w:sz="0" w:space="0" w:color="auto"/>
            <w:right w:val="none" w:sz="0" w:space="0" w:color="auto"/>
          </w:divBdr>
        </w:div>
        <w:div w:id="1736472395">
          <w:marLeft w:val="0"/>
          <w:marRight w:val="0"/>
          <w:marTop w:val="0"/>
          <w:marBottom w:val="0"/>
          <w:divBdr>
            <w:top w:val="none" w:sz="0" w:space="0" w:color="auto"/>
            <w:left w:val="none" w:sz="0" w:space="0" w:color="auto"/>
            <w:bottom w:val="none" w:sz="0" w:space="0" w:color="auto"/>
            <w:right w:val="none" w:sz="0" w:space="0" w:color="auto"/>
          </w:divBdr>
        </w:div>
        <w:div w:id="352733867">
          <w:marLeft w:val="0"/>
          <w:marRight w:val="0"/>
          <w:marTop w:val="0"/>
          <w:marBottom w:val="0"/>
          <w:divBdr>
            <w:top w:val="none" w:sz="0" w:space="0" w:color="auto"/>
            <w:left w:val="none" w:sz="0" w:space="0" w:color="auto"/>
            <w:bottom w:val="none" w:sz="0" w:space="0" w:color="auto"/>
            <w:right w:val="none" w:sz="0" w:space="0" w:color="auto"/>
          </w:divBdr>
        </w:div>
        <w:div w:id="427582165">
          <w:marLeft w:val="0"/>
          <w:marRight w:val="0"/>
          <w:marTop w:val="0"/>
          <w:marBottom w:val="0"/>
          <w:divBdr>
            <w:top w:val="none" w:sz="0" w:space="0" w:color="auto"/>
            <w:left w:val="none" w:sz="0" w:space="0" w:color="auto"/>
            <w:bottom w:val="none" w:sz="0" w:space="0" w:color="auto"/>
            <w:right w:val="none" w:sz="0" w:space="0" w:color="auto"/>
          </w:divBdr>
        </w:div>
        <w:div w:id="1020013419">
          <w:marLeft w:val="0"/>
          <w:marRight w:val="0"/>
          <w:marTop w:val="0"/>
          <w:marBottom w:val="0"/>
          <w:divBdr>
            <w:top w:val="none" w:sz="0" w:space="0" w:color="auto"/>
            <w:left w:val="none" w:sz="0" w:space="0" w:color="auto"/>
            <w:bottom w:val="none" w:sz="0" w:space="0" w:color="auto"/>
            <w:right w:val="none" w:sz="0" w:space="0" w:color="auto"/>
          </w:divBdr>
        </w:div>
        <w:div w:id="1154102765">
          <w:marLeft w:val="0"/>
          <w:marRight w:val="0"/>
          <w:marTop w:val="0"/>
          <w:marBottom w:val="0"/>
          <w:divBdr>
            <w:top w:val="none" w:sz="0" w:space="0" w:color="auto"/>
            <w:left w:val="none" w:sz="0" w:space="0" w:color="auto"/>
            <w:bottom w:val="none" w:sz="0" w:space="0" w:color="auto"/>
            <w:right w:val="none" w:sz="0" w:space="0" w:color="auto"/>
          </w:divBdr>
        </w:div>
        <w:div w:id="1423377592">
          <w:marLeft w:val="0"/>
          <w:marRight w:val="0"/>
          <w:marTop w:val="0"/>
          <w:marBottom w:val="0"/>
          <w:divBdr>
            <w:top w:val="none" w:sz="0" w:space="0" w:color="auto"/>
            <w:left w:val="none" w:sz="0" w:space="0" w:color="auto"/>
            <w:bottom w:val="none" w:sz="0" w:space="0" w:color="auto"/>
            <w:right w:val="none" w:sz="0" w:space="0" w:color="auto"/>
          </w:divBdr>
        </w:div>
        <w:div w:id="372001084">
          <w:marLeft w:val="0"/>
          <w:marRight w:val="0"/>
          <w:marTop w:val="0"/>
          <w:marBottom w:val="0"/>
          <w:divBdr>
            <w:top w:val="none" w:sz="0" w:space="0" w:color="auto"/>
            <w:left w:val="none" w:sz="0" w:space="0" w:color="auto"/>
            <w:bottom w:val="none" w:sz="0" w:space="0" w:color="auto"/>
            <w:right w:val="none" w:sz="0" w:space="0" w:color="auto"/>
          </w:divBdr>
        </w:div>
        <w:div w:id="733086086">
          <w:marLeft w:val="0"/>
          <w:marRight w:val="0"/>
          <w:marTop w:val="0"/>
          <w:marBottom w:val="0"/>
          <w:divBdr>
            <w:top w:val="none" w:sz="0" w:space="0" w:color="auto"/>
            <w:left w:val="none" w:sz="0" w:space="0" w:color="auto"/>
            <w:bottom w:val="none" w:sz="0" w:space="0" w:color="auto"/>
            <w:right w:val="none" w:sz="0" w:space="0" w:color="auto"/>
          </w:divBdr>
        </w:div>
        <w:div w:id="2121801656">
          <w:marLeft w:val="0"/>
          <w:marRight w:val="0"/>
          <w:marTop w:val="0"/>
          <w:marBottom w:val="0"/>
          <w:divBdr>
            <w:top w:val="none" w:sz="0" w:space="0" w:color="auto"/>
            <w:left w:val="none" w:sz="0" w:space="0" w:color="auto"/>
            <w:bottom w:val="none" w:sz="0" w:space="0" w:color="auto"/>
            <w:right w:val="none" w:sz="0" w:space="0" w:color="auto"/>
          </w:divBdr>
        </w:div>
        <w:div w:id="1783961794">
          <w:marLeft w:val="0"/>
          <w:marRight w:val="0"/>
          <w:marTop w:val="0"/>
          <w:marBottom w:val="0"/>
          <w:divBdr>
            <w:top w:val="none" w:sz="0" w:space="0" w:color="auto"/>
            <w:left w:val="none" w:sz="0" w:space="0" w:color="auto"/>
            <w:bottom w:val="none" w:sz="0" w:space="0" w:color="auto"/>
            <w:right w:val="none" w:sz="0" w:space="0" w:color="auto"/>
          </w:divBdr>
        </w:div>
        <w:div w:id="1354726125">
          <w:marLeft w:val="0"/>
          <w:marRight w:val="0"/>
          <w:marTop w:val="0"/>
          <w:marBottom w:val="0"/>
          <w:divBdr>
            <w:top w:val="none" w:sz="0" w:space="0" w:color="auto"/>
            <w:left w:val="none" w:sz="0" w:space="0" w:color="auto"/>
            <w:bottom w:val="none" w:sz="0" w:space="0" w:color="auto"/>
            <w:right w:val="none" w:sz="0" w:space="0" w:color="auto"/>
          </w:divBdr>
        </w:div>
        <w:div w:id="57438230">
          <w:marLeft w:val="0"/>
          <w:marRight w:val="0"/>
          <w:marTop w:val="0"/>
          <w:marBottom w:val="0"/>
          <w:divBdr>
            <w:top w:val="none" w:sz="0" w:space="0" w:color="auto"/>
            <w:left w:val="none" w:sz="0" w:space="0" w:color="auto"/>
            <w:bottom w:val="none" w:sz="0" w:space="0" w:color="auto"/>
            <w:right w:val="none" w:sz="0" w:space="0" w:color="auto"/>
          </w:divBdr>
        </w:div>
        <w:div w:id="541788073">
          <w:marLeft w:val="0"/>
          <w:marRight w:val="0"/>
          <w:marTop w:val="0"/>
          <w:marBottom w:val="0"/>
          <w:divBdr>
            <w:top w:val="none" w:sz="0" w:space="0" w:color="auto"/>
            <w:left w:val="none" w:sz="0" w:space="0" w:color="auto"/>
            <w:bottom w:val="none" w:sz="0" w:space="0" w:color="auto"/>
            <w:right w:val="none" w:sz="0" w:space="0" w:color="auto"/>
          </w:divBdr>
        </w:div>
        <w:div w:id="1645155370">
          <w:marLeft w:val="0"/>
          <w:marRight w:val="0"/>
          <w:marTop w:val="0"/>
          <w:marBottom w:val="0"/>
          <w:divBdr>
            <w:top w:val="none" w:sz="0" w:space="0" w:color="auto"/>
            <w:left w:val="none" w:sz="0" w:space="0" w:color="auto"/>
            <w:bottom w:val="none" w:sz="0" w:space="0" w:color="auto"/>
            <w:right w:val="none" w:sz="0" w:space="0" w:color="auto"/>
          </w:divBdr>
        </w:div>
        <w:div w:id="611480275">
          <w:marLeft w:val="0"/>
          <w:marRight w:val="0"/>
          <w:marTop w:val="0"/>
          <w:marBottom w:val="0"/>
          <w:divBdr>
            <w:top w:val="none" w:sz="0" w:space="0" w:color="auto"/>
            <w:left w:val="none" w:sz="0" w:space="0" w:color="auto"/>
            <w:bottom w:val="none" w:sz="0" w:space="0" w:color="auto"/>
            <w:right w:val="none" w:sz="0" w:space="0" w:color="auto"/>
          </w:divBdr>
        </w:div>
        <w:div w:id="676856977">
          <w:marLeft w:val="0"/>
          <w:marRight w:val="0"/>
          <w:marTop w:val="0"/>
          <w:marBottom w:val="0"/>
          <w:divBdr>
            <w:top w:val="none" w:sz="0" w:space="0" w:color="auto"/>
            <w:left w:val="none" w:sz="0" w:space="0" w:color="auto"/>
            <w:bottom w:val="none" w:sz="0" w:space="0" w:color="auto"/>
            <w:right w:val="none" w:sz="0" w:space="0" w:color="auto"/>
          </w:divBdr>
        </w:div>
        <w:div w:id="932402008">
          <w:marLeft w:val="0"/>
          <w:marRight w:val="0"/>
          <w:marTop w:val="0"/>
          <w:marBottom w:val="0"/>
          <w:divBdr>
            <w:top w:val="none" w:sz="0" w:space="0" w:color="auto"/>
            <w:left w:val="none" w:sz="0" w:space="0" w:color="auto"/>
            <w:bottom w:val="none" w:sz="0" w:space="0" w:color="auto"/>
            <w:right w:val="none" w:sz="0" w:space="0" w:color="auto"/>
          </w:divBdr>
        </w:div>
        <w:div w:id="1921594239">
          <w:marLeft w:val="0"/>
          <w:marRight w:val="0"/>
          <w:marTop w:val="0"/>
          <w:marBottom w:val="0"/>
          <w:divBdr>
            <w:top w:val="none" w:sz="0" w:space="0" w:color="auto"/>
            <w:left w:val="none" w:sz="0" w:space="0" w:color="auto"/>
            <w:bottom w:val="none" w:sz="0" w:space="0" w:color="auto"/>
            <w:right w:val="none" w:sz="0" w:space="0" w:color="auto"/>
          </w:divBdr>
        </w:div>
        <w:div w:id="653991996">
          <w:marLeft w:val="0"/>
          <w:marRight w:val="0"/>
          <w:marTop w:val="0"/>
          <w:marBottom w:val="0"/>
          <w:divBdr>
            <w:top w:val="none" w:sz="0" w:space="0" w:color="auto"/>
            <w:left w:val="none" w:sz="0" w:space="0" w:color="auto"/>
            <w:bottom w:val="none" w:sz="0" w:space="0" w:color="auto"/>
            <w:right w:val="none" w:sz="0" w:space="0" w:color="auto"/>
          </w:divBdr>
        </w:div>
        <w:div w:id="944263645">
          <w:marLeft w:val="0"/>
          <w:marRight w:val="0"/>
          <w:marTop w:val="0"/>
          <w:marBottom w:val="0"/>
          <w:divBdr>
            <w:top w:val="none" w:sz="0" w:space="0" w:color="auto"/>
            <w:left w:val="none" w:sz="0" w:space="0" w:color="auto"/>
            <w:bottom w:val="none" w:sz="0" w:space="0" w:color="auto"/>
            <w:right w:val="none" w:sz="0" w:space="0" w:color="auto"/>
          </w:divBdr>
        </w:div>
        <w:div w:id="773673679">
          <w:marLeft w:val="0"/>
          <w:marRight w:val="0"/>
          <w:marTop w:val="0"/>
          <w:marBottom w:val="0"/>
          <w:divBdr>
            <w:top w:val="none" w:sz="0" w:space="0" w:color="auto"/>
            <w:left w:val="none" w:sz="0" w:space="0" w:color="auto"/>
            <w:bottom w:val="none" w:sz="0" w:space="0" w:color="auto"/>
            <w:right w:val="none" w:sz="0" w:space="0" w:color="auto"/>
          </w:divBdr>
        </w:div>
        <w:div w:id="1976596751">
          <w:marLeft w:val="0"/>
          <w:marRight w:val="0"/>
          <w:marTop w:val="0"/>
          <w:marBottom w:val="0"/>
          <w:divBdr>
            <w:top w:val="none" w:sz="0" w:space="0" w:color="auto"/>
            <w:left w:val="none" w:sz="0" w:space="0" w:color="auto"/>
            <w:bottom w:val="none" w:sz="0" w:space="0" w:color="auto"/>
            <w:right w:val="none" w:sz="0" w:space="0" w:color="auto"/>
          </w:divBdr>
        </w:div>
        <w:div w:id="1457407066">
          <w:marLeft w:val="0"/>
          <w:marRight w:val="0"/>
          <w:marTop w:val="0"/>
          <w:marBottom w:val="0"/>
          <w:divBdr>
            <w:top w:val="none" w:sz="0" w:space="0" w:color="auto"/>
            <w:left w:val="none" w:sz="0" w:space="0" w:color="auto"/>
            <w:bottom w:val="none" w:sz="0" w:space="0" w:color="auto"/>
            <w:right w:val="none" w:sz="0" w:space="0" w:color="auto"/>
          </w:divBdr>
        </w:div>
        <w:div w:id="1365331976">
          <w:marLeft w:val="0"/>
          <w:marRight w:val="0"/>
          <w:marTop w:val="0"/>
          <w:marBottom w:val="0"/>
          <w:divBdr>
            <w:top w:val="none" w:sz="0" w:space="0" w:color="auto"/>
            <w:left w:val="none" w:sz="0" w:space="0" w:color="auto"/>
            <w:bottom w:val="none" w:sz="0" w:space="0" w:color="auto"/>
            <w:right w:val="none" w:sz="0" w:space="0" w:color="auto"/>
          </w:divBdr>
        </w:div>
        <w:div w:id="1917205627">
          <w:marLeft w:val="0"/>
          <w:marRight w:val="0"/>
          <w:marTop w:val="0"/>
          <w:marBottom w:val="0"/>
          <w:divBdr>
            <w:top w:val="none" w:sz="0" w:space="0" w:color="auto"/>
            <w:left w:val="none" w:sz="0" w:space="0" w:color="auto"/>
            <w:bottom w:val="none" w:sz="0" w:space="0" w:color="auto"/>
            <w:right w:val="none" w:sz="0" w:space="0" w:color="auto"/>
          </w:divBdr>
        </w:div>
        <w:div w:id="1101611673">
          <w:marLeft w:val="0"/>
          <w:marRight w:val="0"/>
          <w:marTop w:val="0"/>
          <w:marBottom w:val="0"/>
          <w:divBdr>
            <w:top w:val="none" w:sz="0" w:space="0" w:color="auto"/>
            <w:left w:val="none" w:sz="0" w:space="0" w:color="auto"/>
            <w:bottom w:val="none" w:sz="0" w:space="0" w:color="auto"/>
            <w:right w:val="none" w:sz="0" w:space="0" w:color="auto"/>
          </w:divBdr>
        </w:div>
        <w:div w:id="57947566">
          <w:marLeft w:val="0"/>
          <w:marRight w:val="0"/>
          <w:marTop w:val="0"/>
          <w:marBottom w:val="0"/>
          <w:divBdr>
            <w:top w:val="none" w:sz="0" w:space="0" w:color="auto"/>
            <w:left w:val="none" w:sz="0" w:space="0" w:color="auto"/>
            <w:bottom w:val="none" w:sz="0" w:space="0" w:color="auto"/>
            <w:right w:val="none" w:sz="0" w:space="0" w:color="auto"/>
          </w:divBdr>
        </w:div>
        <w:div w:id="2122217064">
          <w:marLeft w:val="0"/>
          <w:marRight w:val="0"/>
          <w:marTop w:val="0"/>
          <w:marBottom w:val="0"/>
          <w:divBdr>
            <w:top w:val="none" w:sz="0" w:space="0" w:color="auto"/>
            <w:left w:val="none" w:sz="0" w:space="0" w:color="auto"/>
            <w:bottom w:val="none" w:sz="0" w:space="0" w:color="auto"/>
            <w:right w:val="none" w:sz="0" w:space="0" w:color="auto"/>
          </w:divBdr>
        </w:div>
        <w:div w:id="336617742">
          <w:marLeft w:val="0"/>
          <w:marRight w:val="0"/>
          <w:marTop w:val="0"/>
          <w:marBottom w:val="0"/>
          <w:divBdr>
            <w:top w:val="none" w:sz="0" w:space="0" w:color="auto"/>
            <w:left w:val="none" w:sz="0" w:space="0" w:color="auto"/>
            <w:bottom w:val="none" w:sz="0" w:space="0" w:color="auto"/>
            <w:right w:val="none" w:sz="0" w:space="0" w:color="auto"/>
          </w:divBdr>
        </w:div>
        <w:div w:id="2050640892">
          <w:marLeft w:val="0"/>
          <w:marRight w:val="0"/>
          <w:marTop w:val="0"/>
          <w:marBottom w:val="0"/>
          <w:divBdr>
            <w:top w:val="none" w:sz="0" w:space="0" w:color="auto"/>
            <w:left w:val="none" w:sz="0" w:space="0" w:color="auto"/>
            <w:bottom w:val="none" w:sz="0" w:space="0" w:color="auto"/>
            <w:right w:val="none" w:sz="0" w:space="0" w:color="auto"/>
          </w:divBdr>
        </w:div>
        <w:div w:id="678889997">
          <w:marLeft w:val="0"/>
          <w:marRight w:val="0"/>
          <w:marTop w:val="0"/>
          <w:marBottom w:val="0"/>
          <w:divBdr>
            <w:top w:val="none" w:sz="0" w:space="0" w:color="auto"/>
            <w:left w:val="none" w:sz="0" w:space="0" w:color="auto"/>
            <w:bottom w:val="none" w:sz="0" w:space="0" w:color="auto"/>
            <w:right w:val="none" w:sz="0" w:space="0" w:color="auto"/>
          </w:divBdr>
        </w:div>
        <w:div w:id="701397473">
          <w:marLeft w:val="0"/>
          <w:marRight w:val="0"/>
          <w:marTop w:val="0"/>
          <w:marBottom w:val="0"/>
          <w:divBdr>
            <w:top w:val="none" w:sz="0" w:space="0" w:color="auto"/>
            <w:left w:val="none" w:sz="0" w:space="0" w:color="auto"/>
            <w:bottom w:val="none" w:sz="0" w:space="0" w:color="auto"/>
            <w:right w:val="none" w:sz="0" w:space="0" w:color="auto"/>
          </w:divBdr>
        </w:div>
        <w:div w:id="1345547174">
          <w:marLeft w:val="0"/>
          <w:marRight w:val="0"/>
          <w:marTop w:val="0"/>
          <w:marBottom w:val="0"/>
          <w:divBdr>
            <w:top w:val="none" w:sz="0" w:space="0" w:color="auto"/>
            <w:left w:val="none" w:sz="0" w:space="0" w:color="auto"/>
            <w:bottom w:val="none" w:sz="0" w:space="0" w:color="auto"/>
            <w:right w:val="none" w:sz="0" w:space="0" w:color="auto"/>
          </w:divBdr>
        </w:div>
        <w:div w:id="1858424302">
          <w:marLeft w:val="0"/>
          <w:marRight w:val="0"/>
          <w:marTop w:val="0"/>
          <w:marBottom w:val="0"/>
          <w:divBdr>
            <w:top w:val="none" w:sz="0" w:space="0" w:color="auto"/>
            <w:left w:val="none" w:sz="0" w:space="0" w:color="auto"/>
            <w:bottom w:val="none" w:sz="0" w:space="0" w:color="auto"/>
            <w:right w:val="none" w:sz="0" w:space="0" w:color="auto"/>
          </w:divBdr>
        </w:div>
        <w:div w:id="1336883060">
          <w:marLeft w:val="0"/>
          <w:marRight w:val="0"/>
          <w:marTop w:val="0"/>
          <w:marBottom w:val="0"/>
          <w:divBdr>
            <w:top w:val="none" w:sz="0" w:space="0" w:color="auto"/>
            <w:left w:val="none" w:sz="0" w:space="0" w:color="auto"/>
            <w:bottom w:val="none" w:sz="0" w:space="0" w:color="auto"/>
            <w:right w:val="none" w:sz="0" w:space="0" w:color="auto"/>
          </w:divBdr>
        </w:div>
        <w:div w:id="2007199841">
          <w:marLeft w:val="0"/>
          <w:marRight w:val="0"/>
          <w:marTop w:val="0"/>
          <w:marBottom w:val="0"/>
          <w:divBdr>
            <w:top w:val="none" w:sz="0" w:space="0" w:color="auto"/>
            <w:left w:val="none" w:sz="0" w:space="0" w:color="auto"/>
            <w:bottom w:val="none" w:sz="0" w:space="0" w:color="auto"/>
            <w:right w:val="none" w:sz="0" w:space="0" w:color="auto"/>
          </w:divBdr>
        </w:div>
        <w:div w:id="1687252045">
          <w:marLeft w:val="0"/>
          <w:marRight w:val="0"/>
          <w:marTop w:val="0"/>
          <w:marBottom w:val="0"/>
          <w:divBdr>
            <w:top w:val="none" w:sz="0" w:space="0" w:color="auto"/>
            <w:left w:val="none" w:sz="0" w:space="0" w:color="auto"/>
            <w:bottom w:val="none" w:sz="0" w:space="0" w:color="auto"/>
            <w:right w:val="none" w:sz="0" w:space="0" w:color="auto"/>
          </w:divBdr>
        </w:div>
        <w:div w:id="1560440901">
          <w:marLeft w:val="0"/>
          <w:marRight w:val="0"/>
          <w:marTop w:val="0"/>
          <w:marBottom w:val="0"/>
          <w:divBdr>
            <w:top w:val="none" w:sz="0" w:space="0" w:color="auto"/>
            <w:left w:val="none" w:sz="0" w:space="0" w:color="auto"/>
            <w:bottom w:val="none" w:sz="0" w:space="0" w:color="auto"/>
            <w:right w:val="none" w:sz="0" w:space="0" w:color="auto"/>
          </w:divBdr>
        </w:div>
        <w:div w:id="1026129598">
          <w:marLeft w:val="0"/>
          <w:marRight w:val="0"/>
          <w:marTop w:val="0"/>
          <w:marBottom w:val="0"/>
          <w:divBdr>
            <w:top w:val="none" w:sz="0" w:space="0" w:color="auto"/>
            <w:left w:val="none" w:sz="0" w:space="0" w:color="auto"/>
            <w:bottom w:val="none" w:sz="0" w:space="0" w:color="auto"/>
            <w:right w:val="none" w:sz="0" w:space="0" w:color="auto"/>
          </w:divBdr>
        </w:div>
        <w:div w:id="1956595496">
          <w:marLeft w:val="0"/>
          <w:marRight w:val="0"/>
          <w:marTop w:val="0"/>
          <w:marBottom w:val="0"/>
          <w:divBdr>
            <w:top w:val="none" w:sz="0" w:space="0" w:color="auto"/>
            <w:left w:val="none" w:sz="0" w:space="0" w:color="auto"/>
            <w:bottom w:val="none" w:sz="0" w:space="0" w:color="auto"/>
            <w:right w:val="none" w:sz="0" w:space="0" w:color="auto"/>
          </w:divBdr>
        </w:div>
        <w:div w:id="1699820116">
          <w:marLeft w:val="0"/>
          <w:marRight w:val="0"/>
          <w:marTop w:val="0"/>
          <w:marBottom w:val="0"/>
          <w:divBdr>
            <w:top w:val="none" w:sz="0" w:space="0" w:color="auto"/>
            <w:left w:val="none" w:sz="0" w:space="0" w:color="auto"/>
            <w:bottom w:val="none" w:sz="0" w:space="0" w:color="auto"/>
            <w:right w:val="none" w:sz="0" w:space="0" w:color="auto"/>
          </w:divBdr>
        </w:div>
        <w:div w:id="1612128566">
          <w:marLeft w:val="0"/>
          <w:marRight w:val="0"/>
          <w:marTop w:val="0"/>
          <w:marBottom w:val="0"/>
          <w:divBdr>
            <w:top w:val="none" w:sz="0" w:space="0" w:color="auto"/>
            <w:left w:val="none" w:sz="0" w:space="0" w:color="auto"/>
            <w:bottom w:val="none" w:sz="0" w:space="0" w:color="auto"/>
            <w:right w:val="none" w:sz="0" w:space="0" w:color="auto"/>
          </w:divBdr>
        </w:div>
        <w:div w:id="368266367">
          <w:marLeft w:val="0"/>
          <w:marRight w:val="0"/>
          <w:marTop w:val="0"/>
          <w:marBottom w:val="0"/>
          <w:divBdr>
            <w:top w:val="none" w:sz="0" w:space="0" w:color="auto"/>
            <w:left w:val="none" w:sz="0" w:space="0" w:color="auto"/>
            <w:bottom w:val="none" w:sz="0" w:space="0" w:color="auto"/>
            <w:right w:val="none" w:sz="0" w:space="0" w:color="auto"/>
          </w:divBdr>
        </w:div>
        <w:div w:id="1284506225">
          <w:marLeft w:val="0"/>
          <w:marRight w:val="0"/>
          <w:marTop w:val="0"/>
          <w:marBottom w:val="0"/>
          <w:divBdr>
            <w:top w:val="none" w:sz="0" w:space="0" w:color="auto"/>
            <w:left w:val="none" w:sz="0" w:space="0" w:color="auto"/>
            <w:bottom w:val="none" w:sz="0" w:space="0" w:color="auto"/>
            <w:right w:val="none" w:sz="0" w:space="0" w:color="auto"/>
          </w:divBdr>
        </w:div>
        <w:div w:id="870262606">
          <w:marLeft w:val="0"/>
          <w:marRight w:val="0"/>
          <w:marTop w:val="0"/>
          <w:marBottom w:val="0"/>
          <w:divBdr>
            <w:top w:val="none" w:sz="0" w:space="0" w:color="auto"/>
            <w:left w:val="none" w:sz="0" w:space="0" w:color="auto"/>
            <w:bottom w:val="none" w:sz="0" w:space="0" w:color="auto"/>
            <w:right w:val="none" w:sz="0" w:space="0" w:color="auto"/>
          </w:divBdr>
        </w:div>
      </w:divsChild>
    </w:div>
    <w:div w:id="2025549943">
      <w:bodyDiv w:val="1"/>
      <w:marLeft w:val="0"/>
      <w:marRight w:val="0"/>
      <w:marTop w:val="0"/>
      <w:marBottom w:val="0"/>
      <w:divBdr>
        <w:top w:val="none" w:sz="0" w:space="0" w:color="auto"/>
        <w:left w:val="none" w:sz="0" w:space="0" w:color="auto"/>
        <w:bottom w:val="none" w:sz="0" w:space="0" w:color="auto"/>
        <w:right w:val="none" w:sz="0" w:space="0" w:color="auto"/>
      </w:divBdr>
      <w:divsChild>
        <w:div w:id="633681232">
          <w:marLeft w:val="0"/>
          <w:marRight w:val="0"/>
          <w:marTop w:val="0"/>
          <w:marBottom w:val="0"/>
          <w:divBdr>
            <w:top w:val="none" w:sz="0" w:space="0" w:color="auto"/>
            <w:left w:val="none" w:sz="0" w:space="0" w:color="auto"/>
            <w:bottom w:val="none" w:sz="0" w:space="0" w:color="auto"/>
            <w:right w:val="none" w:sz="0" w:space="0" w:color="auto"/>
          </w:divBdr>
        </w:div>
        <w:div w:id="1349284872">
          <w:marLeft w:val="0"/>
          <w:marRight w:val="0"/>
          <w:marTop w:val="0"/>
          <w:marBottom w:val="0"/>
          <w:divBdr>
            <w:top w:val="none" w:sz="0" w:space="0" w:color="auto"/>
            <w:left w:val="none" w:sz="0" w:space="0" w:color="auto"/>
            <w:bottom w:val="none" w:sz="0" w:space="0" w:color="auto"/>
            <w:right w:val="none" w:sz="0" w:space="0" w:color="auto"/>
          </w:divBdr>
        </w:div>
        <w:div w:id="1899976982">
          <w:marLeft w:val="0"/>
          <w:marRight w:val="0"/>
          <w:marTop w:val="0"/>
          <w:marBottom w:val="0"/>
          <w:divBdr>
            <w:top w:val="none" w:sz="0" w:space="0" w:color="auto"/>
            <w:left w:val="none" w:sz="0" w:space="0" w:color="auto"/>
            <w:bottom w:val="none" w:sz="0" w:space="0" w:color="auto"/>
            <w:right w:val="none" w:sz="0" w:space="0" w:color="auto"/>
          </w:divBdr>
        </w:div>
        <w:div w:id="835459083">
          <w:marLeft w:val="0"/>
          <w:marRight w:val="0"/>
          <w:marTop w:val="0"/>
          <w:marBottom w:val="0"/>
          <w:divBdr>
            <w:top w:val="none" w:sz="0" w:space="0" w:color="auto"/>
            <w:left w:val="none" w:sz="0" w:space="0" w:color="auto"/>
            <w:bottom w:val="none" w:sz="0" w:space="0" w:color="auto"/>
            <w:right w:val="none" w:sz="0" w:space="0" w:color="auto"/>
          </w:divBdr>
        </w:div>
        <w:div w:id="2065567039">
          <w:marLeft w:val="0"/>
          <w:marRight w:val="0"/>
          <w:marTop w:val="0"/>
          <w:marBottom w:val="0"/>
          <w:divBdr>
            <w:top w:val="none" w:sz="0" w:space="0" w:color="auto"/>
            <w:left w:val="none" w:sz="0" w:space="0" w:color="auto"/>
            <w:bottom w:val="none" w:sz="0" w:space="0" w:color="auto"/>
            <w:right w:val="none" w:sz="0" w:space="0" w:color="auto"/>
          </w:divBdr>
        </w:div>
        <w:div w:id="1164665235">
          <w:marLeft w:val="0"/>
          <w:marRight w:val="0"/>
          <w:marTop w:val="0"/>
          <w:marBottom w:val="0"/>
          <w:divBdr>
            <w:top w:val="none" w:sz="0" w:space="0" w:color="auto"/>
            <w:left w:val="none" w:sz="0" w:space="0" w:color="auto"/>
            <w:bottom w:val="none" w:sz="0" w:space="0" w:color="auto"/>
            <w:right w:val="none" w:sz="0" w:space="0" w:color="auto"/>
          </w:divBdr>
        </w:div>
        <w:div w:id="1798638634">
          <w:marLeft w:val="0"/>
          <w:marRight w:val="0"/>
          <w:marTop w:val="0"/>
          <w:marBottom w:val="0"/>
          <w:divBdr>
            <w:top w:val="none" w:sz="0" w:space="0" w:color="auto"/>
            <w:left w:val="none" w:sz="0" w:space="0" w:color="auto"/>
            <w:bottom w:val="none" w:sz="0" w:space="0" w:color="auto"/>
            <w:right w:val="none" w:sz="0" w:space="0" w:color="auto"/>
          </w:divBdr>
        </w:div>
        <w:div w:id="703559600">
          <w:marLeft w:val="0"/>
          <w:marRight w:val="0"/>
          <w:marTop w:val="0"/>
          <w:marBottom w:val="0"/>
          <w:divBdr>
            <w:top w:val="none" w:sz="0" w:space="0" w:color="auto"/>
            <w:left w:val="none" w:sz="0" w:space="0" w:color="auto"/>
            <w:bottom w:val="none" w:sz="0" w:space="0" w:color="auto"/>
            <w:right w:val="none" w:sz="0" w:space="0" w:color="auto"/>
          </w:divBdr>
        </w:div>
        <w:div w:id="1277329262">
          <w:marLeft w:val="0"/>
          <w:marRight w:val="0"/>
          <w:marTop w:val="0"/>
          <w:marBottom w:val="0"/>
          <w:divBdr>
            <w:top w:val="none" w:sz="0" w:space="0" w:color="auto"/>
            <w:left w:val="none" w:sz="0" w:space="0" w:color="auto"/>
            <w:bottom w:val="none" w:sz="0" w:space="0" w:color="auto"/>
            <w:right w:val="none" w:sz="0" w:space="0" w:color="auto"/>
          </w:divBdr>
        </w:div>
        <w:div w:id="995692043">
          <w:marLeft w:val="0"/>
          <w:marRight w:val="0"/>
          <w:marTop w:val="0"/>
          <w:marBottom w:val="0"/>
          <w:divBdr>
            <w:top w:val="none" w:sz="0" w:space="0" w:color="auto"/>
            <w:left w:val="none" w:sz="0" w:space="0" w:color="auto"/>
            <w:bottom w:val="none" w:sz="0" w:space="0" w:color="auto"/>
            <w:right w:val="none" w:sz="0" w:space="0" w:color="auto"/>
          </w:divBdr>
        </w:div>
        <w:div w:id="1230733136">
          <w:marLeft w:val="0"/>
          <w:marRight w:val="0"/>
          <w:marTop w:val="0"/>
          <w:marBottom w:val="0"/>
          <w:divBdr>
            <w:top w:val="none" w:sz="0" w:space="0" w:color="auto"/>
            <w:left w:val="none" w:sz="0" w:space="0" w:color="auto"/>
            <w:bottom w:val="none" w:sz="0" w:space="0" w:color="auto"/>
            <w:right w:val="none" w:sz="0" w:space="0" w:color="auto"/>
          </w:divBdr>
        </w:div>
        <w:div w:id="1405444863">
          <w:marLeft w:val="0"/>
          <w:marRight w:val="0"/>
          <w:marTop w:val="0"/>
          <w:marBottom w:val="0"/>
          <w:divBdr>
            <w:top w:val="none" w:sz="0" w:space="0" w:color="auto"/>
            <w:left w:val="none" w:sz="0" w:space="0" w:color="auto"/>
            <w:bottom w:val="none" w:sz="0" w:space="0" w:color="auto"/>
            <w:right w:val="none" w:sz="0" w:space="0" w:color="auto"/>
          </w:divBdr>
        </w:div>
        <w:div w:id="1660963759">
          <w:marLeft w:val="0"/>
          <w:marRight w:val="0"/>
          <w:marTop w:val="0"/>
          <w:marBottom w:val="0"/>
          <w:divBdr>
            <w:top w:val="none" w:sz="0" w:space="0" w:color="auto"/>
            <w:left w:val="none" w:sz="0" w:space="0" w:color="auto"/>
            <w:bottom w:val="none" w:sz="0" w:space="0" w:color="auto"/>
            <w:right w:val="none" w:sz="0" w:space="0" w:color="auto"/>
          </w:divBdr>
        </w:div>
        <w:div w:id="495609985">
          <w:marLeft w:val="0"/>
          <w:marRight w:val="0"/>
          <w:marTop w:val="0"/>
          <w:marBottom w:val="0"/>
          <w:divBdr>
            <w:top w:val="none" w:sz="0" w:space="0" w:color="auto"/>
            <w:left w:val="none" w:sz="0" w:space="0" w:color="auto"/>
            <w:bottom w:val="none" w:sz="0" w:space="0" w:color="auto"/>
            <w:right w:val="none" w:sz="0" w:space="0" w:color="auto"/>
          </w:divBdr>
        </w:div>
        <w:div w:id="1200317359">
          <w:marLeft w:val="0"/>
          <w:marRight w:val="0"/>
          <w:marTop w:val="0"/>
          <w:marBottom w:val="0"/>
          <w:divBdr>
            <w:top w:val="none" w:sz="0" w:space="0" w:color="auto"/>
            <w:left w:val="none" w:sz="0" w:space="0" w:color="auto"/>
            <w:bottom w:val="none" w:sz="0" w:space="0" w:color="auto"/>
            <w:right w:val="none" w:sz="0" w:space="0" w:color="auto"/>
          </w:divBdr>
        </w:div>
        <w:div w:id="1384480104">
          <w:marLeft w:val="0"/>
          <w:marRight w:val="0"/>
          <w:marTop w:val="0"/>
          <w:marBottom w:val="0"/>
          <w:divBdr>
            <w:top w:val="none" w:sz="0" w:space="0" w:color="auto"/>
            <w:left w:val="none" w:sz="0" w:space="0" w:color="auto"/>
            <w:bottom w:val="none" w:sz="0" w:space="0" w:color="auto"/>
            <w:right w:val="none" w:sz="0" w:space="0" w:color="auto"/>
          </w:divBdr>
        </w:div>
        <w:div w:id="571550383">
          <w:marLeft w:val="0"/>
          <w:marRight w:val="0"/>
          <w:marTop w:val="0"/>
          <w:marBottom w:val="0"/>
          <w:divBdr>
            <w:top w:val="none" w:sz="0" w:space="0" w:color="auto"/>
            <w:left w:val="none" w:sz="0" w:space="0" w:color="auto"/>
            <w:bottom w:val="none" w:sz="0" w:space="0" w:color="auto"/>
            <w:right w:val="none" w:sz="0" w:space="0" w:color="auto"/>
          </w:divBdr>
        </w:div>
        <w:div w:id="363530486">
          <w:marLeft w:val="0"/>
          <w:marRight w:val="0"/>
          <w:marTop w:val="0"/>
          <w:marBottom w:val="0"/>
          <w:divBdr>
            <w:top w:val="none" w:sz="0" w:space="0" w:color="auto"/>
            <w:left w:val="none" w:sz="0" w:space="0" w:color="auto"/>
            <w:bottom w:val="none" w:sz="0" w:space="0" w:color="auto"/>
            <w:right w:val="none" w:sz="0" w:space="0" w:color="auto"/>
          </w:divBdr>
        </w:div>
        <w:div w:id="1354769120">
          <w:marLeft w:val="0"/>
          <w:marRight w:val="0"/>
          <w:marTop w:val="0"/>
          <w:marBottom w:val="0"/>
          <w:divBdr>
            <w:top w:val="none" w:sz="0" w:space="0" w:color="auto"/>
            <w:left w:val="none" w:sz="0" w:space="0" w:color="auto"/>
            <w:bottom w:val="none" w:sz="0" w:space="0" w:color="auto"/>
            <w:right w:val="none" w:sz="0" w:space="0" w:color="auto"/>
          </w:divBdr>
        </w:div>
        <w:div w:id="237908420">
          <w:marLeft w:val="0"/>
          <w:marRight w:val="0"/>
          <w:marTop w:val="0"/>
          <w:marBottom w:val="0"/>
          <w:divBdr>
            <w:top w:val="none" w:sz="0" w:space="0" w:color="auto"/>
            <w:left w:val="none" w:sz="0" w:space="0" w:color="auto"/>
            <w:bottom w:val="none" w:sz="0" w:space="0" w:color="auto"/>
            <w:right w:val="none" w:sz="0" w:space="0" w:color="auto"/>
          </w:divBdr>
        </w:div>
        <w:div w:id="1116408991">
          <w:marLeft w:val="0"/>
          <w:marRight w:val="0"/>
          <w:marTop w:val="0"/>
          <w:marBottom w:val="0"/>
          <w:divBdr>
            <w:top w:val="none" w:sz="0" w:space="0" w:color="auto"/>
            <w:left w:val="none" w:sz="0" w:space="0" w:color="auto"/>
            <w:bottom w:val="none" w:sz="0" w:space="0" w:color="auto"/>
            <w:right w:val="none" w:sz="0" w:space="0" w:color="auto"/>
          </w:divBdr>
        </w:div>
        <w:div w:id="1229464214">
          <w:marLeft w:val="0"/>
          <w:marRight w:val="0"/>
          <w:marTop w:val="0"/>
          <w:marBottom w:val="0"/>
          <w:divBdr>
            <w:top w:val="none" w:sz="0" w:space="0" w:color="auto"/>
            <w:left w:val="none" w:sz="0" w:space="0" w:color="auto"/>
            <w:bottom w:val="none" w:sz="0" w:space="0" w:color="auto"/>
            <w:right w:val="none" w:sz="0" w:space="0" w:color="auto"/>
          </w:divBdr>
        </w:div>
        <w:div w:id="1737195087">
          <w:marLeft w:val="0"/>
          <w:marRight w:val="0"/>
          <w:marTop w:val="0"/>
          <w:marBottom w:val="0"/>
          <w:divBdr>
            <w:top w:val="none" w:sz="0" w:space="0" w:color="auto"/>
            <w:left w:val="none" w:sz="0" w:space="0" w:color="auto"/>
            <w:bottom w:val="none" w:sz="0" w:space="0" w:color="auto"/>
            <w:right w:val="none" w:sz="0" w:space="0" w:color="auto"/>
          </w:divBdr>
        </w:div>
        <w:div w:id="1396928115">
          <w:marLeft w:val="0"/>
          <w:marRight w:val="0"/>
          <w:marTop w:val="0"/>
          <w:marBottom w:val="0"/>
          <w:divBdr>
            <w:top w:val="none" w:sz="0" w:space="0" w:color="auto"/>
            <w:left w:val="none" w:sz="0" w:space="0" w:color="auto"/>
            <w:bottom w:val="none" w:sz="0" w:space="0" w:color="auto"/>
            <w:right w:val="none" w:sz="0" w:space="0" w:color="auto"/>
          </w:divBdr>
        </w:div>
        <w:div w:id="1624266487">
          <w:marLeft w:val="0"/>
          <w:marRight w:val="0"/>
          <w:marTop w:val="0"/>
          <w:marBottom w:val="0"/>
          <w:divBdr>
            <w:top w:val="none" w:sz="0" w:space="0" w:color="auto"/>
            <w:left w:val="none" w:sz="0" w:space="0" w:color="auto"/>
            <w:bottom w:val="none" w:sz="0" w:space="0" w:color="auto"/>
            <w:right w:val="none" w:sz="0" w:space="0" w:color="auto"/>
          </w:divBdr>
        </w:div>
        <w:div w:id="1795294274">
          <w:marLeft w:val="0"/>
          <w:marRight w:val="0"/>
          <w:marTop w:val="0"/>
          <w:marBottom w:val="0"/>
          <w:divBdr>
            <w:top w:val="none" w:sz="0" w:space="0" w:color="auto"/>
            <w:left w:val="none" w:sz="0" w:space="0" w:color="auto"/>
            <w:bottom w:val="none" w:sz="0" w:space="0" w:color="auto"/>
            <w:right w:val="none" w:sz="0" w:space="0" w:color="auto"/>
          </w:divBdr>
        </w:div>
        <w:div w:id="1541700057">
          <w:marLeft w:val="0"/>
          <w:marRight w:val="0"/>
          <w:marTop w:val="0"/>
          <w:marBottom w:val="0"/>
          <w:divBdr>
            <w:top w:val="none" w:sz="0" w:space="0" w:color="auto"/>
            <w:left w:val="none" w:sz="0" w:space="0" w:color="auto"/>
            <w:bottom w:val="none" w:sz="0" w:space="0" w:color="auto"/>
            <w:right w:val="none" w:sz="0" w:space="0" w:color="auto"/>
          </w:divBdr>
        </w:div>
        <w:div w:id="523985821">
          <w:marLeft w:val="0"/>
          <w:marRight w:val="0"/>
          <w:marTop w:val="0"/>
          <w:marBottom w:val="0"/>
          <w:divBdr>
            <w:top w:val="none" w:sz="0" w:space="0" w:color="auto"/>
            <w:left w:val="none" w:sz="0" w:space="0" w:color="auto"/>
            <w:bottom w:val="none" w:sz="0" w:space="0" w:color="auto"/>
            <w:right w:val="none" w:sz="0" w:space="0" w:color="auto"/>
          </w:divBdr>
        </w:div>
        <w:div w:id="662902042">
          <w:marLeft w:val="0"/>
          <w:marRight w:val="0"/>
          <w:marTop w:val="0"/>
          <w:marBottom w:val="0"/>
          <w:divBdr>
            <w:top w:val="none" w:sz="0" w:space="0" w:color="auto"/>
            <w:left w:val="none" w:sz="0" w:space="0" w:color="auto"/>
            <w:bottom w:val="none" w:sz="0" w:space="0" w:color="auto"/>
            <w:right w:val="none" w:sz="0" w:space="0" w:color="auto"/>
          </w:divBdr>
        </w:div>
        <w:div w:id="299307212">
          <w:marLeft w:val="0"/>
          <w:marRight w:val="0"/>
          <w:marTop w:val="0"/>
          <w:marBottom w:val="0"/>
          <w:divBdr>
            <w:top w:val="none" w:sz="0" w:space="0" w:color="auto"/>
            <w:left w:val="none" w:sz="0" w:space="0" w:color="auto"/>
            <w:bottom w:val="none" w:sz="0" w:space="0" w:color="auto"/>
            <w:right w:val="none" w:sz="0" w:space="0" w:color="auto"/>
          </w:divBdr>
        </w:div>
        <w:div w:id="1796294382">
          <w:marLeft w:val="0"/>
          <w:marRight w:val="0"/>
          <w:marTop w:val="0"/>
          <w:marBottom w:val="0"/>
          <w:divBdr>
            <w:top w:val="none" w:sz="0" w:space="0" w:color="auto"/>
            <w:left w:val="none" w:sz="0" w:space="0" w:color="auto"/>
            <w:bottom w:val="none" w:sz="0" w:space="0" w:color="auto"/>
            <w:right w:val="none" w:sz="0" w:space="0" w:color="auto"/>
          </w:divBdr>
        </w:div>
        <w:div w:id="952440067">
          <w:marLeft w:val="0"/>
          <w:marRight w:val="0"/>
          <w:marTop w:val="0"/>
          <w:marBottom w:val="0"/>
          <w:divBdr>
            <w:top w:val="none" w:sz="0" w:space="0" w:color="auto"/>
            <w:left w:val="none" w:sz="0" w:space="0" w:color="auto"/>
            <w:bottom w:val="none" w:sz="0" w:space="0" w:color="auto"/>
            <w:right w:val="none" w:sz="0" w:space="0" w:color="auto"/>
          </w:divBdr>
        </w:div>
        <w:div w:id="402021838">
          <w:marLeft w:val="0"/>
          <w:marRight w:val="0"/>
          <w:marTop w:val="0"/>
          <w:marBottom w:val="0"/>
          <w:divBdr>
            <w:top w:val="none" w:sz="0" w:space="0" w:color="auto"/>
            <w:left w:val="none" w:sz="0" w:space="0" w:color="auto"/>
            <w:bottom w:val="none" w:sz="0" w:space="0" w:color="auto"/>
            <w:right w:val="none" w:sz="0" w:space="0" w:color="auto"/>
          </w:divBdr>
        </w:div>
        <w:div w:id="1251936547">
          <w:marLeft w:val="0"/>
          <w:marRight w:val="0"/>
          <w:marTop w:val="0"/>
          <w:marBottom w:val="0"/>
          <w:divBdr>
            <w:top w:val="none" w:sz="0" w:space="0" w:color="auto"/>
            <w:left w:val="none" w:sz="0" w:space="0" w:color="auto"/>
            <w:bottom w:val="none" w:sz="0" w:space="0" w:color="auto"/>
            <w:right w:val="none" w:sz="0" w:space="0" w:color="auto"/>
          </w:divBdr>
        </w:div>
        <w:div w:id="103043919">
          <w:marLeft w:val="0"/>
          <w:marRight w:val="0"/>
          <w:marTop w:val="0"/>
          <w:marBottom w:val="0"/>
          <w:divBdr>
            <w:top w:val="none" w:sz="0" w:space="0" w:color="auto"/>
            <w:left w:val="none" w:sz="0" w:space="0" w:color="auto"/>
            <w:bottom w:val="none" w:sz="0" w:space="0" w:color="auto"/>
            <w:right w:val="none" w:sz="0" w:space="0" w:color="auto"/>
          </w:divBdr>
        </w:div>
        <w:div w:id="488981328">
          <w:marLeft w:val="0"/>
          <w:marRight w:val="0"/>
          <w:marTop w:val="0"/>
          <w:marBottom w:val="0"/>
          <w:divBdr>
            <w:top w:val="none" w:sz="0" w:space="0" w:color="auto"/>
            <w:left w:val="none" w:sz="0" w:space="0" w:color="auto"/>
            <w:bottom w:val="none" w:sz="0" w:space="0" w:color="auto"/>
            <w:right w:val="none" w:sz="0" w:space="0" w:color="auto"/>
          </w:divBdr>
        </w:div>
        <w:div w:id="2009823075">
          <w:marLeft w:val="0"/>
          <w:marRight w:val="0"/>
          <w:marTop w:val="0"/>
          <w:marBottom w:val="0"/>
          <w:divBdr>
            <w:top w:val="none" w:sz="0" w:space="0" w:color="auto"/>
            <w:left w:val="none" w:sz="0" w:space="0" w:color="auto"/>
            <w:bottom w:val="none" w:sz="0" w:space="0" w:color="auto"/>
            <w:right w:val="none" w:sz="0" w:space="0" w:color="auto"/>
          </w:divBdr>
        </w:div>
        <w:div w:id="764308270">
          <w:marLeft w:val="0"/>
          <w:marRight w:val="0"/>
          <w:marTop w:val="0"/>
          <w:marBottom w:val="0"/>
          <w:divBdr>
            <w:top w:val="none" w:sz="0" w:space="0" w:color="auto"/>
            <w:left w:val="none" w:sz="0" w:space="0" w:color="auto"/>
            <w:bottom w:val="none" w:sz="0" w:space="0" w:color="auto"/>
            <w:right w:val="none" w:sz="0" w:space="0" w:color="auto"/>
          </w:divBdr>
        </w:div>
        <w:div w:id="1546024913">
          <w:marLeft w:val="0"/>
          <w:marRight w:val="0"/>
          <w:marTop w:val="0"/>
          <w:marBottom w:val="0"/>
          <w:divBdr>
            <w:top w:val="none" w:sz="0" w:space="0" w:color="auto"/>
            <w:left w:val="none" w:sz="0" w:space="0" w:color="auto"/>
            <w:bottom w:val="none" w:sz="0" w:space="0" w:color="auto"/>
            <w:right w:val="none" w:sz="0" w:space="0" w:color="auto"/>
          </w:divBdr>
        </w:div>
        <w:div w:id="732889393">
          <w:marLeft w:val="0"/>
          <w:marRight w:val="0"/>
          <w:marTop w:val="0"/>
          <w:marBottom w:val="0"/>
          <w:divBdr>
            <w:top w:val="none" w:sz="0" w:space="0" w:color="auto"/>
            <w:left w:val="none" w:sz="0" w:space="0" w:color="auto"/>
            <w:bottom w:val="none" w:sz="0" w:space="0" w:color="auto"/>
            <w:right w:val="none" w:sz="0" w:space="0" w:color="auto"/>
          </w:divBdr>
        </w:div>
        <w:div w:id="798183338">
          <w:marLeft w:val="0"/>
          <w:marRight w:val="0"/>
          <w:marTop w:val="0"/>
          <w:marBottom w:val="0"/>
          <w:divBdr>
            <w:top w:val="none" w:sz="0" w:space="0" w:color="auto"/>
            <w:left w:val="none" w:sz="0" w:space="0" w:color="auto"/>
            <w:bottom w:val="none" w:sz="0" w:space="0" w:color="auto"/>
            <w:right w:val="none" w:sz="0" w:space="0" w:color="auto"/>
          </w:divBdr>
        </w:div>
        <w:div w:id="1177618740">
          <w:marLeft w:val="0"/>
          <w:marRight w:val="0"/>
          <w:marTop w:val="0"/>
          <w:marBottom w:val="0"/>
          <w:divBdr>
            <w:top w:val="none" w:sz="0" w:space="0" w:color="auto"/>
            <w:left w:val="none" w:sz="0" w:space="0" w:color="auto"/>
            <w:bottom w:val="none" w:sz="0" w:space="0" w:color="auto"/>
            <w:right w:val="none" w:sz="0" w:space="0" w:color="auto"/>
          </w:divBdr>
        </w:div>
        <w:div w:id="750546565">
          <w:marLeft w:val="0"/>
          <w:marRight w:val="0"/>
          <w:marTop w:val="0"/>
          <w:marBottom w:val="0"/>
          <w:divBdr>
            <w:top w:val="none" w:sz="0" w:space="0" w:color="auto"/>
            <w:left w:val="none" w:sz="0" w:space="0" w:color="auto"/>
            <w:bottom w:val="none" w:sz="0" w:space="0" w:color="auto"/>
            <w:right w:val="none" w:sz="0" w:space="0" w:color="auto"/>
          </w:divBdr>
        </w:div>
        <w:div w:id="432553905">
          <w:marLeft w:val="0"/>
          <w:marRight w:val="0"/>
          <w:marTop w:val="0"/>
          <w:marBottom w:val="0"/>
          <w:divBdr>
            <w:top w:val="none" w:sz="0" w:space="0" w:color="auto"/>
            <w:left w:val="none" w:sz="0" w:space="0" w:color="auto"/>
            <w:bottom w:val="none" w:sz="0" w:space="0" w:color="auto"/>
            <w:right w:val="none" w:sz="0" w:space="0" w:color="auto"/>
          </w:divBdr>
        </w:div>
        <w:div w:id="329602465">
          <w:marLeft w:val="0"/>
          <w:marRight w:val="0"/>
          <w:marTop w:val="0"/>
          <w:marBottom w:val="0"/>
          <w:divBdr>
            <w:top w:val="none" w:sz="0" w:space="0" w:color="auto"/>
            <w:left w:val="none" w:sz="0" w:space="0" w:color="auto"/>
            <w:bottom w:val="none" w:sz="0" w:space="0" w:color="auto"/>
            <w:right w:val="none" w:sz="0" w:space="0" w:color="auto"/>
          </w:divBdr>
        </w:div>
        <w:div w:id="680084082">
          <w:marLeft w:val="0"/>
          <w:marRight w:val="0"/>
          <w:marTop w:val="0"/>
          <w:marBottom w:val="0"/>
          <w:divBdr>
            <w:top w:val="none" w:sz="0" w:space="0" w:color="auto"/>
            <w:left w:val="none" w:sz="0" w:space="0" w:color="auto"/>
            <w:bottom w:val="none" w:sz="0" w:space="0" w:color="auto"/>
            <w:right w:val="none" w:sz="0" w:space="0" w:color="auto"/>
          </w:divBdr>
        </w:div>
        <w:div w:id="643779341">
          <w:marLeft w:val="0"/>
          <w:marRight w:val="0"/>
          <w:marTop w:val="0"/>
          <w:marBottom w:val="0"/>
          <w:divBdr>
            <w:top w:val="none" w:sz="0" w:space="0" w:color="auto"/>
            <w:left w:val="none" w:sz="0" w:space="0" w:color="auto"/>
            <w:bottom w:val="none" w:sz="0" w:space="0" w:color="auto"/>
            <w:right w:val="none" w:sz="0" w:space="0" w:color="auto"/>
          </w:divBdr>
        </w:div>
        <w:div w:id="1541746002">
          <w:marLeft w:val="0"/>
          <w:marRight w:val="0"/>
          <w:marTop w:val="0"/>
          <w:marBottom w:val="0"/>
          <w:divBdr>
            <w:top w:val="none" w:sz="0" w:space="0" w:color="auto"/>
            <w:left w:val="none" w:sz="0" w:space="0" w:color="auto"/>
            <w:bottom w:val="none" w:sz="0" w:space="0" w:color="auto"/>
            <w:right w:val="none" w:sz="0" w:space="0" w:color="auto"/>
          </w:divBdr>
        </w:div>
        <w:div w:id="655841798">
          <w:marLeft w:val="0"/>
          <w:marRight w:val="0"/>
          <w:marTop w:val="0"/>
          <w:marBottom w:val="0"/>
          <w:divBdr>
            <w:top w:val="none" w:sz="0" w:space="0" w:color="auto"/>
            <w:left w:val="none" w:sz="0" w:space="0" w:color="auto"/>
            <w:bottom w:val="none" w:sz="0" w:space="0" w:color="auto"/>
            <w:right w:val="none" w:sz="0" w:space="0" w:color="auto"/>
          </w:divBdr>
        </w:div>
        <w:div w:id="1131096493">
          <w:marLeft w:val="0"/>
          <w:marRight w:val="0"/>
          <w:marTop w:val="0"/>
          <w:marBottom w:val="0"/>
          <w:divBdr>
            <w:top w:val="none" w:sz="0" w:space="0" w:color="auto"/>
            <w:left w:val="none" w:sz="0" w:space="0" w:color="auto"/>
            <w:bottom w:val="none" w:sz="0" w:space="0" w:color="auto"/>
            <w:right w:val="none" w:sz="0" w:space="0" w:color="auto"/>
          </w:divBdr>
        </w:div>
        <w:div w:id="1736705117">
          <w:marLeft w:val="0"/>
          <w:marRight w:val="0"/>
          <w:marTop w:val="0"/>
          <w:marBottom w:val="0"/>
          <w:divBdr>
            <w:top w:val="none" w:sz="0" w:space="0" w:color="auto"/>
            <w:left w:val="none" w:sz="0" w:space="0" w:color="auto"/>
            <w:bottom w:val="none" w:sz="0" w:space="0" w:color="auto"/>
            <w:right w:val="none" w:sz="0" w:space="0" w:color="auto"/>
          </w:divBdr>
        </w:div>
        <w:div w:id="1621951846">
          <w:marLeft w:val="0"/>
          <w:marRight w:val="0"/>
          <w:marTop w:val="0"/>
          <w:marBottom w:val="0"/>
          <w:divBdr>
            <w:top w:val="none" w:sz="0" w:space="0" w:color="auto"/>
            <w:left w:val="none" w:sz="0" w:space="0" w:color="auto"/>
            <w:bottom w:val="none" w:sz="0" w:space="0" w:color="auto"/>
            <w:right w:val="none" w:sz="0" w:space="0" w:color="auto"/>
          </w:divBdr>
        </w:div>
        <w:div w:id="292760116">
          <w:marLeft w:val="0"/>
          <w:marRight w:val="0"/>
          <w:marTop w:val="0"/>
          <w:marBottom w:val="0"/>
          <w:divBdr>
            <w:top w:val="none" w:sz="0" w:space="0" w:color="auto"/>
            <w:left w:val="none" w:sz="0" w:space="0" w:color="auto"/>
            <w:bottom w:val="none" w:sz="0" w:space="0" w:color="auto"/>
            <w:right w:val="none" w:sz="0" w:space="0" w:color="auto"/>
          </w:divBdr>
        </w:div>
        <w:div w:id="603538337">
          <w:marLeft w:val="0"/>
          <w:marRight w:val="0"/>
          <w:marTop w:val="0"/>
          <w:marBottom w:val="0"/>
          <w:divBdr>
            <w:top w:val="none" w:sz="0" w:space="0" w:color="auto"/>
            <w:left w:val="none" w:sz="0" w:space="0" w:color="auto"/>
            <w:bottom w:val="none" w:sz="0" w:space="0" w:color="auto"/>
            <w:right w:val="none" w:sz="0" w:space="0" w:color="auto"/>
          </w:divBdr>
        </w:div>
        <w:div w:id="59405870">
          <w:marLeft w:val="0"/>
          <w:marRight w:val="0"/>
          <w:marTop w:val="0"/>
          <w:marBottom w:val="0"/>
          <w:divBdr>
            <w:top w:val="none" w:sz="0" w:space="0" w:color="auto"/>
            <w:left w:val="none" w:sz="0" w:space="0" w:color="auto"/>
            <w:bottom w:val="none" w:sz="0" w:space="0" w:color="auto"/>
            <w:right w:val="none" w:sz="0" w:space="0" w:color="auto"/>
          </w:divBdr>
        </w:div>
        <w:div w:id="1618217413">
          <w:marLeft w:val="0"/>
          <w:marRight w:val="0"/>
          <w:marTop w:val="0"/>
          <w:marBottom w:val="0"/>
          <w:divBdr>
            <w:top w:val="none" w:sz="0" w:space="0" w:color="auto"/>
            <w:left w:val="none" w:sz="0" w:space="0" w:color="auto"/>
            <w:bottom w:val="none" w:sz="0" w:space="0" w:color="auto"/>
            <w:right w:val="none" w:sz="0" w:space="0" w:color="auto"/>
          </w:divBdr>
        </w:div>
        <w:div w:id="1557742453">
          <w:marLeft w:val="0"/>
          <w:marRight w:val="0"/>
          <w:marTop w:val="0"/>
          <w:marBottom w:val="0"/>
          <w:divBdr>
            <w:top w:val="none" w:sz="0" w:space="0" w:color="auto"/>
            <w:left w:val="none" w:sz="0" w:space="0" w:color="auto"/>
            <w:bottom w:val="none" w:sz="0" w:space="0" w:color="auto"/>
            <w:right w:val="none" w:sz="0" w:space="0" w:color="auto"/>
          </w:divBdr>
        </w:div>
        <w:div w:id="2118452048">
          <w:marLeft w:val="0"/>
          <w:marRight w:val="0"/>
          <w:marTop w:val="0"/>
          <w:marBottom w:val="0"/>
          <w:divBdr>
            <w:top w:val="none" w:sz="0" w:space="0" w:color="auto"/>
            <w:left w:val="none" w:sz="0" w:space="0" w:color="auto"/>
            <w:bottom w:val="none" w:sz="0" w:space="0" w:color="auto"/>
            <w:right w:val="none" w:sz="0" w:space="0" w:color="auto"/>
          </w:divBdr>
        </w:div>
        <w:div w:id="586575664">
          <w:marLeft w:val="0"/>
          <w:marRight w:val="0"/>
          <w:marTop w:val="0"/>
          <w:marBottom w:val="0"/>
          <w:divBdr>
            <w:top w:val="none" w:sz="0" w:space="0" w:color="auto"/>
            <w:left w:val="none" w:sz="0" w:space="0" w:color="auto"/>
            <w:bottom w:val="none" w:sz="0" w:space="0" w:color="auto"/>
            <w:right w:val="none" w:sz="0" w:space="0" w:color="auto"/>
          </w:divBdr>
        </w:div>
        <w:div w:id="779185692">
          <w:marLeft w:val="0"/>
          <w:marRight w:val="0"/>
          <w:marTop w:val="0"/>
          <w:marBottom w:val="0"/>
          <w:divBdr>
            <w:top w:val="none" w:sz="0" w:space="0" w:color="auto"/>
            <w:left w:val="none" w:sz="0" w:space="0" w:color="auto"/>
            <w:bottom w:val="none" w:sz="0" w:space="0" w:color="auto"/>
            <w:right w:val="none" w:sz="0" w:space="0" w:color="auto"/>
          </w:divBdr>
        </w:div>
        <w:div w:id="1325862093">
          <w:marLeft w:val="0"/>
          <w:marRight w:val="0"/>
          <w:marTop w:val="0"/>
          <w:marBottom w:val="0"/>
          <w:divBdr>
            <w:top w:val="none" w:sz="0" w:space="0" w:color="auto"/>
            <w:left w:val="none" w:sz="0" w:space="0" w:color="auto"/>
            <w:bottom w:val="none" w:sz="0" w:space="0" w:color="auto"/>
            <w:right w:val="none" w:sz="0" w:space="0" w:color="auto"/>
          </w:divBdr>
        </w:div>
        <w:div w:id="811290370">
          <w:marLeft w:val="0"/>
          <w:marRight w:val="0"/>
          <w:marTop w:val="0"/>
          <w:marBottom w:val="0"/>
          <w:divBdr>
            <w:top w:val="none" w:sz="0" w:space="0" w:color="auto"/>
            <w:left w:val="none" w:sz="0" w:space="0" w:color="auto"/>
            <w:bottom w:val="none" w:sz="0" w:space="0" w:color="auto"/>
            <w:right w:val="none" w:sz="0" w:space="0" w:color="auto"/>
          </w:divBdr>
        </w:div>
        <w:div w:id="205215123">
          <w:marLeft w:val="0"/>
          <w:marRight w:val="0"/>
          <w:marTop w:val="0"/>
          <w:marBottom w:val="0"/>
          <w:divBdr>
            <w:top w:val="none" w:sz="0" w:space="0" w:color="auto"/>
            <w:left w:val="none" w:sz="0" w:space="0" w:color="auto"/>
            <w:bottom w:val="none" w:sz="0" w:space="0" w:color="auto"/>
            <w:right w:val="none" w:sz="0" w:space="0" w:color="auto"/>
          </w:divBdr>
        </w:div>
        <w:div w:id="2060857700">
          <w:marLeft w:val="0"/>
          <w:marRight w:val="0"/>
          <w:marTop w:val="0"/>
          <w:marBottom w:val="0"/>
          <w:divBdr>
            <w:top w:val="none" w:sz="0" w:space="0" w:color="auto"/>
            <w:left w:val="none" w:sz="0" w:space="0" w:color="auto"/>
            <w:bottom w:val="none" w:sz="0" w:space="0" w:color="auto"/>
            <w:right w:val="none" w:sz="0" w:space="0" w:color="auto"/>
          </w:divBdr>
        </w:div>
        <w:div w:id="1366833463">
          <w:marLeft w:val="0"/>
          <w:marRight w:val="0"/>
          <w:marTop w:val="0"/>
          <w:marBottom w:val="0"/>
          <w:divBdr>
            <w:top w:val="none" w:sz="0" w:space="0" w:color="auto"/>
            <w:left w:val="none" w:sz="0" w:space="0" w:color="auto"/>
            <w:bottom w:val="none" w:sz="0" w:space="0" w:color="auto"/>
            <w:right w:val="none" w:sz="0" w:space="0" w:color="auto"/>
          </w:divBdr>
        </w:div>
        <w:div w:id="232854341">
          <w:marLeft w:val="0"/>
          <w:marRight w:val="0"/>
          <w:marTop w:val="0"/>
          <w:marBottom w:val="0"/>
          <w:divBdr>
            <w:top w:val="none" w:sz="0" w:space="0" w:color="auto"/>
            <w:left w:val="none" w:sz="0" w:space="0" w:color="auto"/>
            <w:bottom w:val="none" w:sz="0" w:space="0" w:color="auto"/>
            <w:right w:val="none" w:sz="0" w:space="0" w:color="auto"/>
          </w:divBdr>
        </w:div>
        <w:div w:id="1231379512">
          <w:marLeft w:val="0"/>
          <w:marRight w:val="0"/>
          <w:marTop w:val="0"/>
          <w:marBottom w:val="0"/>
          <w:divBdr>
            <w:top w:val="none" w:sz="0" w:space="0" w:color="auto"/>
            <w:left w:val="none" w:sz="0" w:space="0" w:color="auto"/>
            <w:bottom w:val="none" w:sz="0" w:space="0" w:color="auto"/>
            <w:right w:val="none" w:sz="0" w:space="0" w:color="auto"/>
          </w:divBdr>
        </w:div>
      </w:divsChild>
    </w:div>
    <w:div w:id="2030569956">
      <w:bodyDiv w:val="1"/>
      <w:marLeft w:val="0"/>
      <w:marRight w:val="0"/>
      <w:marTop w:val="0"/>
      <w:marBottom w:val="0"/>
      <w:divBdr>
        <w:top w:val="none" w:sz="0" w:space="0" w:color="auto"/>
        <w:left w:val="none" w:sz="0" w:space="0" w:color="auto"/>
        <w:bottom w:val="none" w:sz="0" w:space="0" w:color="auto"/>
        <w:right w:val="none" w:sz="0" w:space="0" w:color="auto"/>
      </w:divBdr>
      <w:divsChild>
        <w:div w:id="194778910">
          <w:marLeft w:val="0"/>
          <w:marRight w:val="0"/>
          <w:marTop w:val="0"/>
          <w:marBottom w:val="0"/>
          <w:divBdr>
            <w:top w:val="none" w:sz="0" w:space="0" w:color="auto"/>
            <w:left w:val="none" w:sz="0" w:space="0" w:color="auto"/>
            <w:bottom w:val="none" w:sz="0" w:space="0" w:color="auto"/>
            <w:right w:val="none" w:sz="0" w:space="0" w:color="auto"/>
          </w:divBdr>
        </w:div>
        <w:div w:id="1480684276">
          <w:marLeft w:val="0"/>
          <w:marRight w:val="0"/>
          <w:marTop w:val="0"/>
          <w:marBottom w:val="0"/>
          <w:divBdr>
            <w:top w:val="none" w:sz="0" w:space="0" w:color="auto"/>
            <w:left w:val="none" w:sz="0" w:space="0" w:color="auto"/>
            <w:bottom w:val="none" w:sz="0" w:space="0" w:color="auto"/>
            <w:right w:val="none" w:sz="0" w:space="0" w:color="auto"/>
          </w:divBdr>
        </w:div>
        <w:div w:id="432629680">
          <w:marLeft w:val="0"/>
          <w:marRight w:val="0"/>
          <w:marTop w:val="0"/>
          <w:marBottom w:val="0"/>
          <w:divBdr>
            <w:top w:val="none" w:sz="0" w:space="0" w:color="auto"/>
            <w:left w:val="none" w:sz="0" w:space="0" w:color="auto"/>
            <w:bottom w:val="none" w:sz="0" w:space="0" w:color="auto"/>
            <w:right w:val="none" w:sz="0" w:space="0" w:color="auto"/>
          </w:divBdr>
        </w:div>
        <w:div w:id="1896235954">
          <w:marLeft w:val="0"/>
          <w:marRight w:val="0"/>
          <w:marTop w:val="0"/>
          <w:marBottom w:val="0"/>
          <w:divBdr>
            <w:top w:val="none" w:sz="0" w:space="0" w:color="auto"/>
            <w:left w:val="none" w:sz="0" w:space="0" w:color="auto"/>
            <w:bottom w:val="none" w:sz="0" w:space="0" w:color="auto"/>
            <w:right w:val="none" w:sz="0" w:space="0" w:color="auto"/>
          </w:divBdr>
        </w:div>
        <w:div w:id="769929571">
          <w:marLeft w:val="0"/>
          <w:marRight w:val="0"/>
          <w:marTop w:val="0"/>
          <w:marBottom w:val="0"/>
          <w:divBdr>
            <w:top w:val="none" w:sz="0" w:space="0" w:color="auto"/>
            <w:left w:val="none" w:sz="0" w:space="0" w:color="auto"/>
            <w:bottom w:val="none" w:sz="0" w:space="0" w:color="auto"/>
            <w:right w:val="none" w:sz="0" w:space="0" w:color="auto"/>
          </w:divBdr>
        </w:div>
        <w:div w:id="1065107312">
          <w:marLeft w:val="0"/>
          <w:marRight w:val="0"/>
          <w:marTop w:val="0"/>
          <w:marBottom w:val="0"/>
          <w:divBdr>
            <w:top w:val="none" w:sz="0" w:space="0" w:color="auto"/>
            <w:left w:val="none" w:sz="0" w:space="0" w:color="auto"/>
            <w:bottom w:val="none" w:sz="0" w:space="0" w:color="auto"/>
            <w:right w:val="none" w:sz="0" w:space="0" w:color="auto"/>
          </w:divBdr>
        </w:div>
        <w:div w:id="1279289806">
          <w:marLeft w:val="0"/>
          <w:marRight w:val="0"/>
          <w:marTop w:val="0"/>
          <w:marBottom w:val="0"/>
          <w:divBdr>
            <w:top w:val="none" w:sz="0" w:space="0" w:color="auto"/>
            <w:left w:val="none" w:sz="0" w:space="0" w:color="auto"/>
            <w:bottom w:val="none" w:sz="0" w:space="0" w:color="auto"/>
            <w:right w:val="none" w:sz="0" w:space="0" w:color="auto"/>
          </w:divBdr>
        </w:div>
        <w:div w:id="676536287">
          <w:marLeft w:val="0"/>
          <w:marRight w:val="0"/>
          <w:marTop w:val="0"/>
          <w:marBottom w:val="0"/>
          <w:divBdr>
            <w:top w:val="none" w:sz="0" w:space="0" w:color="auto"/>
            <w:left w:val="none" w:sz="0" w:space="0" w:color="auto"/>
            <w:bottom w:val="none" w:sz="0" w:space="0" w:color="auto"/>
            <w:right w:val="none" w:sz="0" w:space="0" w:color="auto"/>
          </w:divBdr>
        </w:div>
        <w:div w:id="1250383257">
          <w:marLeft w:val="0"/>
          <w:marRight w:val="0"/>
          <w:marTop w:val="0"/>
          <w:marBottom w:val="0"/>
          <w:divBdr>
            <w:top w:val="none" w:sz="0" w:space="0" w:color="auto"/>
            <w:left w:val="none" w:sz="0" w:space="0" w:color="auto"/>
            <w:bottom w:val="none" w:sz="0" w:space="0" w:color="auto"/>
            <w:right w:val="none" w:sz="0" w:space="0" w:color="auto"/>
          </w:divBdr>
        </w:div>
        <w:div w:id="1635284645">
          <w:marLeft w:val="0"/>
          <w:marRight w:val="0"/>
          <w:marTop w:val="0"/>
          <w:marBottom w:val="0"/>
          <w:divBdr>
            <w:top w:val="none" w:sz="0" w:space="0" w:color="auto"/>
            <w:left w:val="none" w:sz="0" w:space="0" w:color="auto"/>
            <w:bottom w:val="none" w:sz="0" w:space="0" w:color="auto"/>
            <w:right w:val="none" w:sz="0" w:space="0" w:color="auto"/>
          </w:divBdr>
        </w:div>
        <w:div w:id="1414280537">
          <w:marLeft w:val="0"/>
          <w:marRight w:val="0"/>
          <w:marTop w:val="0"/>
          <w:marBottom w:val="0"/>
          <w:divBdr>
            <w:top w:val="none" w:sz="0" w:space="0" w:color="auto"/>
            <w:left w:val="none" w:sz="0" w:space="0" w:color="auto"/>
            <w:bottom w:val="none" w:sz="0" w:space="0" w:color="auto"/>
            <w:right w:val="none" w:sz="0" w:space="0" w:color="auto"/>
          </w:divBdr>
        </w:div>
        <w:div w:id="682174397">
          <w:marLeft w:val="0"/>
          <w:marRight w:val="0"/>
          <w:marTop w:val="0"/>
          <w:marBottom w:val="0"/>
          <w:divBdr>
            <w:top w:val="none" w:sz="0" w:space="0" w:color="auto"/>
            <w:left w:val="none" w:sz="0" w:space="0" w:color="auto"/>
            <w:bottom w:val="none" w:sz="0" w:space="0" w:color="auto"/>
            <w:right w:val="none" w:sz="0" w:space="0" w:color="auto"/>
          </w:divBdr>
        </w:div>
        <w:div w:id="268195876">
          <w:marLeft w:val="0"/>
          <w:marRight w:val="0"/>
          <w:marTop w:val="0"/>
          <w:marBottom w:val="0"/>
          <w:divBdr>
            <w:top w:val="none" w:sz="0" w:space="0" w:color="auto"/>
            <w:left w:val="none" w:sz="0" w:space="0" w:color="auto"/>
            <w:bottom w:val="none" w:sz="0" w:space="0" w:color="auto"/>
            <w:right w:val="none" w:sz="0" w:space="0" w:color="auto"/>
          </w:divBdr>
        </w:div>
        <w:div w:id="71970926">
          <w:marLeft w:val="0"/>
          <w:marRight w:val="0"/>
          <w:marTop w:val="0"/>
          <w:marBottom w:val="0"/>
          <w:divBdr>
            <w:top w:val="none" w:sz="0" w:space="0" w:color="auto"/>
            <w:left w:val="none" w:sz="0" w:space="0" w:color="auto"/>
            <w:bottom w:val="none" w:sz="0" w:space="0" w:color="auto"/>
            <w:right w:val="none" w:sz="0" w:space="0" w:color="auto"/>
          </w:divBdr>
        </w:div>
        <w:div w:id="112603343">
          <w:marLeft w:val="0"/>
          <w:marRight w:val="0"/>
          <w:marTop w:val="0"/>
          <w:marBottom w:val="0"/>
          <w:divBdr>
            <w:top w:val="none" w:sz="0" w:space="0" w:color="auto"/>
            <w:left w:val="none" w:sz="0" w:space="0" w:color="auto"/>
            <w:bottom w:val="none" w:sz="0" w:space="0" w:color="auto"/>
            <w:right w:val="none" w:sz="0" w:space="0" w:color="auto"/>
          </w:divBdr>
        </w:div>
        <w:div w:id="31928890">
          <w:marLeft w:val="0"/>
          <w:marRight w:val="0"/>
          <w:marTop w:val="0"/>
          <w:marBottom w:val="0"/>
          <w:divBdr>
            <w:top w:val="none" w:sz="0" w:space="0" w:color="auto"/>
            <w:left w:val="none" w:sz="0" w:space="0" w:color="auto"/>
            <w:bottom w:val="none" w:sz="0" w:space="0" w:color="auto"/>
            <w:right w:val="none" w:sz="0" w:space="0" w:color="auto"/>
          </w:divBdr>
        </w:div>
        <w:div w:id="25569662">
          <w:marLeft w:val="0"/>
          <w:marRight w:val="0"/>
          <w:marTop w:val="0"/>
          <w:marBottom w:val="0"/>
          <w:divBdr>
            <w:top w:val="none" w:sz="0" w:space="0" w:color="auto"/>
            <w:left w:val="none" w:sz="0" w:space="0" w:color="auto"/>
            <w:bottom w:val="none" w:sz="0" w:space="0" w:color="auto"/>
            <w:right w:val="none" w:sz="0" w:space="0" w:color="auto"/>
          </w:divBdr>
        </w:div>
        <w:div w:id="1225067027">
          <w:marLeft w:val="0"/>
          <w:marRight w:val="0"/>
          <w:marTop w:val="0"/>
          <w:marBottom w:val="0"/>
          <w:divBdr>
            <w:top w:val="none" w:sz="0" w:space="0" w:color="auto"/>
            <w:left w:val="none" w:sz="0" w:space="0" w:color="auto"/>
            <w:bottom w:val="none" w:sz="0" w:space="0" w:color="auto"/>
            <w:right w:val="none" w:sz="0" w:space="0" w:color="auto"/>
          </w:divBdr>
        </w:div>
        <w:div w:id="258369784">
          <w:marLeft w:val="0"/>
          <w:marRight w:val="0"/>
          <w:marTop w:val="0"/>
          <w:marBottom w:val="0"/>
          <w:divBdr>
            <w:top w:val="none" w:sz="0" w:space="0" w:color="auto"/>
            <w:left w:val="none" w:sz="0" w:space="0" w:color="auto"/>
            <w:bottom w:val="none" w:sz="0" w:space="0" w:color="auto"/>
            <w:right w:val="none" w:sz="0" w:space="0" w:color="auto"/>
          </w:divBdr>
        </w:div>
        <w:div w:id="480730763">
          <w:marLeft w:val="0"/>
          <w:marRight w:val="0"/>
          <w:marTop w:val="0"/>
          <w:marBottom w:val="0"/>
          <w:divBdr>
            <w:top w:val="none" w:sz="0" w:space="0" w:color="auto"/>
            <w:left w:val="none" w:sz="0" w:space="0" w:color="auto"/>
            <w:bottom w:val="none" w:sz="0" w:space="0" w:color="auto"/>
            <w:right w:val="none" w:sz="0" w:space="0" w:color="auto"/>
          </w:divBdr>
        </w:div>
        <w:div w:id="219632906">
          <w:marLeft w:val="0"/>
          <w:marRight w:val="0"/>
          <w:marTop w:val="0"/>
          <w:marBottom w:val="0"/>
          <w:divBdr>
            <w:top w:val="none" w:sz="0" w:space="0" w:color="auto"/>
            <w:left w:val="none" w:sz="0" w:space="0" w:color="auto"/>
            <w:bottom w:val="none" w:sz="0" w:space="0" w:color="auto"/>
            <w:right w:val="none" w:sz="0" w:space="0" w:color="auto"/>
          </w:divBdr>
        </w:div>
        <w:div w:id="319701207">
          <w:marLeft w:val="0"/>
          <w:marRight w:val="0"/>
          <w:marTop w:val="0"/>
          <w:marBottom w:val="0"/>
          <w:divBdr>
            <w:top w:val="none" w:sz="0" w:space="0" w:color="auto"/>
            <w:left w:val="none" w:sz="0" w:space="0" w:color="auto"/>
            <w:bottom w:val="none" w:sz="0" w:space="0" w:color="auto"/>
            <w:right w:val="none" w:sz="0" w:space="0" w:color="auto"/>
          </w:divBdr>
        </w:div>
        <w:div w:id="264533313">
          <w:marLeft w:val="0"/>
          <w:marRight w:val="0"/>
          <w:marTop w:val="0"/>
          <w:marBottom w:val="0"/>
          <w:divBdr>
            <w:top w:val="none" w:sz="0" w:space="0" w:color="auto"/>
            <w:left w:val="none" w:sz="0" w:space="0" w:color="auto"/>
            <w:bottom w:val="none" w:sz="0" w:space="0" w:color="auto"/>
            <w:right w:val="none" w:sz="0" w:space="0" w:color="auto"/>
          </w:divBdr>
        </w:div>
        <w:div w:id="2013802279">
          <w:marLeft w:val="0"/>
          <w:marRight w:val="0"/>
          <w:marTop w:val="0"/>
          <w:marBottom w:val="0"/>
          <w:divBdr>
            <w:top w:val="none" w:sz="0" w:space="0" w:color="auto"/>
            <w:left w:val="none" w:sz="0" w:space="0" w:color="auto"/>
            <w:bottom w:val="none" w:sz="0" w:space="0" w:color="auto"/>
            <w:right w:val="none" w:sz="0" w:space="0" w:color="auto"/>
          </w:divBdr>
        </w:div>
        <w:div w:id="1967158170">
          <w:marLeft w:val="0"/>
          <w:marRight w:val="0"/>
          <w:marTop w:val="0"/>
          <w:marBottom w:val="0"/>
          <w:divBdr>
            <w:top w:val="none" w:sz="0" w:space="0" w:color="auto"/>
            <w:left w:val="none" w:sz="0" w:space="0" w:color="auto"/>
            <w:bottom w:val="none" w:sz="0" w:space="0" w:color="auto"/>
            <w:right w:val="none" w:sz="0" w:space="0" w:color="auto"/>
          </w:divBdr>
        </w:div>
        <w:div w:id="1943295522">
          <w:marLeft w:val="0"/>
          <w:marRight w:val="0"/>
          <w:marTop w:val="0"/>
          <w:marBottom w:val="0"/>
          <w:divBdr>
            <w:top w:val="none" w:sz="0" w:space="0" w:color="auto"/>
            <w:left w:val="none" w:sz="0" w:space="0" w:color="auto"/>
            <w:bottom w:val="none" w:sz="0" w:space="0" w:color="auto"/>
            <w:right w:val="none" w:sz="0" w:space="0" w:color="auto"/>
          </w:divBdr>
        </w:div>
        <w:div w:id="27267938">
          <w:marLeft w:val="0"/>
          <w:marRight w:val="0"/>
          <w:marTop w:val="0"/>
          <w:marBottom w:val="0"/>
          <w:divBdr>
            <w:top w:val="none" w:sz="0" w:space="0" w:color="auto"/>
            <w:left w:val="none" w:sz="0" w:space="0" w:color="auto"/>
            <w:bottom w:val="none" w:sz="0" w:space="0" w:color="auto"/>
            <w:right w:val="none" w:sz="0" w:space="0" w:color="auto"/>
          </w:divBdr>
        </w:div>
        <w:div w:id="871839476">
          <w:marLeft w:val="0"/>
          <w:marRight w:val="0"/>
          <w:marTop w:val="0"/>
          <w:marBottom w:val="0"/>
          <w:divBdr>
            <w:top w:val="none" w:sz="0" w:space="0" w:color="auto"/>
            <w:left w:val="none" w:sz="0" w:space="0" w:color="auto"/>
            <w:bottom w:val="none" w:sz="0" w:space="0" w:color="auto"/>
            <w:right w:val="none" w:sz="0" w:space="0" w:color="auto"/>
          </w:divBdr>
        </w:div>
        <w:div w:id="1137185933">
          <w:marLeft w:val="0"/>
          <w:marRight w:val="0"/>
          <w:marTop w:val="0"/>
          <w:marBottom w:val="0"/>
          <w:divBdr>
            <w:top w:val="none" w:sz="0" w:space="0" w:color="auto"/>
            <w:left w:val="none" w:sz="0" w:space="0" w:color="auto"/>
            <w:bottom w:val="none" w:sz="0" w:space="0" w:color="auto"/>
            <w:right w:val="none" w:sz="0" w:space="0" w:color="auto"/>
          </w:divBdr>
        </w:div>
        <w:div w:id="1974290017">
          <w:marLeft w:val="0"/>
          <w:marRight w:val="0"/>
          <w:marTop w:val="0"/>
          <w:marBottom w:val="0"/>
          <w:divBdr>
            <w:top w:val="none" w:sz="0" w:space="0" w:color="auto"/>
            <w:left w:val="none" w:sz="0" w:space="0" w:color="auto"/>
            <w:bottom w:val="none" w:sz="0" w:space="0" w:color="auto"/>
            <w:right w:val="none" w:sz="0" w:space="0" w:color="auto"/>
          </w:divBdr>
        </w:div>
        <w:div w:id="288897454">
          <w:marLeft w:val="0"/>
          <w:marRight w:val="0"/>
          <w:marTop w:val="0"/>
          <w:marBottom w:val="0"/>
          <w:divBdr>
            <w:top w:val="none" w:sz="0" w:space="0" w:color="auto"/>
            <w:left w:val="none" w:sz="0" w:space="0" w:color="auto"/>
            <w:bottom w:val="none" w:sz="0" w:space="0" w:color="auto"/>
            <w:right w:val="none" w:sz="0" w:space="0" w:color="auto"/>
          </w:divBdr>
        </w:div>
        <w:div w:id="1625308110">
          <w:marLeft w:val="0"/>
          <w:marRight w:val="0"/>
          <w:marTop w:val="0"/>
          <w:marBottom w:val="0"/>
          <w:divBdr>
            <w:top w:val="none" w:sz="0" w:space="0" w:color="auto"/>
            <w:left w:val="none" w:sz="0" w:space="0" w:color="auto"/>
            <w:bottom w:val="none" w:sz="0" w:space="0" w:color="auto"/>
            <w:right w:val="none" w:sz="0" w:space="0" w:color="auto"/>
          </w:divBdr>
        </w:div>
        <w:div w:id="1640190599">
          <w:marLeft w:val="0"/>
          <w:marRight w:val="0"/>
          <w:marTop w:val="0"/>
          <w:marBottom w:val="0"/>
          <w:divBdr>
            <w:top w:val="none" w:sz="0" w:space="0" w:color="auto"/>
            <w:left w:val="none" w:sz="0" w:space="0" w:color="auto"/>
            <w:bottom w:val="none" w:sz="0" w:space="0" w:color="auto"/>
            <w:right w:val="none" w:sz="0" w:space="0" w:color="auto"/>
          </w:divBdr>
        </w:div>
        <w:div w:id="779883466">
          <w:marLeft w:val="0"/>
          <w:marRight w:val="0"/>
          <w:marTop w:val="0"/>
          <w:marBottom w:val="0"/>
          <w:divBdr>
            <w:top w:val="none" w:sz="0" w:space="0" w:color="auto"/>
            <w:left w:val="none" w:sz="0" w:space="0" w:color="auto"/>
            <w:bottom w:val="none" w:sz="0" w:space="0" w:color="auto"/>
            <w:right w:val="none" w:sz="0" w:space="0" w:color="auto"/>
          </w:divBdr>
        </w:div>
        <w:div w:id="709648526">
          <w:marLeft w:val="0"/>
          <w:marRight w:val="0"/>
          <w:marTop w:val="0"/>
          <w:marBottom w:val="0"/>
          <w:divBdr>
            <w:top w:val="none" w:sz="0" w:space="0" w:color="auto"/>
            <w:left w:val="none" w:sz="0" w:space="0" w:color="auto"/>
            <w:bottom w:val="none" w:sz="0" w:space="0" w:color="auto"/>
            <w:right w:val="none" w:sz="0" w:space="0" w:color="auto"/>
          </w:divBdr>
        </w:div>
        <w:div w:id="1360543955">
          <w:marLeft w:val="0"/>
          <w:marRight w:val="0"/>
          <w:marTop w:val="0"/>
          <w:marBottom w:val="0"/>
          <w:divBdr>
            <w:top w:val="none" w:sz="0" w:space="0" w:color="auto"/>
            <w:left w:val="none" w:sz="0" w:space="0" w:color="auto"/>
            <w:bottom w:val="none" w:sz="0" w:space="0" w:color="auto"/>
            <w:right w:val="none" w:sz="0" w:space="0" w:color="auto"/>
          </w:divBdr>
        </w:div>
        <w:div w:id="2049526158">
          <w:marLeft w:val="0"/>
          <w:marRight w:val="0"/>
          <w:marTop w:val="0"/>
          <w:marBottom w:val="0"/>
          <w:divBdr>
            <w:top w:val="none" w:sz="0" w:space="0" w:color="auto"/>
            <w:left w:val="none" w:sz="0" w:space="0" w:color="auto"/>
            <w:bottom w:val="none" w:sz="0" w:space="0" w:color="auto"/>
            <w:right w:val="none" w:sz="0" w:space="0" w:color="auto"/>
          </w:divBdr>
        </w:div>
        <w:div w:id="1526017007">
          <w:marLeft w:val="0"/>
          <w:marRight w:val="0"/>
          <w:marTop w:val="0"/>
          <w:marBottom w:val="0"/>
          <w:divBdr>
            <w:top w:val="none" w:sz="0" w:space="0" w:color="auto"/>
            <w:left w:val="none" w:sz="0" w:space="0" w:color="auto"/>
            <w:bottom w:val="none" w:sz="0" w:space="0" w:color="auto"/>
            <w:right w:val="none" w:sz="0" w:space="0" w:color="auto"/>
          </w:divBdr>
        </w:div>
        <w:div w:id="1943417015">
          <w:marLeft w:val="0"/>
          <w:marRight w:val="0"/>
          <w:marTop w:val="0"/>
          <w:marBottom w:val="0"/>
          <w:divBdr>
            <w:top w:val="none" w:sz="0" w:space="0" w:color="auto"/>
            <w:left w:val="none" w:sz="0" w:space="0" w:color="auto"/>
            <w:bottom w:val="none" w:sz="0" w:space="0" w:color="auto"/>
            <w:right w:val="none" w:sz="0" w:space="0" w:color="auto"/>
          </w:divBdr>
        </w:div>
        <w:div w:id="1710835918">
          <w:marLeft w:val="0"/>
          <w:marRight w:val="0"/>
          <w:marTop w:val="0"/>
          <w:marBottom w:val="0"/>
          <w:divBdr>
            <w:top w:val="none" w:sz="0" w:space="0" w:color="auto"/>
            <w:left w:val="none" w:sz="0" w:space="0" w:color="auto"/>
            <w:bottom w:val="none" w:sz="0" w:space="0" w:color="auto"/>
            <w:right w:val="none" w:sz="0" w:space="0" w:color="auto"/>
          </w:divBdr>
        </w:div>
        <w:div w:id="870191745">
          <w:marLeft w:val="0"/>
          <w:marRight w:val="0"/>
          <w:marTop w:val="0"/>
          <w:marBottom w:val="0"/>
          <w:divBdr>
            <w:top w:val="none" w:sz="0" w:space="0" w:color="auto"/>
            <w:left w:val="none" w:sz="0" w:space="0" w:color="auto"/>
            <w:bottom w:val="none" w:sz="0" w:space="0" w:color="auto"/>
            <w:right w:val="none" w:sz="0" w:space="0" w:color="auto"/>
          </w:divBdr>
        </w:div>
        <w:div w:id="2132556477">
          <w:marLeft w:val="0"/>
          <w:marRight w:val="0"/>
          <w:marTop w:val="0"/>
          <w:marBottom w:val="0"/>
          <w:divBdr>
            <w:top w:val="none" w:sz="0" w:space="0" w:color="auto"/>
            <w:left w:val="none" w:sz="0" w:space="0" w:color="auto"/>
            <w:bottom w:val="none" w:sz="0" w:space="0" w:color="auto"/>
            <w:right w:val="none" w:sz="0" w:space="0" w:color="auto"/>
          </w:divBdr>
        </w:div>
        <w:div w:id="1940872335">
          <w:marLeft w:val="0"/>
          <w:marRight w:val="0"/>
          <w:marTop w:val="0"/>
          <w:marBottom w:val="0"/>
          <w:divBdr>
            <w:top w:val="none" w:sz="0" w:space="0" w:color="auto"/>
            <w:left w:val="none" w:sz="0" w:space="0" w:color="auto"/>
            <w:bottom w:val="none" w:sz="0" w:space="0" w:color="auto"/>
            <w:right w:val="none" w:sz="0" w:space="0" w:color="auto"/>
          </w:divBdr>
        </w:div>
        <w:div w:id="157158731">
          <w:marLeft w:val="0"/>
          <w:marRight w:val="0"/>
          <w:marTop w:val="0"/>
          <w:marBottom w:val="0"/>
          <w:divBdr>
            <w:top w:val="none" w:sz="0" w:space="0" w:color="auto"/>
            <w:left w:val="none" w:sz="0" w:space="0" w:color="auto"/>
            <w:bottom w:val="none" w:sz="0" w:space="0" w:color="auto"/>
            <w:right w:val="none" w:sz="0" w:space="0" w:color="auto"/>
          </w:divBdr>
        </w:div>
        <w:div w:id="1944877150">
          <w:marLeft w:val="0"/>
          <w:marRight w:val="0"/>
          <w:marTop w:val="0"/>
          <w:marBottom w:val="0"/>
          <w:divBdr>
            <w:top w:val="none" w:sz="0" w:space="0" w:color="auto"/>
            <w:left w:val="none" w:sz="0" w:space="0" w:color="auto"/>
            <w:bottom w:val="none" w:sz="0" w:space="0" w:color="auto"/>
            <w:right w:val="none" w:sz="0" w:space="0" w:color="auto"/>
          </w:divBdr>
        </w:div>
        <w:div w:id="1422338047">
          <w:marLeft w:val="0"/>
          <w:marRight w:val="0"/>
          <w:marTop w:val="0"/>
          <w:marBottom w:val="0"/>
          <w:divBdr>
            <w:top w:val="none" w:sz="0" w:space="0" w:color="auto"/>
            <w:left w:val="none" w:sz="0" w:space="0" w:color="auto"/>
            <w:bottom w:val="none" w:sz="0" w:space="0" w:color="auto"/>
            <w:right w:val="none" w:sz="0" w:space="0" w:color="auto"/>
          </w:divBdr>
        </w:div>
        <w:div w:id="1965846402">
          <w:marLeft w:val="0"/>
          <w:marRight w:val="0"/>
          <w:marTop w:val="0"/>
          <w:marBottom w:val="0"/>
          <w:divBdr>
            <w:top w:val="none" w:sz="0" w:space="0" w:color="auto"/>
            <w:left w:val="none" w:sz="0" w:space="0" w:color="auto"/>
            <w:bottom w:val="none" w:sz="0" w:space="0" w:color="auto"/>
            <w:right w:val="none" w:sz="0" w:space="0" w:color="auto"/>
          </w:divBdr>
        </w:div>
        <w:div w:id="2008899510">
          <w:marLeft w:val="0"/>
          <w:marRight w:val="0"/>
          <w:marTop w:val="0"/>
          <w:marBottom w:val="0"/>
          <w:divBdr>
            <w:top w:val="none" w:sz="0" w:space="0" w:color="auto"/>
            <w:left w:val="none" w:sz="0" w:space="0" w:color="auto"/>
            <w:bottom w:val="none" w:sz="0" w:space="0" w:color="auto"/>
            <w:right w:val="none" w:sz="0" w:space="0" w:color="auto"/>
          </w:divBdr>
        </w:div>
        <w:div w:id="1522233513">
          <w:marLeft w:val="0"/>
          <w:marRight w:val="0"/>
          <w:marTop w:val="0"/>
          <w:marBottom w:val="0"/>
          <w:divBdr>
            <w:top w:val="none" w:sz="0" w:space="0" w:color="auto"/>
            <w:left w:val="none" w:sz="0" w:space="0" w:color="auto"/>
            <w:bottom w:val="none" w:sz="0" w:space="0" w:color="auto"/>
            <w:right w:val="none" w:sz="0" w:space="0" w:color="auto"/>
          </w:divBdr>
        </w:div>
        <w:div w:id="853348533">
          <w:marLeft w:val="0"/>
          <w:marRight w:val="0"/>
          <w:marTop w:val="0"/>
          <w:marBottom w:val="0"/>
          <w:divBdr>
            <w:top w:val="none" w:sz="0" w:space="0" w:color="auto"/>
            <w:left w:val="none" w:sz="0" w:space="0" w:color="auto"/>
            <w:bottom w:val="none" w:sz="0" w:space="0" w:color="auto"/>
            <w:right w:val="none" w:sz="0" w:space="0" w:color="auto"/>
          </w:divBdr>
        </w:div>
        <w:div w:id="48958888">
          <w:marLeft w:val="0"/>
          <w:marRight w:val="0"/>
          <w:marTop w:val="0"/>
          <w:marBottom w:val="0"/>
          <w:divBdr>
            <w:top w:val="none" w:sz="0" w:space="0" w:color="auto"/>
            <w:left w:val="none" w:sz="0" w:space="0" w:color="auto"/>
            <w:bottom w:val="none" w:sz="0" w:space="0" w:color="auto"/>
            <w:right w:val="none" w:sz="0" w:space="0" w:color="auto"/>
          </w:divBdr>
        </w:div>
        <w:div w:id="1822501897">
          <w:marLeft w:val="0"/>
          <w:marRight w:val="0"/>
          <w:marTop w:val="0"/>
          <w:marBottom w:val="0"/>
          <w:divBdr>
            <w:top w:val="none" w:sz="0" w:space="0" w:color="auto"/>
            <w:left w:val="none" w:sz="0" w:space="0" w:color="auto"/>
            <w:bottom w:val="none" w:sz="0" w:space="0" w:color="auto"/>
            <w:right w:val="none" w:sz="0" w:space="0" w:color="auto"/>
          </w:divBdr>
        </w:div>
        <w:div w:id="1580214352">
          <w:marLeft w:val="0"/>
          <w:marRight w:val="0"/>
          <w:marTop w:val="0"/>
          <w:marBottom w:val="0"/>
          <w:divBdr>
            <w:top w:val="none" w:sz="0" w:space="0" w:color="auto"/>
            <w:left w:val="none" w:sz="0" w:space="0" w:color="auto"/>
            <w:bottom w:val="none" w:sz="0" w:space="0" w:color="auto"/>
            <w:right w:val="none" w:sz="0" w:space="0" w:color="auto"/>
          </w:divBdr>
        </w:div>
        <w:div w:id="385299993">
          <w:marLeft w:val="0"/>
          <w:marRight w:val="0"/>
          <w:marTop w:val="0"/>
          <w:marBottom w:val="0"/>
          <w:divBdr>
            <w:top w:val="none" w:sz="0" w:space="0" w:color="auto"/>
            <w:left w:val="none" w:sz="0" w:space="0" w:color="auto"/>
            <w:bottom w:val="none" w:sz="0" w:space="0" w:color="auto"/>
            <w:right w:val="none" w:sz="0" w:space="0" w:color="auto"/>
          </w:divBdr>
        </w:div>
        <w:div w:id="2018576511">
          <w:marLeft w:val="0"/>
          <w:marRight w:val="0"/>
          <w:marTop w:val="0"/>
          <w:marBottom w:val="0"/>
          <w:divBdr>
            <w:top w:val="none" w:sz="0" w:space="0" w:color="auto"/>
            <w:left w:val="none" w:sz="0" w:space="0" w:color="auto"/>
            <w:bottom w:val="none" w:sz="0" w:space="0" w:color="auto"/>
            <w:right w:val="none" w:sz="0" w:space="0" w:color="auto"/>
          </w:divBdr>
        </w:div>
        <w:div w:id="1846508984">
          <w:marLeft w:val="0"/>
          <w:marRight w:val="0"/>
          <w:marTop w:val="0"/>
          <w:marBottom w:val="0"/>
          <w:divBdr>
            <w:top w:val="none" w:sz="0" w:space="0" w:color="auto"/>
            <w:left w:val="none" w:sz="0" w:space="0" w:color="auto"/>
            <w:bottom w:val="none" w:sz="0" w:space="0" w:color="auto"/>
            <w:right w:val="none" w:sz="0" w:space="0" w:color="auto"/>
          </w:divBdr>
        </w:div>
        <w:div w:id="915287647">
          <w:marLeft w:val="0"/>
          <w:marRight w:val="0"/>
          <w:marTop w:val="0"/>
          <w:marBottom w:val="0"/>
          <w:divBdr>
            <w:top w:val="none" w:sz="0" w:space="0" w:color="auto"/>
            <w:left w:val="none" w:sz="0" w:space="0" w:color="auto"/>
            <w:bottom w:val="none" w:sz="0" w:space="0" w:color="auto"/>
            <w:right w:val="none" w:sz="0" w:space="0" w:color="auto"/>
          </w:divBdr>
        </w:div>
        <w:div w:id="1965381570">
          <w:marLeft w:val="0"/>
          <w:marRight w:val="0"/>
          <w:marTop w:val="0"/>
          <w:marBottom w:val="0"/>
          <w:divBdr>
            <w:top w:val="none" w:sz="0" w:space="0" w:color="auto"/>
            <w:left w:val="none" w:sz="0" w:space="0" w:color="auto"/>
            <w:bottom w:val="none" w:sz="0" w:space="0" w:color="auto"/>
            <w:right w:val="none" w:sz="0" w:space="0" w:color="auto"/>
          </w:divBdr>
        </w:div>
        <w:div w:id="1064331331">
          <w:marLeft w:val="0"/>
          <w:marRight w:val="0"/>
          <w:marTop w:val="0"/>
          <w:marBottom w:val="0"/>
          <w:divBdr>
            <w:top w:val="none" w:sz="0" w:space="0" w:color="auto"/>
            <w:left w:val="none" w:sz="0" w:space="0" w:color="auto"/>
            <w:bottom w:val="none" w:sz="0" w:space="0" w:color="auto"/>
            <w:right w:val="none" w:sz="0" w:space="0" w:color="auto"/>
          </w:divBdr>
        </w:div>
        <w:div w:id="1993362877">
          <w:marLeft w:val="0"/>
          <w:marRight w:val="0"/>
          <w:marTop w:val="0"/>
          <w:marBottom w:val="0"/>
          <w:divBdr>
            <w:top w:val="none" w:sz="0" w:space="0" w:color="auto"/>
            <w:left w:val="none" w:sz="0" w:space="0" w:color="auto"/>
            <w:bottom w:val="none" w:sz="0" w:space="0" w:color="auto"/>
            <w:right w:val="none" w:sz="0" w:space="0" w:color="auto"/>
          </w:divBdr>
        </w:div>
        <w:div w:id="1827355572">
          <w:marLeft w:val="0"/>
          <w:marRight w:val="0"/>
          <w:marTop w:val="0"/>
          <w:marBottom w:val="0"/>
          <w:divBdr>
            <w:top w:val="none" w:sz="0" w:space="0" w:color="auto"/>
            <w:left w:val="none" w:sz="0" w:space="0" w:color="auto"/>
            <w:bottom w:val="none" w:sz="0" w:space="0" w:color="auto"/>
            <w:right w:val="none" w:sz="0" w:space="0" w:color="auto"/>
          </w:divBdr>
        </w:div>
        <w:div w:id="37824492">
          <w:marLeft w:val="0"/>
          <w:marRight w:val="0"/>
          <w:marTop w:val="0"/>
          <w:marBottom w:val="0"/>
          <w:divBdr>
            <w:top w:val="none" w:sz="0" w:space="0" w:color="auto"/>
            <w:left w:val="none" w:sz="0" w:space="0" w:color="auto"/>
            <w:bottom w:val="none" w:sz="0" w:space="0" w:color="auto"/>
            <w:right w:val="none" w:sz="0" w:space="0" w:color="auto"/>
          </w:divBdr>
        </w:div>
        <w:div w:id="509611696">
          <w:marLeft w:val="0"/>
          <w:marRight w:val="0"/>
          <w:marTop w:val="0"/>
          <w:marBottom w:val="0"/>
          <w:divBdr>
            <w:top w:val="none" w:sz="0" w:space="0" w:color="auto"/>
            <w:left w:val="none" w:sz="0" w:space="0" w:color="auto"/>
            <w:bottom w:val="none" w:sz="0" w:space="0" w:color="auto"/>
            <w:right w:val="none" w:sz="0" w:space="0" w:color="auto"/>
          </w:divBdr>
        </w:div>
        <w:div w:id="2131509761">
          <w:marLeft w:val="0"/>
          <w:marRight w:val="0"/>
          <w:marTop w:val="0"/>
          <w:marBottom w:val="0"/>
          <w:divBdr>
            <w:top w:val="none" w:sz="0" w:space="0" w:color="auto"/>
            <w:left w:val="none" w:sz="0" w:space="0" w:color="auto"/>
            <w:bottom w:val="none" w:sz="0" w:space="0" w:color="auto"/>
            <w:right w:val="none" w:sz="0" w:space="0" w:color="auto"/>
          </w:divBdr>
        </w:div>
        <w:div w:id="825051945">
          <w:marLeft w:val="0"/>
          <w:marRight w:val="0"/>
          <w:marTop w:val="0"/>
          <w:marBottom w:val="0"/>
          <w:divBdr>
            <w:top w:val="none" w:sz="0" w:space="0" w:color="auto"/>
            <w:left w:val="none" w:sz="0" w:space="0" w:color="auto"/>
            <w:bottom w:val="none" w:sz="0" w:space="0" w:color="auto"/>
            <w:right w:val="none" w:sz="0" w:space="0" w:color="auto"/>
          </w:divBdr>
        </w:div>
        <w:div w:id="331493311">
          <w:marLeft w:val="0"/>
          <w:marRight w:val="0"/>
          <w:marTop w:val="0"/>
          <w:marBottom w:val="0"/>
          <w:divBdr>
            <w:top w:val="none" w:sz="0" w:space="0" w:color="auto"/>
            <w:left w:val="none" w:sz="0" w:space="0" w:color="auto"/>
            <w:bottom w:val="none" w:sz="0" w:space="0" w:color="auto"/>
            <w:right w:val="none" w:sz="0" w:space="0" w:color="auto"/>
          </w:divBdr>
        </w:div>
        <w:div w:id="1160928996">
          <w:marLeft w:val="0"/>
          <w:marRight w:val="0"/>
          <w:marTop w:val="0"/>
          <w:marBottom w:val="0"/>
          <w:divBdr>
            <w:top w:val="none" w:sz="0" w:space="0" w:color="auto"/>
            <w:left w:val="none" w:sz="0" w:space="0" w:color="auto"/>
            <w:bottom w:val="none" w:sz="0" w:space="0" w:color="auto"/>
            <w:right w:val="none" w:sz="0" w:space="0" w:color="auto"/>
          </w:divBdr>
        </w:div>
      </w:divsChild>
    </w:div>
    <w:div w:id="2057310109">
      <w:bodyDiv w:val="1"/>
      <w:marLeft w:val="0"/>
      <w:marRight w:val="0"/>
      <w:marTop w:val="0"/>
      <w:marBottom w:val="0"/>
      <w:divBdr>
        <w:top w:val="none" w:sz="0" w:space="0" w:color="auto"/>
        <w:left w:val="none" w:sz="0" w:space="0" w:color="auto"/>
        <w:bottom w:val="none" w:sz="0" w:space="0" w:color="auto"/>
        <w:right w:val="none" w:sz="0" w:space="0" w:color="auto"/>
      </w:divBdr>
    </w:div>
    <w:div w:id="2095589090">
      <w:bodyDiv w:val="1"/>
      <w:marLeft w:val="0"/>
      <w:marRight w:val="0"/>
      <w:marTop w:val="0"/>
      <w:marBottom w:val="0"/>
      <w:divBdr>
        <w:top w:val="none" w:sz="0" w:space="0" w:color="auto"/>
        <w:left w:val="none" w:sz="0" w:space="0" w:color="auto"/>
        <w:bottom w:val="none" w:sz="0" w:space="0" w:color="auto"/>
        <w:right w:val="none" w:sz="0" w:space="0" w:color="auto"/>
      </w:divBdr>
    </w:div>
    <w:div w:id="2106070861">
      <w:bodyDiv w:val="1"/>
      <w:marLeft w:val="0"/>
      <w:marRight w:val="0"/>
      <w:marTop w:val="0"/>
      <w:marBottom w:val="0"/>
      <w:divBdr>
        <w:top w:val="none" w:sz="0" w:space="0" w:color="auto"/>
        <w:left w:val="none" w:sz="0" w:space="0" w:color="auto"/>
        <w:bottom w:val="none" w:sz="0" w:space="0" w:color="auto"/>
        <w:right w:val="none" w:sz="0" w:space="0" w:color="auto"/>
      </w:divBdr>
    </w:div>
    <w:div w:id="2113931838">
      <w:bodyDiv w:val="1"/>
      <w:marLeft w:val="0"/>
      <w:marRight w:val="0"/>
      <w:marTop w:val="0"/>
      <w:marBottom w:val="0"/>
      <w:divBdr>
        <w:top w:val="none" w:sz="0" w:space="0" w:color="auto"/>
        <w:left w:val="none" w:sz="0" w:space="0" w:color="auto"/>
        <w:bottom w:val="none" w:sz="0" w:space="0" w:color="auto"/>
        <w:right w:val="none" w:sz="0" w:space="0" w:color="auto"/>
      </w:divBdr>
    </w:div>
    <w:div w:id="2114593626">
      <w:bodyDiv w:val="1"/>
      <w:marLeft w:val="0"/>
      <w:marRight w:val="0"/>
      <w:marTop w:val="0"/>
      <w:marBottom w:val="0"/>
      <w:divBdr>
        <w:top w:val="none" w:sz="0" w:space="0" w:color="auto"/>
        <w:left w:val="none" w:sz="0" w:space="0" w:color="auto"/>
        <w:bottom w:val="none" w:sz="0" w:space="0" w:color="auto"/>
        <w:right w:val="none" w:sz="0" w:space="0" w:color="auto"/>
      </w:divBdr>
    </w:div>
    <w:div w:id="2120711017">
      <w:bodyDiv w:val="1"/>
      <w:marLeft w:val="0"/>
      <w:marRight w:val="0"/>
      <w:marTop w:val="0"/>
      <w:marBottom w:val="0"/>
      <w:divBdr>
        <w:top w:val="none" w:sz="0" w:space="0" w:color="auto"/>
        <w:left w:val="none" w:sz="0" w:space="0" w:color="auto"/>
        <w:bottom w:val="none" w:sz="0" w:space="0" w:color="auto"/>
        <w:right w:val="none" w:sz="0" w:space="0" w:color="auto"/>
      </w:divBdr>
    </w:div>
    <w:div w:id="2130975083">
      <w:bodyDiv w:val="1"/>
      <w:marLeft w:val="0"/>
      <w:marRight w:val="0"/>
      <w:marTop w:val="0"/>
      <w:marBottom w:val="0"/>
      <w:divBdr>
        <w:top w:val="none" w:sz="0" w:space="0" w:color="auto"/>
        <w:left w:val="none" w:sz="0" w:space="0" w:color="auto"/>
        <w:bottom w:val="none" w:sz="0" w:space="0" w:color="auto"/>
        <w:right w:val="none" w:sz="0" w:space="0" w:color="auto"/>
      </w:divBdr>
      <w:divsChild>
        <w:div w:id="2033606985">
          <w:marLeft w:val="0"/>
          <w:marRight w:val="0"/>
          <w:marTop w:val="13"/>
          <w:marBottom w:val="0"/>
          <w:divBdr>
            <w:top w:val="none" w:sz="0" w:space="0" w:color="auto"/>
            <w:left w:val="none" w:sz="0" w:space="0" w:color="auto"/>
            <w:bottom w:val="none" w:sz="0" w:space="0" w:color="auto"/>
            <w:right w:val="none" w:sz="0" w:space="0" w:color="auto"/>
          </w:divBdr>
          <w:divsChild>
            <w:div w:id="902641794">
              <w:marLeft w:val="0"/>
              <w:marRight w:val="0"/>
              <w:marTop w:val="0"/>
              <w:marBottom w:val="0"/>
              <w:divBdr>
                <w:top w:val="none" w:sz="0" w:space="0" w:color="auto"/>
                <w:left w:val="none" w:sz="0" w:space="0" w:color="auto"/>
                <w:bottom w:val="none" w:sz="0" w:space="0" w:color="auto"/>
                <w:right w:val="none" w:sz="0" w:space="0" w:color="auto"/>
              </w:divBdr>
              <w:divsChild>
                <w:div w:id="274093984">
                  <w:marLeft w:val="0"/>
                  <w:marRight w:val="0"/>
                  <w:marTop w:val="0"/>
                  <w:marBottom w:val="0"/>
                  <w:divBdr>
                    <w:top w:val="none" w:sz="0" w:space="0" w:color="auto"/>
                    <w:left w:val="none" w:sz="0" w:space="0" w:color="auto"/>
                    <w:bottom w:val="none" w:sz="0" w:space="0" w:color="auto"/>
                    <w:right w:val="none" w:sz="0" w:space="0" w:color="auto"/>
                  </w:divBdr>
                </w:div>
                <w:div w:id="900406353">
                  <w:marLeft w:val="0"/>
                  <w:marRight w:val="0"/>
                  <w:marTop w:val="0"/>
                  <w:marBottom w:val="0"/>
                  <w:divBdr>
                    <w:top w:val="none" w:sz="0" w:space="0" w:color="auto"/>
                    <w:left w:val="none" w:sz="0" w:space="0" w:color="auto"/>
                    <w:bottom w:val="none" w:sz="0" w:space="0" w:color="auto"/>
                    <w:right w:val="none" w:sz="0" w:space="0" w:color="auto"/>
                  </w:divBdr>
                </w:div>
                <w:div w:id="1411345344">
                  <w:marLeft w:val="0"/>
                  <w:marRight w:val="0"/>
                  <w:marTop w:val="0"/>
                  <w:marBottom w:val="0"/>
                  <w:divBdr>
                    <w:top w:val="none" w:sz="0" w:space="0" w:color="auto"/>
                    <w:left w:val="none" w:sz="0" w:space="0" w:color="auto"/>
                    <w:bottom w:val="none" w:sz="0" w:space="0" w:color="auto"/>
                    <w:right w:val="none" w:sz="0" w:space="0" w:color="auto"/>
                  </w:divBdr>
                </w:div>
                <w:div w:id="1366179664">
                  <w:marLeft w:val="0"/>
                  <w:marRight w:val="0"/>
                  <w:marTop w:val="0"/>
                  <w:marBottom w:val="0"/>
                  <w:divBdr>
                    <w:top w:val="none" w:sz="0" w:space="0" w:color="auto"/>
                    <w:left w:val="none" w:sz="0" w:space="0" w:color="auto"/>
                    <w:bottom w:val="none" w:sz="0" w:space="0" w:color="auto"/>
                    <w:right w:val="none" w:sz="0" w:space="0" w:color="auto"/>
                  </w:divBdr>
                </w:div>
                <w:div w:id="2083673182">
                  <w:marLeft w:val="0"/>
                  <w:marRight w:val="0"/>
                  <w:marTop w:val="0"/>
                  <w:marBottom w:val="0"/>
                  <w:divBdr>
                    <w:top w:val="none" w:sz="0" w:space="0" w:color="auto"/>
                    <w:left w:val="none" w:sz="0" w:space="0" w:color="auto"/>
                    <w:bottom w:val="none" w:sz="0" w:space="0" w:color="auto"/>
                    <w:right w:val="none" w:sz="0" w:space="0" w:color="auto"/>
                  </w:divBdr>
                </w:div>
                <w:div w:id="902640896">
                  <w:marLeft w:val="0"/>
                  <w:marRight w:val="0"/>
                  <w:marTop w:val="0"/>
                  <w:marBottom w:val="0"/>
                  <w:divBdr>
                    <w:top w:val="none" w:sz="0" w:space="0" w:color="auto"/>
                    <w:left w:val="none" w:sz="0" w:space="0" w:color="auto"/>
                    <w:bottom w:val="none" w:sz="0" w:space="0" w:color="auto"/>
                    <w:right w:val="none" w:sz="0" w:space="0" w:color="auto"/>
                  </w:divBdr>
                </w:div>
                <w:div w:id="1285890347">
                  <w:marLeft w:val="0"/>
                  <w:marRight w:val="0"/>
                  <w:marTop w:val="0"/>
                  <w:marBottom w:val="0"/>
                  <w:divBdr>
                    <w:top w:val="none" w:sz="0" w:space="0" w:color="auto"/>
                    <w:left w:val="none" w:sz="0" w:space="0" w:color="auto"/>
                    <w:bottom w:val="none" w:sz="0" w:space="0" w:color="auto"/>
                    <w:right w:val="none" w:sz="0" w:space="0" w:color="auto"/>
                  </w:divBdr>
                </w:div>
                <w:div w:id="14818546">
                  <w:marLeft w:val="0"/>
                  <w:marRight w:val="0"/>
                  <w:marTop w:val="0"/>
                  <w:marBottom w:val="0"/>
                  <w:divBdr>
                    <w:top w:val="none" w:sz="0" w:space="0" w:color="auto"/>
                    <w:left w:val="none" w:sz="0" w:space="0" w:color="auto"/>
                    <w:bottom w:val="none" w:sz="0" w:space="0" w:color="auto"/>
                    <w:right w:val="none" w:sz="0" w:space="0" w:color="auto"/>
                  </w:divBdr>
                </w:div>
                <w:div w:id="1843617513">
                  <w:marLeft w:val="0"/>
                  <w:marRight w:val="0"/>
                  <w:marTop w:val="0"/>
                  <w:marBottom w:val="0"/>
                  <w:divBdr>
                    <w:top w:val="none" w:sz="0" w:space="0" w:color="auto"/>
                    <w:left w:val="none" w:sz="0" w:space="0" w:color="auto"/>
                    <w:bottom w:val="none" w:sz="0" w:space="0" w:color="auto"/>
                    <w:right w:val="none" w:sz="0" w:space="0" w:color="auto"/>
                  </w:divBdr>
                </w:div>
                <w:div w:id="1208952722">
                  <w:marLeft w:val="0"/>
                  <w:marRight w:val="0"/>
                  <w:marTop w:val="0"/>
                  <w:marBottom w:val="0"/>
                  <w:divBdr>
                    <w:top w:val="none" w:sz="0" w:space="0" w:color="auto"/>
                    <w:left w:val="none" w:sz="0" w:space="0" w:color="auto"/>
                    <w:bottom w:val="none" w:sz="0" w:space="0" w:color="auto"/>
                    <w:right w:val="none" w:sz="0" w:space="0" w:color="auto"/>
                  </w:divBdr>
                </w:div>
                <w:div w:id="812214446">
                  <w:marLeft w:val="0"/>
                  <w:marRight w:val="0"/>
                  <w:marTop w:val="0"/>
                  <w:marBottom w:val="0"/>
                  <w:divBdr>
                    <w:top w:val="none" w:sz="0" w:space="0" w:color="auto"/>
                    <w:left w:val="none" w:sz="0" w:space="0" w:color="auto"/>
                    <w:bottom w:val="none" w:sz="0" w:space="0" w:color="auto"/>
                    <w:right w:val="none" w:sz="0" w:space="0" w:color="auto"/>
                  </w:divBdr>
                </w:div>
                <w:div w:id="82116802">
                  <w:marLeft w:val="0"/>
                  <w:marRight w:val="0"/>
                  <w:marTop w:val="0"/>
                  <w:marBottom w:val="0"/>
                  <w:divBdr>
                    <w:top w:val="none" w:sz="0" w:space="0" w:color="auto"/>
                    <w:left w:val="none" w:sz="0" w:space="0" w:color="auto"/>
                    <w:bottom w:val="none" w:sz="0" w:space="0" w:color="auto"/>
                    <w:right w:val="none" w:sz="0" w:space="0" w:color="auto"/>
                  </w:divBdr>
                </w:div>
                <w:div w:id="648942515">
                  <w:marLeft w:val="0"/>
                  <w:marRight w:val="0"/>
                  <w:marTop w:val="0"/>
                  <w:marBottom w:val="0"/>
                  <w:divBdr>
                    <w:top w:val="none" w:sz="0" w:space="0" w:color="auto"/>
                    <w:left w:val="none" w:sz="0" w:space="0" w:color="auto"/>
                    <w:bottom w:val="none" w:sz="0" w:space="0" w:color="auto"/>
                    <w:right w:val="none" w:sz="0" w:space="0" w:color="auto"/>
                  </w:divBdr>
                </w:div>
                <w:div w:id="930697387">
                  <w:marLeft w:val="0"/>
                  <w:marRight w:val="0"/>
                  <w:marTop w:val="0"/>
                  <w:marBottom w:val="0"/>
                  <w:divBdr>
                    <w:top w:val="none" w:sz="0" w:space="0" w:color="auto"/>
                    <w:left w:val="none" w:sz="0" w:space="0" w:color="auto"/>
                    <w:bottom w:val="none" w:sz="0" w:space="0" w:color="auto"/>
                    <w:right w:val="none" w:sz="0" w:space="0" w:color="auto"/>
                  </w:divBdr>
                </w:div>
                <w:div w:id="1186749771">
                  <w:marLeft w:val="0"/>
                  <w:marRight w:val="0"/>
                  <w:marTop w:val="0"/>
                  <w:marBottom w:val="0"/>
                  <w:divBdr>
                    <w:top w:val="none" w:sz="0" w:space="0" w:color="auto"/>
                    <w:left w:val="none" w:sz="0" w:space="0" w:color="auto"/>
                    <w:bottom w:val="none" w:sz="0" w:space="0" w:color="auto"/>
                    <w:right w:val="none" w:sz="0" w:space="0" w:color="auto"/>
                  </w:divBdr>
                </w:div>
                <w:div w:id="829755765">
                  <w:marLeft w:val="0"/>
                  <w:marRight w:val="0"/>
                  <w:marTop w:val="0"/>
                  <w:marBottom w:val="0"/>
                  <w:divBdr>
                    <w:top w:val="none" w:sz="0" w:space="0" w:color="auto"/>
                    <w:left w:val="none" w:sz="0" w:space="0" w:color="auto"/>
                    <w:bottom w:val="none" w:sz="0" w:space="0" w:color="auto"/>
                    <w:right w:val="none" w:sz="0" w:space="0" w:color="auto"/>
                  </w:divBdr>
                </w:div>
                <w:div w:id="910651266">
                  <w:marLeft w:val="0"/>
                  <w:marRight w:val="0"/>
                  <w:marTop w:val="0"/>
                  <w:marBottom w:val="0"/>
                  <w:divBdr>
                    <w:top w:val="none" w:sz="0" w:space="0" w:color="auto"/>
                    <w:left w:val="none" w:sz="0" w:space="0" w:color="auto"/>
                    <w:bottom w:val="none" w:sz="0" w:space="0" w:color="auto"/>
                    <w:right w:val="none" w:sz="0" w:space="0" w:color="auto"/>
                  </w:divBdr>
                </w:div>
                <w:div w:id="1713846465">
                  <w:marLeft w:val="0"/>
                  <w:marRight w:val="0"/>
                  <w:marTop w:val="0"/>
                  <w:marBottom w:val="0"/>
                  <w:divBdr>
                    <w:top w:val="none" w:sz="0" w:space="0" w:color="auto"/>
                    <w:left w:val="none" w:sz="0" w:space="0" w:color="auto"/>
                    <w:bottom w:val="none" w:sz="0" w:space="0" w:color="auto"/>
                    <w:right w:val="none" w:sz="0" w:space="0" w:color="auto"/>
                  </w:divBdr>
                </w:div>
                <w:div w:id="1619795752">
                  <w:marLeft w:val="0"/>
                  <w:marRight w:val="0"/>
                  <w:marTop w:val="0"/>
                  <w:marBottom w:val="0"/>
                  <w:divBdr>
                    <w:top w:val="none" w:sz="0" w:space="0" w:color="auto"/>
                    <w:left w:val="none" w:sz="0" w:space="0" w:color="auto"/>
                    <w:bottom w:val="none" w:sz="0" w:space="0" w:color="auto"/>
                    <w:right w:val="none" w:sz="0" w:space="0" w:color="auto"/>
                  </w:divBdr>
                </w:div>
                <w:div w:id="115417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8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9F1893-DB43-40C7-AACD-DB585BCD0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53</Pages>
  <Words>13636</Words>
  <Characters>73640</Characters>
  <Application>Microsoft Office Word</Application>
  <DocSecurity>0</DocSecurity>
  <Lines>613</Lines>
  <Paragraphs>174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malves</dc:creator>
  <cp:lastModifiedBy>Ricardo K Fermam</cp:lastModifiedBy>
  <cp:revision>4</cp:revision>
  <cp:lastPrinted>2018-04-05T00:27:00Z</cp:lastPrinted>
  <dcterms:created xsi:type="dcterms:W3CDTF">2018-05-11T17:00:00Z</dcterms:created>
  <dcterms:modified xsi:type="dcterms:W3CDTF">2018-05-11T19:08:00Z</dcterms:modified>
</cp:coreProperties>
</file>